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6159F" w14:textId="77777777" w:rsidR="001C7E89" w:rsidRPr="001C7E89" w:rsidRDefault="001C7E89" w:rsidP="001C7E89">
      <w:pPr>
        <w:spacing w:after="0" w:line="240" w:lineRule="auto"/>
        <w:ind w:firstLine="720"/>
        <w:jc w:val="center"/>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ՀԱՅՏԱՐԱՐՈՒԹՅՈՒՆ</w:t>
      </w:r>
    </w:p>
    <w:p w14:paraId="0918308F" w14:textId="77777777" w:rsidR="001C7E89" w:rsidRPr="001C7E89" w:rsidRDefault="001C7E89" w:rsidP="001C7E89">
      <w:pPr>
        <w:spacing w:after="0" w:line="240" w:lineRule="auto"/>
        <w:ind w:firstLine="720"/>
        <w:jc w:val="center"/>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hy-AM"/>
        </w:rPr>
        <w:t>ԳՆԱՆՇՄԱՆ ՀԱՐՑՄԱՆ</w:t>
      </w:r>
      <w:r w:rsidRPr="001C7E89">
        <w:rPr>
          <w:rFonts w:ascii="GHEA Grapalat" w:eastAsia="Times New Roman" w:hAnsi="GHEA Grapalat" w:cs="Times New Roman"/>
          <w:sz w:val="20"/>
          <w:szCs w:val="20"/>
          <w:lang w:val="af-ZA"/>
        </w:rPr>
        <w:t xml:space="preserve"> ՄԱՍԻՆ</w:t>
      </w:r>
    </w:p>
    <w:p w14:paraId="000B8F7B" w14:textId="77777777" w:rsidR="001C7E89" w:rsidRPr="001C7E89" w:rsidRDefault="001C7E89" w:rsidP="001C7E89">
      <w:pPr>
        <w:spacing w:after="0" w:line="240" w:lineRule="auto"/>
        <w:ind w:firstLine="720"/>
        <w:jc w:val="center"/>
        <w:rPr>
          <w:rFonts w:ascii="GHEA Grapalat" w:eastAsia="Times New Roman" w:hAnsi="GHEA Grapalat" w:cs="Times New Roman"/>
          <w:sz w:val="20"/>
          <w:szCs w:val="20"/>
          <w:lang w:val="af-ZA"/>
        </w:rPr>
      </w:pPr>
    </w:p>
    <w:p w14:paraId="568C17A2" w14:textId="77777777" w:rsidR="001C7E89" w:rsidRPr="001C7E89" w:rsidRDefault="001C7E89" w:rsidP="001C7E89">
      <w:pPr>
        <w:spacing w:after="0" w:line="240" w:lineRule="auto"/>
        <w:ind w:firstLine="720"/>
        <w:jc w:val="center"/>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Հայտարարության սույն տեքստը հաստատված է գնահատող հանձնաժողովի</w:t>
      </w:r>
    </w:p>
    <w:p w14:paraId="5773734D" w14:textId="77777777" w:rsidR="001C7E89" w:rsidRPr="001C7E89" w:rsidRDefault="001C7E89" w:rsidP="001C7E89">
      <w:pPr>
        <w:spacing w:after="0" w:line="240" w:lineRule="auto"/>
        <w:ind w:firstLine="720"/>
        <w:jc w:val="center"/>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20</w:t>
      </w:r>
      <w:r w:rsidRPr="001C7E89">
        <w:rPr>
          <w:rFonts w:ascii="GHEA Grapalat" w:eastAsia="Times New Roman" w:hAnsi="GHEA Grapalat" w:cs="Times New Roman"/>
          <w:sz w:val="20"/>
          <w:szCs w:val="20"/>
          <w:lang w:val="hy-AM"/>
        </w:rPr>
        <w:t xml:space="preserve">20 </w:t>
      </w:r>
      <w:r w:rsidRPr="0046500E">
        <w:rPr>
          <w:rFonts w:ascii="GHEA Grapalat" w:eastAsia="Times New Roman" w:hAnsi="GHEA Grapalat" w:cs="Times New Roman"/>
          <w:sz w:val="20"/>
          <w:szCs w:val="20"/>
          <w:lang w:val="af-ZA"/>
        </w:rPr>
        <w:t>թվականի «</w:t>
      </w:r>
      <w:r w:rsidRPr="0046500E">
        <w:rPr>
          <w:rFonts w:ascii="GHEA Grapalat" w:eastAsia="Times New Roman" w:hAnsi="GHEA Grapalat" w:cs="Times New Roman"/>
          <w:sz w:val="20"/>
          <w:szCs w:val="20"/>
          <w:lang w:val="hy-AM"/>
        </w:rPr>
        <w:t>հոկտեմբերի</w:t>
      </w:r>
      <w:r w:rsidRPr="0046500E">
        <w:rPr>
          <w:rFonts w:ascii="GHEA Grapalat" w:eastAsia="Times New Roman" w:hAnsi="GHEA Grapalat" w:cs="Times New Roman"/>
          <w:sz w:val="20"/>
          <w:szCs w:val="20"/>
          <w:lang w:val="af-ZA"/>
        </w:rPr>
        <w:t>»</w:t>
      </w:r>
      <w:r w:rsidRPr="0046500E">
        <w:rPr>
          <w:rFonts w:ascii="GHEA Grapalat" w:eastAsia="Times New Roman" w:hAnsi="GHEA Grapalat" w:cs="Times New Roman"/>
          <w:sz w:val="20"/>
          <w:szCs w:val="20"/>
          <w:lang w:val="hy-AM"/>
        </w:rPr>
        <w:t xml:space="preserve"> </w:t>
      </w:r>
      <w:r w:rsidRPr="0046500E">
        <w:rPr>
          <w:rFonts w:ascii="GHEA Grapalat" w:eastAsia="Times New Roman" w:hAnsi="GHEA Grapalat" w:cs="Times New Roman"/>
          <w:sz w:val="20"/>
          <w:szCs w:val="20"/>
          <w:lang w:val="af-ZA"/>
        </w:rPr>
        <w:t>«</w:t>
      </w:r>
      <w:r w:rsidRPr="0046500E">
        <w:rPr>
          <w:rFonts w:ascii="GHEA Grapalat" w:eastAsia="Times New Roman" w:hAnsi="GHEA Grapalat" w:cs="Times New Roman"/>
          <w:sz w:val="20"/>
          <w:szCs w:val="20"/>
          <w:lang w:val="hy-AM"/>
        </w:rPr>
        <w:t>15</w:t>
      </w:r>
      <w:r w:rsidRPr="0046500E">
        <w:rPr>
          <w:rFonts w:ascii="GHEA Grapalat" w:eastAsia="Times New Roman" w:hAnsi="GHEA Grapalat" w:cs="Times New Roman"/>
          <w:sz w:val="20"/>
          <w:szCs w:val="20"/>
          <w:lang w:val="af-ZA"/>
        </w:rPr>
        <w:t xml:space="preserve">» </w:t>
      </w:r>
      <w:r w:rsidRPr="0046500E">
        <w:rPr>
          <w:rFonts w:ascii="GHEA Grapalat" w:eastAsia="Times New Roman" w:hAnsi="GHEA Grapalat" w:cs="Times New Roman"/>
          <w:sz w:val="20"/>
          <w:szCs w:val="20"/>
          <w:lang w:val="hy-AM"/>
        </w:rPr>
        <w:t xml:space="preserve">թիվ </w:t>
      </w:r>
      <w:r w:rsidRPr="001C7E89">
        <w:rPr>
          <w:rFonts w:ascii="GHEA Grapalat" w:eastAsia="Times New Roman" w:hAnsi="GHEA Grapalat" w:cs="Times New Roman"/>
          <w:sz w:val="20"/>
          <w:szCs w:val="20"/>
          <w:lang w:val="af-ZA"/>
        </w:rPr>
        <w:t>«</w:t>
      </w:r>
      <w:r w:rsidRPr="001C7E89">
        <w:rPr>
          <w:rFonts w:ascii="GHEA Grapalat" w:eastAsia="Times New Roman" w:hAnsi="GHEA Grapalat" w:cs="Times New Roman"/>
          <w:sz w:val="20"/>
          <w:szCs w:val="20"/>
          <w:lang w:val="hy-AM"/>
        </w:rPr>
        <w:t>1</w:t>
      </w:r>
      <w:r w:rsidRPr="001C7E89">
        <w:rPr>
          <w:rFonts w:ascii="GHEA Grapalat" w:eastAsia="Times New Roman" w:hAnsi="GHEA Grapalat" w:cs="Times New Roman"/>
          <w:sz w:val="20"/>
          <w:szCs w:val="20"/>
          <w:lang w:val="af-ZA"/>
        </w:rPr>
        <w:t xml:space="preserve">» որոշմամբ </w:t>
      </w:r>
    </w:p>
    <w:p w14:paraId="031B2319" w14:textId="77777777" w:rsidR="001C7E89" w:rsidRPr="001C7E89" w:rsidRDefault="001C7E89" w:rsidP="001C7E89">
      <w:pPr>
        <w:spacing w:after="0" w:line="240" w:lineRule="auto"/>
        <w:ind w:firstLine="720"/>
        <w:jc w:val="center"/>
        <w:rPr>
          <w:rFonts w:ascii="GHEA Grapalat" w:eastAsia="Times New Roman" w:hAnsi="GHEA Grapalat" w:cs="Times New Roman"/>
          <w:sz w:val="20"/>
          <w:szCs w:val="20"/>
          <w:lang w:val="af-ZA"/>
        </w:rPr>
      </w:pPr>
    </w:p>
    <w:p w14:paraId="431E2C8E" w14:textId="77777777" w:rsidR="001C7E89" w:rsidRPr="001C7E89" w:rsidRDefault="001C7E89" w:rsidP="001C7E89">
      <w:pPr>
        <w:spacing w:after="0" w:line="240" w:lineRule="auto"/>
        <w:ind w:firstLine="720"/>
        <w:jc w:val="center"/>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Ընթացակարգի ծածկագիրը` </w:t>
      </w:r>
      <w:r w:rsidRPr="001C7E89">
        <w:rPr>
          <w:rFonts w:ascii="GHEA Grapalat" w:eastAsia="Times New Roman" w:hAnsi="GHEA Grapalat" w:cs="Times New Roman"/>
          <w:sz w:val="20"/>
          <w:szCs w:val="20"/>
          <w:lang w:val="hy-AM"/>
        </w:rPr>
        <w:t>ԳՀ</w:t>
      </w:r>
      <w:r w:rsidRPr="001C7E89">
        <w:rPr>
          <w:rFonts w:ascii="GHEA Grapalat" w:eastAsia="Times New Roman" w:hAnsi="GHEA Grapalat" w:cs="Times New Roman"/>
          <w:sz w:val="20"/>
          <w:szCs w:val="20"/>
          <w:lang w:val="af-ZA"/>
        </w:rPr>
        <w:t>ԱՊՁԲ</w:t>
      </w:r>
      <w:r w:rsidRPr="001C7E89">
        <w:rPr>
          <w:rFonts w:ascii="GHEA Grapalat" w:eastAsia="Times New Roman" w:hAnsi="GHEA Grapalat" w:cs="Times New Roman"/>
          <w:sz w:val="20"/>
          <w:szCs w:val="20"/>
          <w:lang w:val="hy-AM"/>
        </w:rPr>
        <w:t>-15/15-2020-</w:t>
      </w:r>
      <w:r w:rsidRPr="001C7E89">
        <w:rPr>
          <w:rFonts w:ascii="GHEA Grapalat" w:eastAsia="Times New Roman" w:hAnsi="GHEA Grapalat" w:cs="Times New Roman"/>
          <w:sz w:val="20"/>
          <w:szCs w:val="20"/>
          <w:lang w:val="af-ZA"/>
        </w:rPr>
        <w:t>8</w:t>
      </w:r>
      <w:r w:rsidRPr="001C7E89">
        <w:rPr>
          <w:rFonts w:ascii="GHEA Grapalat" w:eastAsia="Times New Roman" w:hAnsi="GHEA Grapalat" w:cs="Times New Roman"/>
          <w:sz w:val="20"/>
          <w:szCs w:val="20"/>
          <w:lang w:val="hy-AM"/>
        </w:rPr>
        <w:t>-ԴԲԳԳԿ</w:t>
      </w:r>
      <w:r w:rsidRPr="001C7E89">
        <w:rPr>
          <w:rFonts w:ascii="GHEA Grapalat" w:eastAsia="Times New Roman" w:hAnsi="GHEA Grapalat" w:cs="Times New Roman"/>
          <w:sz w:val="20"/>
          <w:szCs w:val="20"/>
          <w:u w:val="single"/>
          <w:lang w:val="af-ZA"/>
        </w:rPr>
        <w:t xml:space="preserve">      </w:t>
      </w:r>
    </w:p>
    <w:p w14:paraId="77A01F73"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p>
    <w:p w14:paraId="54E363C8" w14:textId="77777777" w:rsidR="001C7E89" w:rsidRPr="001C7E89" w:rsidRDefault="001C7E89" w:rsidP="001C7E89">
      <w:pPr>
        <w:spacing w:after="0" w:line="240" w:lineRule="auto"/>
        <w:ind w:firstLine="708"/>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Պատվիրատուն` </w:t>
      </w:r>
      <w:r w:rsidRPr="001C7E89">
        <w:rPr>
          <w:rFonts w:ascii="GHEA Grapalat" w:eastAsia="Times New Roman" w:hAnsi="GHEA Grapalat" w:cs="Times New Roman"/>
          <w:sz w:val="20"/>
          <w:szCs w:val="20"/>
          <w:lang w:val="hy-AM"/>
        </w:rPr>
        <w:t>«Դ</w:t>
      </w:r>
      <w:r w:rsidRPr="001C7E89">
        <w:rPr>
          <w:rFonts w:ascii="GHEA Grapalat" w:eastAsia="Times New Roman" w:hAnsi="GHEA Grapalat" w:cs="Times New Roman"/>
          <w:sz w:val="20"/>
          <w:szCs w:val="20"/>
          <w:lang w:val="af-ZA"/>
        </w:rPr>
        <w:t>ատաբժշկան գիտագործնական կենտրոն</w:t>
      </w:r>
      <w:r w:rsidRPr="001C7E89">
        <w:rPr>
          <w:rFonts w:ascii="GHEA Grapalat" w:eastAsia="Times New Roman" w:hAnsi="GHEA Grapalat" w:cs="Times New Roman"/>
          <w:sz w:val="20"/>
          <w:szCs w:val="20"/>
          <w:lang w:val="hy-AM"/>
        </w:rPr>
        <w:t>» ՊՈԱԿ-ը</w:t>
      </w:r>
      <w:r w:rsidRPr="001C7E89">
        <w:rPr>
          <w:rFonts w:ascii="GHEA Grapalat" w:eastAsia="Times New Roman" w:hAnsi="GHEA Grapalat" w:cs="Times New Roman"/>
          <w:sz w:val="20"/>
          <w:szCs w:val="20"/>
          <w:lang w:val="af-ZA"/>
        </w:rPr>
        <w:t>, որը գտնվում է</w:t>
      </w:r>
      <w:r w:rsidRPr="001C7E89">
        <w:rPr>
          <w:rFonts w:ascii="GHEA Grapalat" w:eastAsia="Times New Roman" w:hAnsi="GHEA Grapalat" w:cs="Times New Roman"/>
          <w:sz w:val="20"/>
          <w:szCs w:val="20"/>
          <w:lang w:val="hy-AM"/>
        </w:rPr>
        <w:t xml:space="preserve"> ք.Երևան, Հերացի 5/1</w:t>
      </w:r>
      <w:r w:rsidRPr="001C7E89">
        <w:rPr>
          <w:rFonts w:ascii="GHEA Grapalat" w:eastAsia="Times New Roman" w:hAnsi="GHEA Grapalat" w:cs="Times New Roman"/>
          <w:sz w:val="20"/>
          <w:szCs w:val="20"/>
          <w:lang w:val="af-ZA"/>
        </w:rPr>
        <w:t xml:space="preserve"> հասցեում,</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af-ZA"/>
        </w:rPr>
        <w:t xml:space="preserve">հայտարարում է </w:t>
      </w:r>
      <w:r w:rsidRPr="001C7E89">
        <w:rPr>
          <w:rFonts w:ascii="GHEA Grapalat" w:eastAsia="Times New Roman" w:hAnsi="GHEA Grapalat" w:cs="Times New Roman"/>
          <w:sz w:val="20"/>
          <w:szCs w:val="20"/>
          <w:lang w:val="hy-AM"/>
        </w:rPr>
        <w:t>գնանշման հարցում</w:t>
      </w:r>
      <w:r w:rsidRPr="001C7E89">
        <w:rPr>
          <w:rFonts w:ascii="GHEA Grapalat" w:eastAsia="Times New Roman" w:hAnsi="GHEA Grapalat" w:cs="Times New Roman"/>
          <w:sz w:val="20"/>
          <w:szCs w:val="20"/>
          <w:lang w:val="af-ZA"/>
        </w:rPr>
        <w:t>, որն իրականացվում է մեկ փուլով:</w:t>
      </w:r>
    </w:p>
    <w:p w14:paraId="3277C3CD"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ab/>
      </w:r>
      <w:bookmarkStart w:id="0" w:name="_Hlk23167417"/>
      <w:r w:rsidRPr="001C7E89">
        <w:rPr>
          <w:rFonts w:ascii="GHEA Grapalat" w:eastAsia="Times New Roman" w:hAnsi="GHEA Grapalat" w:cs="Times New Roman"/>
          <w:sz w:val="20"/>
          <w:szCs w:val="20"/>
          <w:lang w:val="af-ZA"/>
        </w:rPr>
        <w:t>Սույն ընթացակարգի</w:t>
      </w:r>
      <w:bookmarkEnd w:id="0"/>
      <w:r w:rsidRPr="001C7E89">
        <w:rPr>
          <w:rFonts w:ascii="GHEA Grapalat" w:eastAsia="Times New Roman" w:hAnsi="GHEA Grapalat" w:cs="Times New Roman"/>
          <w:sz w:val="20"/>
          <w:szCs w:val="20"/>
          <w:lang w:val="af-ZA"/>
        </w:rPr>
        <w:t xml:space="preserve"> արդյունքում </w:t>
      </w:r>
      <w:r w:rsidRPr="001C7E89">
        <w:rPr>
          <w:rFonts w:ascii="GHEA Grapalat" w:eastAsia="Times New Roman" w:hAnsi="GHEA Grapalat" w:cs="Times New Roman"/>
          <w:sz w:val="20"/>
          <w:szCs w:val="20"/>
          <w:lang w:val="hy-AM"/>
        </w:rPr>
        <w:t>ընտրված</w:t>
      </w:r>
      <w:r w:rsidRPr="001C7E89">
        <w:rPr>
          <w:rFonts w:ascii="GHEA Grapalat" w:eastAsia="Times New Roman" w:hAnsi="GHEA Grapalat" w:cs="Times New Roman"/>
          <w:sz w:val="20"/>
          <w:szCs w:val="20"/>
          <w:lang w:val="af-ZA"/>
        </w:rPr>
        <w:t xml:space="preserve"> մասնակցին սահմանված կարգով կառաջարկվի կնքել </w:t>
      </w:r>
      <w:r w:rsidRPr="001C7E89">
        <w:rPr>
          <w:rFonts w:ascii="GHEA Grapalat" w:eastAsia="Times New Roman" w:hAnsi="GHEA Grapalat" w:cs="Times New Roman"/>
          <w:sz w:val="20"/>
          <w:szCs w:val="20"/>
          <w:lang w:val="hy-AM"/>
        </w:rPr>
        <w:t xml:space="preserve">բժշկական նշանակության պարագաների և նյութերի </w:t>
      </w:r>
      <w:r w:rsidRPr="001C7E89">
        <w:rPr>
          <w:rFonts w:ascii="GHEA Grapalat" w:eastAsia="Times New Roman" w:hAnsi="GHEA Grapalat" w:cs="Times New Roman"/>
          <w:sz w:val="20"/>
          <w:szCs w:val="20"/>
          <w:lang w:val="af-ZA"/>
        </w:rPr>
        <w:t xml:space="preserve">մատակարարման պայմանագիր (այսուհետ` պայմանագիր)։ </w:t>
      </w:r>
    </w:p>
    <w:p w14:paraId="379F68A3"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97E14E5"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4F493AB"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Ընտրված մասնակիցը որոշվում է </w:t>
      </w:r>
      <w:bookmarkStart w:id="1" w:name="_Hlk23167512"/>
      <w:r w:rsidRPr="001C7E89">
        <w:rPr>
          <w:rFonts w:ascii="GHEA Grapalat" w:eastAsia="Times New Roman" w:hAnsi="GHEA Grapalat" w:cs="Times New Roman"/>
          <w:sz w:val="20"/>
          <w:szCs w:val="20"/>
          <w:lang w:val="af-ZA"/>
        </w:rPr>
        <w:t xml:space="preserve">ոչ գնային պայմաններով բավարար գնահատված </w:t>
      </w:r>
      <w:bookmarkEnd w:id="1"/>
      <w:r w:rsidRPr="001C7E89">
        <w:rPr>
          <w:rFonts w:ascii="GHEA Grapalat" w:eastAsia="Times New Roman" w:hAnsi="GHEA Grapalat" w:cs="Times New Roman"/>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5D1F856"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1C7E89">
        <w:rPr>
          <w:rFonts w:ascii="GHEA Grapalat" w:eastAsia="Times New Roman" w:hAnsi="GHEA Grapalat" w:cs="Times New Roman"/>
          <w:sz w:val="20"/>
          <w:szCs w:val="20"/>
          <w:lang w:val="hy-AM"/>
        </w:rPr>
        <w:t>7</w:t>
      </w:r>
      <w:r w:rsidRPr="001C7E89">
        <w:rPr>
          <w:rFonts w:ascii="GHEA Grapalat" w:eastAsia="Times New Roman" w:hAnsi="GHEA Grapalat" w:cs="Times New Roman"/>
          <w:sz w:val="20"/>
          <w:szCs w:val="20"/>
          <w:lang w:val="af-ZA"/>
        </w:rPr>
        <w:t xml:space="preserve">-րդ օրը ժամը </w:t>
      </w:r>
      <w:r w:rsidRPr="001C7E89">
        <w:rPr>
          <w:rFonts w:ascii="GHEA Grapalat" w:eastAsia="Times New Roman" w:hAnsi="GHEA Grapalat" w:cs="Times New Roman"/>
          <w:sz w:val="20"/>
          <w:szCs w:val="20"/>
          <w:lang w:val="hy-AM"/>
        </w:rPr>
        <w:t>16:00</w:t>
      </w:r>
      <w:r w:rsidRPr="001C7E89">
        <w:rPr>
          <w:rFonts w:ascii="GHEA Grapalat" w:eastAsia="Times New Roman" w:hAnsi="GHEA Grapalat" w:cs="Times New Roman"/>
          <w:sz w:val="20"/>
          <w:szCs w:val="20"/>
          <w:lang w:val="af-ZA"/>
        </w:rPr>
        <w:t>-</w:t>
      </w:r>
      <w:r w:rsidRPr="001C7E89">
        <w:rPr>
          <w:rFonts w:ascii="GHEA Grapalat" w:eastAsia="Times New Roman" w:hAnsi="GHEA Grapalat" w:cs="Times New Roman"/>
          <w:sz w:val="20"/>
          <w:szCs w:val="20"/>
          <w:lang w:val="hy-AM"/>
        </w:rPr>
        <w:t>ն</w:t>
      </w:r>
      <w:r w:rsidRPr="001C7E89">
        <w:rPr>
          <w:rFonts w:ascii="GHEA Grapalat" w:eastAsia="Times New Roman" w:hAnsi="GHEA Grapalat" w:cs="Times New Roman"/>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af-ZA"/>
        </w:rPr>
        <w:t>այդպիսի պահանջ ստանալուն հաջորդող առաջին աշխատանքային օրը։</w:t>
      </w:r>
    </w:p>
    <w:p w14:paraId="4330E6C4"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611B9C8"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Հրավեր չստանալը չի սահմանափակում մասնակցի` սույն ընթացակարգին մասնակցելու իրավունքը։ </w:t>
      </w:r>
    </w:p>
    <w:p w14:paraId="3110F98F"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Սույն ընթացակարգին մասնակցության հայտերն անհրաժեշտ է ներկայացնել</w:t>
      </w:r>
      <w:r w:rsidRPr="001C7E89">
        <w:rPr>
          <w:rFonts w:ascii="GHEA Grapalat" w:eastAsia="Times New Roman" w:hAnsi="GHEA Grapalat" w:cs="Times New Roman"/>
          <w:sz w:val="20"/>
          <w:szCs w:val="20"/>
          <w:lang w:val="hy-AM" w:eastAsia="ru-RU"/>
        </w:rPr>
        <w:t xml:space="preserve"> </w:t>
      </w:r>
      <w:r w:rsidRPr="001C7E89">
        <w:rPr>
          <w:rFonts w:ascii="GHEA Grapalat" w:eastAsia="Times New Roman" w:hAnsi="GHEA Grapalat" w:cs="Times New Roman"/>
          <w:sz w:val="20"/>
          <w:szCs w:val="20"/>
          <w:lang w:val="hy-AM"/>
        </w:rPr>
        <w:t>ք.Երևան, Հերացի 5/1</w:t>
      </w:r>
      <w:r w:rsidRPr="001C7E89">
        <w:rPr>
          <w:rFonts w:ascii="GHEA Grapalat" w:eastAsia="Times New Roman" w:hAnsi="GHEA Grapalat" w:cs="Times New Roman"/>
          <w:sz w:val="20"/>
          <w:szCs w:val="20"/>
          <w:lang w:val="af-ZA"/>
        </w:rPr>
        <w:t xml:space="preserve">  հասցեով, փաստաթղթային ձևով</w:t>
      </w:r>
      <w:r w:rsidRPr="001C7E89">
        <w:rPr>
          <w:rFonts w:ascii="GHEA Grapalat" w:eastAsia="Times New Roman" w:hAnsi="GHEA Grapalat" w:cs="Times New Roman"/>
          <w:sz w:val="20"/>
          <w:szCs w:val="20"/>
          <w:lang w:val="af-ZA" w:eastAsia="ru-RU"/>
        </w:rPr>
        <w:t xml:space="preserve"> </w:t>
      </w:r>
      <w:r w:rsidRPr="001C7E89">
        <w:rPr>
          <w:rFonts w:ascii="GHEA Grapalat" w:eastAsia="Times New Roman" w:hAnsi="GHEA Grapalat" w:cs="Times New Roman"/>
          <w:sz w:val="20"/>
          <w:szCs w:val="20"/>
          <w:lang w:val="af-ZA"/>
        </w:rPr>
        <w:t xml:space="preserve">մինչև սույն հայտարարության հրապարակման օրվանից հաշված </w:t>
      </w:r>
      <w:r w:rsidRPr="001C7E89">
        <w:rPr>
          <w:rFonts w:ascii="GHEA Grapalat" w:eastAsia="Times New Roman" w:hAnsi="GHEA Grapalat" w:cs="Times New Roman"/>
          <w:sz w:val="20"/>
          <w:szCs w:val="20"/>
          <w:lang w:val="hy-AM"/>
        </w:rPr>
        <w:t>7</w:t>
      </w:r>
      <w:r w:rsidRPr="001C7E89">
        <w:rPr>
          <w:rFonts w:ascii="GHEA Grapalat" w:eastAsia="Times New Roman" w:hAnsi="GHEA Grapalat" w:cs="Times New Roman"/>
          <w:sz w:val="20"/>
          <w:szCs w:val="20"/>
          <w:lang w:val="af-ZA"/>
        </w:rPr>
        <w:t>-րդ օրվա ժամը</w:t>
      </w:r>
      <w:r w:rsidRPr="001C7E89">
        <w:rPr>
          <w:rFonts w:ascii="GHEA Grapalat" w:eastAsia="Times New Roman" w:hAnsi="GHEA Grapalat" w:cs="Times New Roman"/>
          <w:sz w:val="20"/>
          <w:szCs w:val="20"/>
          <w:lang w:val="hy-AM"/>
        </w:rPr>
        <w:t xml:space="preserve"> 16:00</w:t>
      </w:r>
      <w:r w:rsidRPr="001C7E89">
        <w:rPr>
          <w:rFonts w:ascii="GHEA Grapalat" w:eastAsia="Times New Roman" w:hAnsi="GHEA Grapalat" w:cs="Times New Roman"/>
          <w:sz w:val="20"/>
          <w:szCs w:val="20"/>
          <w:lang w:val="af-ZA"/>
        </w:rPr>
        <w:t>-</w:t>
      </w:r>
      <w:r w:rsidRPr="001C7E89">
        <w:rPr>
          <w:rFonts w:ascii="GHEA Grapalat" w:eastAsia="Times New Roman" w:hAnsi="GHEA Grapalat" w:cs="Times New Roman"/>
          <w:sz w:val="20"/>
          <w:szCs w:val="20"/>
          <w:lang w:val="hy-AM"/>
        </w:rPr>
        <w:t>ն</w:t>
      </w:r>
      <w:r w:rsidRPr="001C7E89">
        <w:rPr>
          <w:rFonts w:ascii="GHEA Grapalat" w:eastAsia="Times New Roman" w:hAnsi="GHEA Grapalat" w:cs="Times New Roman"/>
          <w:sz w:val="20"/>
          <w:szCs w:val="20"/>
          <w:lang w:val="af-ZA"/>
        </w:rPr>
        <w:t xml:space="preserve">: </w:t>
      </w:r>
    </w:p>
    <w:p w14:paraId="7342BCDC" w14:textId="77777777" w:rsidR="001C7E89" w:rsidRPr="001C7E89" w:rsidRDefault="001C7E89" w:rsidP="001C7E89">
      <w:pPr>
        <w:spacing w:after="0" w:line="240" w:lineRule="auto"/>
        <w:ind w:firstLine="708"/>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Հայտերը, հայերենից բացի, կարող են ներկայացվել նաև անգլերեն կամ ռուսերեն: </w:t>
      </w:r>
    </w:p>
    <w:p w14:paraId="625442EC" w14:textId="0C19EE4E" w:rsidR="001C7E89" w:rsidRPr="001C7E89" w:rsidRDefault="001C7E89" w:rsidP="001C7E89">
      <w:pPr>
        <w:spacing w:after="0" w:line="240" w:lineRule="auto"/>
        <w:ind w:firstLine="708"/>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Հայտերի բացումը տեղի կունենա </w:t>
      </w:r>
      <w:r w:rsidRPr="001C7E89">
        <w:rPr>
          <w:rFonts w:ascii="GHEA Grapalat" w:eastAsia="Times New Roman" w:hAnsi="GHEA Grapalat" w:cs="Times New Roman"/>
          <w:sz w:val="20"/>
          <w:szCs w:val="20"/>
          <w:lang w:val="hy-AM"/>
        </w:rPr>
        <w:t>ք.Երևան, Հերացի 5/1</w:t>
      </w:r>
      <w:r w:rsidRPr="001C7E89">
        <w:rPr>
          <w:rFonts w:ascii="GHEA Grapalat" w:eastAsia="Times New Roman" w:hAnsi="GHEA Grapalat" w:cs="Times New Roman"/>
          <w:sz w:val="20"/>
          <w:szCs w:val="20"/>
          <w:lang w:val="af-ZA"/>
        </w:rPr>
        <w:t xml:space="preserve"> հասցեում, </w:t>
      </w:r>
      <w:r w:rsidRPr="001C7E89">
        <w:rPr>
          <w:rFonts w:ascii="GHEA Grapalat" w:eastAsia="Times New Roman" w:hAnsi="GHEA Grapalat" w:cs="Times New Roman"/>
          <w:sz w:val="20"/>
          <w:szCs w:val="20"/>
          <w:lang w:val="hy-AM"/>
        </w:rPr>
        <w:t>2020 թվականի հոկտեմբերի 23</w:t>
      </w:r>
      <w:r w:rsidRPr="001C7E89">
        <w:rPr>
          <w:rFonts w:ascii="GHEA Grapalat" w:eastAsia="Times New Roman" w:hAnsi="GHEA Grapalat" w:cs="Times New Roman"/>
          <w:sz w:val="20"/>
          <w:szCs w:val="20"/>
          <w:lang w:val="af-ZA"/>
        </w:rPr>
        <w:t xml:space="preserve">-ին ժամը </w:t>
      </w:r>
      <w:r w:rsidRPr="001C7E89">
        <w:rPr>
          <w:rFonts w:ascii="GHEA Grapalat" w:eastAsia="Times New Roman" w:hAnsi="GHEA Grapalat" w:cs="Times New Roman"/>
          <w:sz w:val="20"/>
          <w:szCs w:val="20"/>
          <w:lang w:val="hy-AM"/>
        </w:rPr>
        <w:t>16:00</w:t>
      </w:r>
      <w:r w:rsidRPr="001C7E89">
        <w:rPr>
          <w:rFonts w:ascii="GHEA Grapalat" w:eastAsia="Times New Roman" w:hAnsi="GHEA Grapalat" w:cs="Times New Roman"/>
          <w:sz w:val="20"/>
          <w:szCs w:val="20"/>
          <w:lang w:val="af-ZA"/>
        </w:rPr>
        <w:t xml:space="preserve">-ին։   </w:t>
      </w:r>
    </w:p>
    <w:p w14:paraId="55985371"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4FC5EB9E"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1C7E89">
        <w:rPr>
          <w:rFonts w:ascii="GHEA Grapalat" w:eastAsia="Times New Roman" w:hAnsi="GHEA Grapalat" w:cs="Times New Roman"/>
          <w:sz w:val="20"/>
          <w:szCs w:val="20"/>
          <w:lang w:val="hy-AM"/>
        </w:rPr>
        <w:t xml:space="preserve"> Ռուբեն Եգանյա</w:t>
      </w:r>
      <w:r w:rsidRPr="001C7E89">
        <w:rPr>
          <w:rFonts w:ascii="GHEA Grapalat" w:eastAsia="Times New Roman" w:hAnsi="GHEA Grapalat" w:cs="Times New Roman"/>
          <w:sz w:val="20"/>
          <w:szCs w:val="20"/>
          <w:lang w:val="af-ZA"/>
        </w:rPr>
        <w:t>ն</w:t>
      </w:r>
      <w:r w:rsidRPr="001C7E89">
        <w:rPr>
          <w:rFonts w:ascii="GHEA Grapalat" w:eastAsia="Times New Roman" w:hAnsi="GHEA Grapalat" w:cs="Times New Roman"/>
          <w:sz w:val="20"/>
          <w:szCs w:val="20"/>
          <w:lang w:val="hy-AM"/>
        </w:rPr>
        <w:t>ին:</w:t>
      </w:r>
    </w:p>
    <w:p w14:paraId="76ECF6DE"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ab/>
      </w:r>
      <w:r w:rsidRPr="001C7E89">
        <w:rPr>
          <w:rFonts w:ascii="GHEA Grapalat" w:eastAsia="Times New Roman" w:hAnsi="GHEA Grapalat" w:cs="Times New Roman"/>
          <w:sz w:val="20"/>
          <w:szCs w:val="20"/>
          <w:lang w:val="af-ZA"/>
        </w:rPr>
        <w:tab/>
      </w:r>
    </w:p>
    <w:p w14:paraId="7BC7A71E" w14:textId="77777777" w:rsidR="001C7E89" w:rsidRPr="001C7E89" w:rsidRDefault="001C7E89" w:rsidP="001C7E89">
      <w:pPr>
        <w:spacing w:after="0" w:line="240" w:lineRule="auto"/>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af-ZA"/>
        </w:rPr>
        <w:t>Հեռախոս</w:t>
      </w:r>
      <w:r w:rsidRPr="001C7E89">
        <w:rPr>
          <w:rFonts w:ascii="GHEA Grapalat" w:eastAsia="Times New Roman" w:hAnsi="GHEA Grapalat" w:cs="Times New Roman"/>
          <w:sz w:val="20"/>
          <w:szCs w:val="20"/>
          <w:lang w:val="hy-AM"/>
        </w:rPr>
        <w:t>՝</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hy-AM"/>
        </w:rPr>
        <w:t>+37491741410</w:t>
      </w:r>
    </w:p>
    <w:p w14:paraId="35632F7F"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p>
    <w:p w14:paraId="3921EFE2"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Էլ. </w:t>
      </w:r>
      <w:r w:rsidRPr="001C7E89">
        <w:rPr>
          <w:rFonts w:ascii="GHEA Grapalat" w:eastAsia="Times New Roman" w:hAnsi="GHEA Grapalat" w:cs="Times New Roman"/>
          <w:sz w:val="20"/>
          <w:szCs w:val="20"/>
          <w:lang w:val="hy-AM"/>
        </w:rPr>
        <w:t>փ</w:t>
      </w:r>
      <w:r w:rsidRPr="001C7E89">
        <w:rPr>
          <w:rFonts w:ascii="GHEA Grapalat" w:eastAsia="Times New Roman" w:hAnsi="GHEA Grapalat" w:cs="Times New Roman"/>
          <w:sz w:val="20"/>
          <w:szCs w:val="20"/>
          <w:lang w:val="af-ZA"/>
        </w:rPr>
        <w:t>ոստ</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af-ZA"/>
        </w:rPr>
        <w:t>formed78@gmail.com</w:t>
      </w:r>
    </w:p>
    <w:p w14:paraId="65FC7549"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p>
    <w:p w14:paraId="212C569A" w14:textId="77777777" w:rsidR="001C7E89" w:rsidRPr="001C7E89" w:rsidRDefault="001C7E89" w:rsidP="001C7E89">
      <w:pPr>
        <w:spacing w:after="0" w:line="240" w:lineRule="auto"/>
        <w:rPr>
          <w:rFonts w:ascii="GHEA Grapalat" w:eastAsia="Times New Roman" w:hAnsi="GHEA Grapalat" w:cs="Sylfaen"/>
          <w:b/>
          <w:i/>
          <w:sz w:val="20"/>
          <w:szCs w:val="20"/>
          <w:lang w:val="es-ES"/>
        </w:rPr>
      </w:pPr>
      <w:r w:rsidRPr="001C7E89">
        <w:rPr>
          <w:rFonts w:ascii="GHEA Grapalat" w:eastAsia="Times New Roman" w:hAnsi="GHEA Grapalat" w:cs="Times New Roman"/>
          <w:sz w:val="20"/>
          <w:szCs w:val="20"/>
          <w:lang w:val="af-ZA"/>
        </w:rPr>
        <w:t xml:space="preserve">Պատվիրատու </w:t>
      </w:r>
      <w:r w:rsidRPr="001C7E89">
        <w:rPr>
          <w:rFonts w:ascii="GHEA Grapalat" w:eastAsia="Times New Roman" w:hAnsi="GHEA Grapalat" w:cs="Times New Roman"/>
          <w:sz w:val="20"/>
          <w:szCs w:val="20"/>
          <w:u w:val="single"/>
          <w:lang w:val="af-ZA"/>
        </w:rPr>
        <w:tab/>
      </w:r>
      <w:r w:rsidRPr="001C7E89">
        <w:rPr>
          <w:rFonts w:ascii="GHEA Grapalat" w:eastAsia="Times New Roman" w:hAnsi="GHEA Grapalat" w:cs="Times New Roman"/>
          <w:sz w:val="20"/>
          <w:szCs w:val="20"/>
          <w:lang w:val="hy-AM"/>
        </w:rPr>
        <w:t>«Դ</w:t>
      </w:r>
      <w:r w:rsidRPr="001C7E89">
        <w:rPr>
          <w:rFonts w:ascii="GHEA Grapalat" w:eastAsia="Times New Roman" w:hAnsi="GHEA Grapalat" w:cs="Times New Roman"/>
          <w:sz w:val="20"/>
          <w:szCs w:val="20"/>
          <w:lang w:val="af-ZA"/>
        </w:rPr>
        <w:t>ատաբժշկան գիտագործնական կենտրոն</w:t>
      </w:r>
      <w:r w:rsidRPr="001C7E89">
        <w:rPr>
          <w:rFonts w:ascii="GHEA Grapalat" w:eastAsia="Times New Roman" w:hAnsi="GHEA Grapalat" w:cs="Times New Roman"/>
          <w:sz w:val="20"/>
          <w:szCs w:val="20"/>
          <w:lang w:val="hy-AM"/>
        </w:rPr>
        <w:t>» ՊՈԱԿ</w:t>
      </w:r>
      <w:r w:rsidRPr="001C7E89">
        <w:rPr>
          <w:rFonts w:ascii="GHEA Grapalat" w:eastAsia="Times New Roman" w:hAnsi="GHEA Grapalat" w:cs="Times New Roman"/>
          <w:sz w:val="20"/>
          <w:szCs w:val="20"/>
          <w:lang w:val="af-ZA"/>
        </w:rPr>
        <w:tab/>
      </w:r>
      <w:r w:rsidRPr="001C7E89">
        <w:rPr>
          <w:rFonts w:ascii="GHEA Grapalat" w:eastAsia="Times New Roman" w:hAnsi="GHEA Grapalat" w:cs="Times New Roman"/>
          <w:sz w:val="20"/>
          <w:szCs w:val="20"/>
          <w:lang w:val="af-ZA"/>
        </w:rPr>
        <w:tab/>
      </w:r>
      <w:r w:rsidRPr="001C7E89">
        <w:rPr>
          <w:rFonts w:ascii="GHEA Grapalat" w:eastAsia="Times New Roman" w:hAnsi="GHEA Grapalat" w:cs="Times New Roman"/>
          <w:sz w:val="20"/>
          <w:szCs w:val="20"/>
          <w:lang w:val="af-ZA"/>
        </w:rPr>
        <w:tab/>
      </w:r>
    </w:p>
    <w:p w14:paraId="3D0306B2" w14:textId="77777777" w:rsidR="001C7E89" w:rsidRPr="001C7E89" w:rsidRDefault="001C7E89" w:rsidP="001C7E89">
      <w:pPr>
        <w:spacing w:after="0" w:line="240" w:lineRule="auto"/>
        <w:ind w:left="1404" w:firstLine="720"/>
        <w:jc w:val="both"/>
        <w:rPr>
          <w:rFonts w:ascii="GHEA Grapalat" w:eastAsia="Times New Roman" w:hAnsi="GHEA Grapalat" w:cs="Times New Roman"/>
          <w:sz w:val="20"/>
          <w:szCs w:val="20"/>
          <w:lang w:val="af-ZA"/>
        </w:rPr>
      </w:pPr>
    </w:p>
    <w:p w14:paraId="3824AFB5" w14:textId="77777777" w:rsidR="001C7E89" w:rsidRPr="001C7E89" w:rsidRDefault="001C7E89" w:rsidP="001C7E89">
      <w:pPr>
        <w:spacing w:after="0" w:line="240" w:lineRule="auto"/>
        <w:ind w:left="1404" w:firstLine="720"/>
        <w:jc w:val="both"/>
        <w:rPr>
          <w:rFonts w:ascii="GHEA Grapalat" w:eastAsia="Times New Roman" w:hAnsi="GHEA Grapalat" w:cs="Times New Roman"/>
          <w:sz w:val="20"/>
          <w:szCs w:val="20"/>
          <w:lang w:val="af-ZA"/>
        </w:rPr>
      </w:pPr>
    </w:p>
    <w:p w14:paraId="727592CF" w14:textId="77777777" w:rsidR="001C7E89" w:rsidRPr="001C7E89" w:rsidRDefault="001C7E89" w:rsidP="001C7E89">
      <w:pPr>
        <w:spacing w:after="120" w:line="240" w:lineRule="auto"/>
        <w:ind w:right="-7" w:firstLine="567"/>
        <w:jc w:val="right"/>
        <w:rPr>
          <w:rFonts w:ascii="GHEA Grapalat" w:eastAsia="Times New Roman" w:hAnsi="GHEA Grapalat" w:cs="Sylfaen"/>
          <w:i/>
          <w:szCs w:val="24"/>
          <w:lang w:val="af-ZA"/>
        </w:rPr>
      </w:pPr>
    </w:p>
    <w:p w14:paraId="238E0A29" w14:textId="77777777" w:rsidR="001C7E89" w:rsidRPr="001C7E89" w:rsidRDefault="001C7E89" w:rsidP="001C7E89">
      <w:pPr>
        <w:spacing w:after="120" w:line="240" w:lineRule="auto"/>
        <w:ind w:right="-7" w:firstLine="567"/>
        <w:jc w:val="right"/>
        <w:rPr>
          <w:rFonts w:ascii="GHEA Grapalat" w:eastAsia="Times New Roman" w:hAnsi="GHEA Grapalat" w:cs="Sylfaen"/>
          <w:i/>
          <w:szCs w:val="24"/>
          <w:lang w:val="af-ZA"/>
        </w:rPr>
      </w:pPr>
    </w:p>
    <w:p w14:paraId="1B287D38" w14:textId="77777777" w:rsidR="001C7E89" w:rsidRPr="001C7E89" w:rsidRDefault="001C7E89" w:rsidP="001C7E89">
      <w:pPr>
        <w:spacing w:after="120" w:line="240" w:lineRule="auto"/>
        <w:ind w:right="-7" w:firstLine="567"/>
        <w:jc w:val="right"/>
        <w:rPr>
          <w:rFonts w:ascii="GHEA Grapalat" w:eastAsia="Times New Roman" w:hAnsi="GHEA Grapalat" w:cs="Sylfaen"/>
          <w:i/>
          <w:szCs w:val="24"/>
          <w:lang w:val="af-ZA"/>
        </w:rPr>
      </w:pPr>
    </w:p>
    <w:p w14:paraId="7B589B44" w14:textId="77777777" w:rsidR="001C7E89" w:rsidRPr="001C7E89" w:rsidRDefault="001C7E89" w:rsidP="001C7E89">
      <w:pPr>
        <w:spacing w:after="120" w:line="240" w:lineRule="auto"/>
        <w:ind w:right="-7" w:firstLine="567"/>
        <w:jc w:val="right"/>
        <w:rPr>
          <w:rFonts w:ascii="GHEA Grapalat" w:eastAsia="Times New Roman" w:hAnsi="GHEA Grapalat" w:cs="Sylfaen"/>
          <w:i/>
          <w:szCs w:val="24"/>
          <w:lang w:val="af-ZA"/>
        </w:rPr>
      </w:pPr>
    </w:p>
    <w:p w14:paraId="11497C50" w14:textId="77777777" w:rsidR="001C7E89" w:rsidRPr="001C7E89" w:rsidRDefault="001C7E89" w:rsidP="001C7E89">
      <w:pPr>
        <w:spacing w:after="120" w:line="240" w:lineRule="auto"/>
        <w:ind w:right="-7" w:firstLine="567"/>
        <w:jc w:val="right"/>
        <w:rPr>
          <w:rFonts w:ascii="GHEA Grapalat" w:eastAsia="Times New Roman" w:hAnsi="GHEA Grapalat" w:cs="Sylfaen"/>
          <w:i/>
          <w:szCs w:val="24"/>
          <w:lang w:val="af-ZA"/>
        </w:rPr>
      </w:pPr>
    </w:p>
    <w:p w14:paraId="4B32BF3C" w14:textId="77777777" w:rsidR="001C7E89" w:rsidRPr="001C7E89" w:rsidRDefault="001C7E89" w:rsidP="001C7E89">
      <w:pPr>
        <w:spacing w:after="0" w:line="240" w:lineRule="auto"/>
        <w:ind w:firstLine="567"/>
        <w:jc w:val="right"/>
        <w:rPr>
          <w:rFonts w:ascii="GHEA Grapalat" w:eastAsia="Times New Roman" w:hAnsi="GHEA Grapalat" w:cs="Sylfaen"/>
          <w:i/>
          <w:sz w:val="20"/>
          <w:szCs w:val="20"/>
          <w:lang w:val="af-ZA"/>
        </w:rPr>
      </w:pPr>
      <w:r w:rsidRPr="001C7E89">
        <w:rPr>
          <w:rFonts w:ascii="GHEA Grapalat" w:eastAsia="Times New Roman" w:hAnsi="GHEA Grapalat" w:cs="Sylfaen"/>
          <w:i/>
          <w:sz w:val="20"/>
          <w:szCs w:val="20"/>
        </w:rPr>
        <w:lastRenderedPageBreak/>
        <w:t>Հաստատված</w:t>
      </w:r>
      <w:r w:rsidRPr="001C7E89">
        <w:rPr>
          <w:rFonts w:ascii="GHEA Grapalat" w:eastAsia="Times New Roman" w:hAnsi="GHEA Grapalat" w:cs="Times Armenian"/>
          <w:i/>
          <w:sz w:val="20"/>
          <w:szCs w:val="20"/>
          <w:lang w:val="af-ZA"/>
        </w:rPr>
        <w:t xml:space="preserve"> </w:t>
      </w:r>
      <w:r w:rsidRPr="001C7E89">
        <w:rPr>
          <w:rFonts w:ascii="GHEA Grapalat" w:eastAsia="Times New Roman" w:hAnsi="GHEA Grapalat" w:cs="Sylfaen"/>
          <w:i/>
          <w:sz w:val="20"/>
          <w:szCs w:val="20"/>
        </w:rPr>
        <w:t>է</w:t>
      </w:r>
    </w:p>
    <w:p w14:paraId="74DF4725" w14:textId="77777777" w:rsidR="001C7E89" w:rsidRPr="001C7E89" w:rsidRDefault="001C7E89" w:rsidP="001C7E89">
      <w:pPr>
        <w:spacing w:after="0" w:line="240" w:lineRule="auto"/>
        <w:ind w:firstLine="567"/>
        <w:jc w:val="right"/>
        <w:rPr>
          <w:rFonts w:ascii="GHEA Grapalat" w:eastAsia="Times New Roman" w:hAnsi="GHEA Grapalat" w:cs="Sylfaen"/>
          <w:i/>
          <w:sz w:val="20"/>
          <w:szCs w:val="20"/>
          <w:lang w:val="af-ZA"/>
        </w:rPr>
      </w:pPr>
      <w:r w:rsidRPr="001C7E89">
        <w:rPr>
          <w:rFonts w:ascii="GHEA Grapalat" w:eastAsia="Times New Roman" w:hAnsi="GHEA Grapalat" w:cs="Sylfaen"/>
          <w:i/>
          <w:sz w:val="20"/>
          <w:szCs w:val="20"/>
          <w:lang w:val="hy-AM"/>
        </w:rPr>
        <w:t>ԳՀ</w:t>
      </w:r>
      <w:r w:rsidRPr="001C7E89">
        <w:rPr>
          <w:rFonts w:ascii="GHEA Grapalat" w:eastAsia="Times New Roman" w:hAnsi="GHEA Grapalat" w:cs="Sylfaen"/>
          <w:i/>
          <w:sz w:val="20"/>
          <w:szCs w:val="20"/>
        </w:rPr>
        <w:t>ԱՊՁ</w:t>
      </w:r>
      <w:r w:rsidRPr="001C7E89">
        <w:rPr>
          <w:rFonts w:ascii="GHEA Grapalat" w:eastAsia="Times New Roman" w:hAnsi="GHEA Grapalat" w:cs="Sylfaen"/>
          <w:i/>
          <w:sz w:val="20"/>
          <w:szCs w:val="20"/>
          <w:lang w:val="hy-AM"/>
        </w:rPr>
        <w:t>Բ-15/15-2020-8-ԴԲԳԳԿ</w:t>
      </w:r>
      <w:r w:rsidRPr="001C7E89">
        <w:rPr>
          <w:rFonts w:ascii="GHEA Grapalat" w:eastAsia="Times New Roman" w:hAnsi="GHEA Grapalat" w:cs="Times New Roman"/>
          <w:i/>
          <w:sz w:val="24"/>
          <w:szCs w:val="24"/>
          <w:lang w:val="hy-AM"/>
        </w:rPr>
        <w:t xml:space="preserve"> </w:t>
      </w:r>
      <w:r w:rsidRPr="001C7E89">
        <w:rPr>
          <w:rFonts w:ascii="GHEA Grapalat" w:eastAsia="Times New Roman" w:hAnsi="GHEA Grapalat" w:cs="Sylfaen"/>
          <w:i/>
          <w:sz w:val="20"/>
          <w:szCs w:val="20"/>
        </w:rPr>
        <w:t>ծածկա</w:t>
      </w:r>
      <w:r w:rsidRPr="001C7E89">
        <w:rPr>
          <w:rFonts w:ascii="GHEA Grapalat" w:eastAsia="Times New Roman" w:hAnsi="GHEA Grapalat" w:cs="Times Armenian"/>
          <w:i/>
          <w:sz w:val="20"/>
          <w:szCs w:val="20"/>
        </w:rPr>
        <w:t>գ</w:t>
      </w:r>
      <w:r w:rsidRPr="001C7E89">
        <w:rPr>
          <w:rFonts w:ascii="GHEA Grapalat" w:eastAsia="Times New Roman" w:hAnsi="GHEA Grapalat" w:cs="Sylfaen"/>
          <w:i/>
          <w:sz w:val="20"/>
          <w:szCs w:val="20"/>
        </w:rPr>
        <w:t>րով</w:t>
      </w:r>
      <w:r w:rsidRPr="001C7E89">
        <w:rPr>
          <w:rFonts w:ascii="GHEA Grapalat" w:eastAsia="Times New Roman" w:hAnsi="GHEA Grapalat" w:cs="Times Armenian"/>
          <w:i/>
          <w:sz w:val="20"/>
          <w:szCs w:val="20"/>
          <w:lang w:val="af-ZA"/>
        </w:rPr>
        <w:t xml:space="preserve"> </w:t>
      </w:r>
    </w:p>
    <w:p w14:paraId="34B95B4A" w14:textId="77777777" w:rsidR="001C7E89" w:rsidRPr="001C7E89" w:rsidRDefault="001C7E89" w:rsidP="001C7E89">
      <w:pPr>
        <w:spacing w:after="0" w:line="240" w:lineRule="auto"/>
        <w:ind w:firstLine="567"/>
        <w:jc w:val="right"/>
        <w:rPr>
          <w:rFonts w:ascii="GHEA Grapalat" w:eastAsia="Times New Roman" w:hAnsi="GHEA Grapalat" w:cs="Times Armenian"/>
          <w:i/>
          <w:sz w:val="20"/>
          <w:szCs w:val="20"/>
          <w:lang w:val="af-ZA"/>
        </w:rPr>
      </w:pPr>
      <w:r w:rsidRPr="001C7E89">
        <w:rPr>
          <w:rFonts w:ascii="GHEA Grapalat" w:eastAsia="Times New Roman" w:hAnsi="GHEA Grapalat" w:cs="Sylfaen"/>
          <w:i/>
          <w:sz w:val="20"/>
          <w:szCs w:val="20"/>
          <w:lang w:val="hy-AM"/>
        </w:rPr>
        <w:t>Գնանշման հարցման</w:t>
      </w:r>
      <w:r w:rsidRPr="001C7E89">
        <w:rPr>
          <w:rFonts w:ascii="GHEA Grapalat" w:eastAsia="Times New Roman" w:hAnsi="GHEA Grapalat" w:cs="Times Armenian"/>
          <w:i/>
          <w:sz w:val="20"/>
          <w:szCs w:val="20"/>
          <w:lang w:val="af-ZA"/>
        </w:rPr>
        <w:t xml:space="preserve"> գնահատող </w:t>
      </w:r>
      <w:r w:rsidRPr="001C7E89">
        <w:rPr>
          <w:rFonts w:ascii="GHEA Grapalat" w:eastAsia="Times New Roman" w:hAnsi="GHEA Grapalat" w:cs="Sylfaen"/>
          <w:i/>
          <w:sz w:val="20"/>
          <w:szCs w:val="20"/>
        </w:rPr>
        <w:t>հանձնաժողովի</w:t>
      </w:r>
    </w:p>
    <w:p w14:paraId="45F001AC" w14:textId="77777777" w:rsidR="001C7E89" w:rsidRPr="001C7E89" w:rsidRDefault="001C7E89" w:rsidP="001C7E89">
      <w:pPr>
        <w:spacing w:after="0" w:line="240" w:lineRule="auto"/>
        <w:ind w:firstLine="567"/>
        <w:jc w:val="right"/>
        <w:rPr>
          <w:rFonts w:ascii="GHEA Grapalat" w:eastAsia="Times New Roman" w:hAnsi="GHEA Grapalat" w:cs="Times New Roman"/>
          <w:i/>
          <w:sz w:val="20"/>
          <w:szCs w:val="20"/>
          <w:lang w:val="af-ZA"/>
        </w:rPr>
      </w:pPr>
      <w:r w:rsidRPr="001C7E89">
        <w:rPr>
          <w:rFonts w:ascii="GHEA Grapalat" w:eastAsia="Times New Roman" w:hAnsi="GHEA Grapalat" w:cs="Sylfaen"/>
          <w:i/>
          <w:sz w:val="20"/>
          <w:szCs w:val="20"/>
          <w:lang w:val="af-ZA"/>
        </w:rPr>
        <w:t xml:space="preserve"> 20</w:t>
      </w:r>
      <w:r w:rsidRPr="001C7E89">
        <w:rPr>
          <w:rFonts w:ascii="GHEA Grapalat" w:eastAsia="Times New Roman" w:hAnsi="GHEA Grapalat" w:cs="Sylfaen"/>
          <w:i/>
          <w:sz w:val="20"/>
          <w:szCs w:val="20"/>
          <w:lang w:val="hy-AM"/>
        </w:rPr>
        <w:t>20</w:t>
      </w:r>
      <w:r w:rsidRPr="001C7E89">
        <w:rPr>
          <w:rFonts w:ascii="GHEA Grapalat" w:eastAsia="Times New Roman" w:hAnsi="GHEA Grapalat" w:cs="Sylfaen"/>
          <w:i/>
          <w:sz w:val="20"/>
          <w:szCs w:val="20"/>
        </w:rPr>
        <w:t>թ</w:t>
      </w:r>
      <w:r w:rsidRPr="0046500E">
        <w:rPr>
          <w:rFonts w:ascii="GHEA Grapalat" w:eastAsia="Times New Roman" w:hAnsi="GHEA Grapalat" w:cs="Times Armenian"/>
          <w:i/>
          <w:sz w:val="20"/>
          <w:szCs w:val="20"/>
          <w:lang w:val="af-ZA"/>
        </w:rPr>
        <w:t>.</w:t>
      </w:r>
      <w:r w:rsidRPr="0046500E">
        <w:rPr>
          <w:rFonts w:ascii="GHEA Grapalat" w:eastAsia="Times New Roman" w:hAnsi="GHEA Grapalat" w:cs="Times Armenian"/>
          <w:i/>
          <w:sz w:val="20"/>
          <w:szCs w:val="20"/>
          <w:lang w:val="hy-AM"/>
        </w:rPr>
        <w:t xml:space="preserve"> հոկտեմբերի 15</w:t>
      </w:r>
      <w:r w:rsidRPr="0046500E">
        <w:rPr>
          <w:rFonts w:ascii="GHEA Grapalat" w:eastAsia="Times New Roman" w:hAnsi="GHEA Grapalat" w:cs="Times Armenian"/>
          <w:i/>
          <w:sz w:val="20"/>
          <w:szCs w:val="20"/>
          <w:lang w:val="af-ZA"/>
        </w:rPr>
        <w:t xml:space="preserve">-ի </w:t>
      </w:r>
      <w:r w:rsidRPr="0046500E">
        <w:rPr>
          <w:rFonts w:ascii="GHEA Grapalat" w:eastAsia="Times New Roman" w:hAnsi="GHEA Grapalat" w:cs="Times Armenian"/>
          <w:i/>
          <w:sz w:val="20"/>
          <w:szCs w:val="20"/>
          <w:vertAlign w:val="subscript"/>
          <w:lang w:val="af-ZA"/>
        </w:rPr>
        <w:t xml:space="preserve"> </w:t>
      </w:r>
      <w:r w:rsidRPr="0046500E">
        <w:rPr>
          <w:rFonts w:ascii="GHEA Grapalat" w:eastAsia="Times New Roman" w:hAnsi="GHEA Grapalat" w:cs="Times Armenian"/>
          <w:i/>
          <w:sz w:val="20"/>
          <w:szCs w:val="20"/>
          <w:lang w:val="af-ZA"/>
        </w:rPr>
        <w:t>N</w:t>
      </w:r>
      <w:r w:rsidRPr="0046500E">
        <w:rPr>
          <w:rFonts w:ascii="GHEA Grapalat" w:eastAsia="Times New Roman" w:hAnsi="GHEA Grapalat" w:cs="Times Armenian"/>
          <w:i/>
          <w:sz w:val="20"/>
          <w:szCs w:val="20"/>
          <w:lang w:val="hy-AM"/>
        </w:rPr>
        <w:t xml:space="preserve"> 1</w:t>
      </w:r>
      <w:r w:rsidRPr="0046500E">
        <w:rPr>
          <w:rFonts w:ascii="GHEA Grapalat" w:eastAsia="Times New Roman" w:hAnsi="GHEA Grapalat" w:cs="Times Armenian"/>
          <w:i/>
          <w:sz w:val="20"/>
          <w:szCs w:val="20"/>
          <w:lang w:val="af-ZA"/>
        </w:rPr>
        <w:t xml:space="preserve"> </w:t>
      </w:r>
      <w:r w:rsidRPr="001C7E89">
        <w:rPr>
          <w:rFonts w:ascii="GHEA Grapalat" w:eastAsia="Times New Roman" w:hAnsi="GHEA Grapalat" w:cs="Sylfaen"/>
          <w:i/>
          <w:sz w:val="20"/>
          <w:szCs w:val="20"/>
        </w:rPr>
        <w:t>որոշմամբ</w:t>
      </w:r>
    </w:p>
    <w:p w14:paraId="237CEA85"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0A3DAB4A"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7AE0E77B"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211D6354"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7F785AEA"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4744B533" w14:textId="77777777" w:rsidR="001C7E89" w:rsidRPr="001C7E89" w:rsidRDefault="001C7E89" w:rsidP="001C7E89">
      <w:pPr>
        <w:tabs>
          <w:tab w:val="left" w:pos="5968"/>
        </w:tabs>
        <w:spacing w:after="120" w:line="240" w:lineRule="auto"/>
        <w:ind w:right="-7" w:firstLine="567"/>
        <w:jc w:val="center"/>
        <w:rPr>
          <w:rFonts w:ascii="GHEA Grapalat" w:eastAsia="Times New Roman" w:hAnsi="GHEA Grapalat" w:cs="Times New Roman"/>
          <w:b/>
          <w:bCs/>
          <w:iCs/>
          <w:sz w:val="24"/>
          <w:szCs w:val="24"/>
          <w:lang w:val="af-ZA"/>
        </w:rPr>
      </w:pPr>
      <w:r w:rsidRPr="001C7E89">
        <w:rPr>
          <w:rFonts w:ascii="GHEA Grapalat" w:eastAsia="Times New Roman" w:hAnsi="GHEA Grapalat" w:cs="Times New Roman"/>
          <w:b/>
          <w:bCs/>
          <w:iCs/>
          <w:sz w:val="24"/>
          <w:szCs w:val="24"/>
          <w:lang w:val="hy-AM"/>
        </w:rPr>
        <w:t>«Դ</w:t>
      </w:r>
      <w:r w:rsidRPr="001C7E89">
        <w:rPr>
          <w:rFonts w:ascii="GHEA Grapalat" w:eastAsia="Times New Roman" w:hAnsi="GHEA Grapalat" w:cs="Times New Roman"/>
          <w:b/>
          <w:bCs/>
          <w:iCs/>
          <w:sz w:val="24"/>
          <w:szCs w:val="24"/>
          <w:lang w:val="af-ZA"/>
        </w:rPr>
        <w:t>ԱՏԱԲԺՇԿԱՆ ԳԻՏԱԳՈՐԾՆԱԿԱՆ ԿԵՆՏՐՈՆ</w:t>
      </w:r>
      <w:r w:rsidRPr="001C7E89">
        <w:rPr>
          <w:rFonts w:ascii="GHEA Grapalat" w:eastAsia="Times New Roman" w:hAnsi="GHEA Grapalat" w:cs="Times New Roman"/>
          <w:b/>
          <w:bCs/>
          <w:iCs/>
          <w:sz w:val="24"/>
          <w:szCs w:val="24"/>
          <w:lang w:val="hy-AM"/>
        </w:rPr>
        <w:t>» ՊՈԱԿ</w:t>
      </w:r>
    </w:p>
    <w:p w14:paraId="31E83879" w14:textId="77777777" w:rsidR="001C7E89" w:rsidRPr="001C7E89" w:rsidRDefault="001C7E89" w:rsidP="001C7E89">
      <w:pPr>
        <w:spacing w:after="120" w:line="240" w:lineRule="auto"/>
        <w:ind w:right="-7" w:firstLine="567"/>
        <w:jc w:val="center"/>
        <w:rPr>
          <w:rFonts w:ascii="GHEA Grapalat" w:eastAsia="Times New Roman" w:hAnsi="GHEA Grapalat" w:cs="Times New Roman"/>
          <w:b/>
          <w:bCs/>
          <w:sz w:val="24"/>
          <w:szCs w:val="24"/>
          <w:lang w:val="af-ZA"/>
        </w:rPr>
      </w:pPr>
    </w:p>
    <w:p w14:paraId="34CB56B8" w14:textId="77777777" w:rsidR="001C7E89" w:rsidRPr="001C7E89" w:rsidRDefault="001C7E89" w:rsidP="001C7E89">
      <w:pPr>
        <w:spacing w:after="120" w:line="240" w:lineRule="auto"/>
        <w:ind w:right="-7" w:firstLine="567"/>
        <w:jc w:val="center"/>
        <w:rPr>
          <w:rFonts w:ascii="GHEA Grapalat" w:eastAsia="Times New Roman" w:hAnsi="GHEA Grapalat" w:cs="Times New Roman"/>
          <w:b/>
          <w:bCs/>
          <w:sz w:val="24"/>
          <w:szCs w:val="24"/>
          <w:lang w:val="af-ZA"/>
        </w:rPr>
      </w:pPr>
    </w:p>
    <w:p w14:paraId="77CAA5BC" w14:textId="77777777" w:rsidR="001C7E89" w:rsidRPr="001C7E89" w:rsidRDefault="001C7E89" w:rsidP="001C7E89">
      <w:pPr>
        <w:spacing w:after="120" w:line="240" w:lineRule="auto"/>
        <w:ind w:right="-7" w:firstLine="567"/>
        <w:jc w:val="center"/>
        <w:rPr>
          <w:rFonts w:ascii="GHEA Grapalat" w:eastAsia="Times New Roman" w:hAnsi="GHEA Grapalat" w:cs="Times New Roman"/>
          <w:b/>
          <w:bCs/>
          <w:sz w:val="24"/>
          <w:szCs w:val="24"/>
          <w:lang w:val="af-ZA"/>
        </w:rPr>
      </w:pPr>
    </w:p>
    <w:p w14:paraId="344515C8" w14:textId="77777777" w:rsidR="001C7E89" w:rsidRPr="001C7E89" w:rsidRDefault="001C7E89" w:rsidP="001C7E89">
      <w:pPr>
        <w:spacing w:after="120" w:line="240" w:lineRule="auto"/>
        <w:ind w:right="-7" w:firstLine="567"/>
        <w:jc w:val="center"/>
        <w:rPr>
          <w:rFonts w:ascii="GHEA Grapalat" w:eastAsia="Times New Roman" w:hAnsi="GHEA Grapalat" w:cs="Times New Roman"/>
          <w:b/>
          <w:bCs/>
          <w:sz w:val="24"/>
          <w:szCs w:val="24"/>
          <w:lang w:val="af-ZA"/>
        </w:rPr>
      </w:pPr>
    </w:p>
    <w:p w14:paraId="5961767E" w14:textId="77777777" w:rsidR="001C7E89" w:rsidRPr="001C7E89" w:rsidRDefault="001C7E89" w:rsidP="001C7E89">
      <w:pPr>
        <w:spacing w:after="120" w:line="240" w:lineRule="auto"/>
        <w:ind w:right="-7" w:firstLine="567"/>
        <w:jc w:val="center"/>
        <w:rPr>
          <w:rFonts w:ascii="GHEA Grapalat" w:eastAsia="Times New Roman" w:hAnsi="GHEA Grapalat" w:cs="Sylfaen"/>
          <w:b/>
          <w:bCs/>
          <w:sz w:val="24"/>
          <w:szCs w:val="24"/>
          <w:lang w:val="af-ZA"/>
        </w:rPr>
      </w:pPr>
      <w:r w:rsidRPr="001C7E89">
        <w:rPr>
          <w:rFonts w:ascii="GHEA Grapalat" w:eastAsia="Times New Roman" w:hAnsi="GHEA Grapalat" w:cs="Sylfaen"/>
          <w:b/>
          <w:bCs/>
          <w:sz w:val="24"/>
          <w:szCs w:val="24"/>
          <w:lang w:val="af-ZA"/>
        </w:rPr>
        <w:t>Հ Ր Ա Վ Ե Ր</w:t>
      </w:r>
    </w:p>
    <w:p w14:paraId="0B0B9BA4" w14:textId="77777777" w:rsidR="001C7E89" w:rsidRPr="001C7E89" w:rsidRDefault="001C7E89" w:rsidP="001C7E89">
      <w:pPr>
        <w:spacing w:after="120" w:line="240" w:lineRule="auto"/>
        <w:ind w:right="-7" w:firstLine="567"/>
        <w:jc w:val="center"/>
        <w:rPr>
          <w:rFonts w:ascii="GHEA Grapalat" w:eastAsia="Times New Roman" w:hAnsi="GHEA Grapalat" w:cs="Sylfaen"/>
          <w:b/>
          <w:bCs/>
          <w:sz w:val="24"/>
          <w:szCs w:val="24"/>
          <w:lang w:val="af-ZA"/>
        </w:rPr>
      </w:pPr>
    </w:p>
    <w:p w14:paraId="575E8A37" w14:textId="77777777" w:rsidR="001C7E89" w:rsidRPr="001C7E89" w:rsidRDefault="001C7E89" w:rsidP="001C7E89">
      <w:pPr>
        <w:spacing w:after="120" w:line="240" w:lineRule="auto"/>
        <w:ind w:right="-7" w:firstLine="567"/>
        <w:jc w:val="center"/>
        <w:rPr>
          <w:rFonts w:ascii="GHEA Grapalat" w:eastAsia="Times New Roman" w:hAnsi="GHEA Grapalat" w:cs="Sylfaen"/>
          <w:b/>
          <w:bCs/>
          <w:sz w:val="24"/>
          <w:szCs w:val="24"/>
          <w:lang w:val="af-ZA"/>
        </w:rPr>
      </w:pPr>
    </w:p>
    <w:p w14:paraId="60E93D31" w14:textId="77777777" w:rsidR="001C7E89" w:rsidRPr="001C7E89" w:rsidRDefault="001C7E89" w:rsidP="001C7E89">
      <w:pPr>
        <w:spacing w:after="120" w:line="240" w:lineRule="auto"/>
        <w:ind w:right="-7"/>
        <w:jc w:val="center"/>
        <w:rPr>
          <w:rFonts w:ascii="GHEA Grapalat" w:eastAsia="Times New Roman" w:hAnsi="GHEA Grapalat" w:cs="Times New Roman"/>
          <w:b/>
          <w:bCs/>
          <w:sz w:val="24"/>
          <w:lang w:val="hy-AM"/>
        </w:rPr>
      </w:pPr>
      <w:r w:rsidRPr="001C7E89">
        <w:rPr>
          <w:rFonts w:ascii="GHEA Grapalat" w:eastAsia="Times New Roman" w:hAnsi="GHEA Grapalat" w:cs="Sylfaen"/>
          <w:b/>
          <w:bCs/>
          <w:sz w:val="24"/>
          <w:szCs w:val="24"/>
          <w:lang w:val="af-ZA"/>
        </w:rPr>
        <w:t>«</w:t>
      </w:r>
      <w:r w:rsidRPr="001C7E89">
        <w:rPr>
          <w:rFonts w:ascii="GHEA Grapalat" w:eastAsia="Times New Roman" w:hAnsi="GHEA Grapalat" w:cs="Sylfaen"/>
          <w:b/>
          <w:bCs/>
          <w:sz w:val="24"/>
          <w:szCs w:val="24"/>
        </w:rPr>
        <w:t>ԴԱՏԱԲԺՇԿԱՆ</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ԳԻՏԱԳՈՐԾՆԱԿԱՆ</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ԿԵՆՏՐՈՆ</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ՊՈԱԿ</w:t>
      </w:r>
      <w:r w:rsidRPr="001C7E89">
        <w:rPr>
          <w:rFonts w:ascii="GHEA Grapalat" w:eastAsia="Times New Roman" w:hAnsi="GHEA Grapalat" w:cs="Sylfaen"/>
          <w:b/>
          <w:bCs/>
          <w:sz w:val="24"/>
          <w:szCs w:val="24"/>
          <w:lang w:val="af-ZA"/>
        </w:rPr>
        <w:t>-</w:t>
      </w:r>
      <w:r w:rsidRPr="001C7E89">
        <w:rPr>
          <w:rFonts w:ascii="GHEA Grapalat" w:eastAsia="Times New Roman" w:hAnsi="GHEA Grapalat" w:cs="Sylfaen"/>
          <w:b/>
          <w:bCs/>
          <w:sz w:val="24"/>
          <w:szCs w:val="24"/>
        </w:rPr>
        <w:t>Ի</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ԿԱՐԻՔՆԵՐԻ</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ՀԱՄԱՐ</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ԲԺՇԿԱԿԱՆ</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ՆՇԱՆԱԿՈՒԹՅԱՆ</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ՊԱՐԱԳԱՆԵՐԻ</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lang w:val="hy-AM"/>
        </w:rPr>
        <w:t>ԵՎ</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ՆՅՈՒԹԵՐԻ</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ՁԵՌՔԲԵՐՄԱՆ</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Sylfaen"/>
          <w:b/>
          <w:bCs/>
          <w:sz w:val="24"/>
          <w:szCs w:val="24"/>
        </w:rPr>
        <w:t>ՆՊԱՏԱԿՈՎ</w:t>
      </w:r>
      <w:r w:rsidRPr="001C7E89">
        <w:rPr>
          <w:rFonts w:ascii="GHEA Grapalat" w:eastAsia="Times New Roman" w:hAnsi="GHEA Grapalat" w:cs="Sylfaen"/>
          <w:b/>
          <w:bCs/>
          <w:sz w:val="24"/>
          <w:szCs w:val="24"/>
          <w:lang w:val="af-ZA"/>
        </w:rPr>
        <w:t xml:space="preserve"> </w:t>
      </w:r>
      <w:r w:rsidRPr="001C7E89">
        <w:rPr>
          <w:rFonts w:ascii="GHEA Grapalat" w:eastAsia="Times New Roman" w:hAnsi="GHEA Grapalat" w:cs="Times Armenian"/>
          <w:b/>
          <w:bCs/>
          <w:sz w:val="24"/>
          <w:szCs w:val="24"/>
          <w:lang w:val="af-ZA"/>
        </w:rPr>
        <w:t xml:space="preserve"> </w:t>
      </w:r>
      <w:r w:rsidRPr="001C7E89">
        <w:rPr>
          <w:rFonts w:ascii="GHEA Grapalat" w:eastAsia="Times New Roman" w:hAnsi="GHEA Grapalat" w:cs="Sylfaen"/>
          <w:b/>
          <w:bCs/>
          <w:sz w:val="24"/>
          <w:szCs w:val="24"/>
        </w:rPr>
        <w:t>ՀԱՅՏԱՐԱՐՎԱԾ</w:t>
      </w:r>
      <w:r w:rsidRPr="001C7E89">
        <w:rPr>
          <w:rFonts w:ascii="GHEA Grapalat" w:eastAsia="Times New Roman" w:hAnsi="GHEA Grapalat" w:cs="Times Armenian"/>
          <w:b/>
          <w:bCs/>
          <w:sz w:val="24"/>
          <w:szCs w:val="24"/>
          <w:lang w:val="af-ZA"/>
        </w:rPr>
        <w:t xml:space="preserve"> </w:t>
      </w:r>
      <w:r w:rsidRPr="001C7E89">
        <w:rPr>
          <w:rFonts w:ascii="GHEA Grapalat" w:eastAsia="Times New Roman" w:hAnsi="GHEA Grapalat" w:cs="Times Armenian"/>
          <w:b/>
          <w:bCs/>
          <w:sz w:val="24"/>
          <w:szCs w:val="24"/>
          <w:lang w:val="hy-AM"/>
        </w:rPr>
        <w:t>ԳՆԱՆՇՄԱՆ ՀԱՐՑՄԱՆ</w:t>
      </w:r>
    </w:p>
    <w:p w14:paraId="6EDD5924" w14:textId="77777777" w:rsidR="001C7E89" w:rsidRPr="001C7E89" w:rsidRDefault="001C7E89" w:rsidP="001C7E89">
      <w:pPr>
        <w:spacing w:after="120" w:line="240" w:lineRule="auto"/>
        <w:ind w:right="-7"/>
        <w:jc w:val="center"/>
        <w:rPr>
          <w:rFonts w:ascii="GHEA Grapalat" w:eastAsia="Times New Roman" w:hAnsi="GHEA Grapalat" w:cs="Times New Roman"/>
          <w:sz w:val="24"/>
          <w:lang w:val="af-ZA"/>
        </w:rPr>
      </w:pPr>
    </w:p>
    <w:p w14:paraId="3CB199D6"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046785FB"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128B9C7E"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10FF4AFE"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2CECB51C"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0FECCDEA"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0AA43C37"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59A6B1EA"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6B045717"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208DFB94"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01F917BD"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4C105F43"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2B2370A0"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09A46818" w14:textId="77777777" w:rsidR="001C7E89" w:rsidRPr="001C7E89" w:rsidRDefault="001C7E89" w:rsidP="001C7E89">
      <w:pPr>
        <w:spacing w:after="120" w:line="240" w:lineRule="auto"/>
        <w:ind w:right="-7" w:firstLine="567"/>
        <w:jc w:val="center"/>
        <w:rPr>
          <w:rFonts w:ascii="GHEA Grapalat" w:eastAsia="Times New Roman" w:hAnsi="GHEA Grapalat" w:cs="Times New Roman"/>
          <w:sz w:val="24"/>
          <w:szCs w:val="24"/>
          <w:lang w:val="af-ZA"/>
        </w:rPr>
      </w:pPr>
    </w:p>
    <w:p w14:paraId="033A1C84" w14:textId="77777777" w:rsidR="001C7E89" w:rsidRPr="001C7E89" w:rsidRDefault="001C7E89" w:rsidP="001C7E89">
      <w:pPr>
        <w:spacing w:after="0" w:line="240" w:lineRule="auto"/>
        <w:ind w:left="567"/>
        <w:jc w:val="both"/>
        <w:rPr>
          <w:rFonts w:ascii="GHEA Grapalat" w:eastAsia="Times New Roman" w:hAnsi="GHEA Grapalat" w:cs="Sylfaen"/>
          <w:i/>
          <w:lang w:val="af-ZA"/>
        </w:rPr>
      </w:pPr>
      <w:r w:rsidRPr="001C7E89">
        <w:rPr>
          <w:rFonts w:ascii="GHEA Grapalat" w:eastAsia="Times New Roman" w:hAnsi="GHEA Grapalat" w:cs="Sylfaen"/>
          <w:i/>
          <w:lang w:val="af-ZA"/>
        </w:rPr>
        <w:br w:type="page"/>
      </w:r>
      <w:r w:rsidRPr="001C7E89">
        <w:rPr>
          <w:rFonts w:ascii="GHEA Grapalat" w:eastAsia="Times New Roman" w:hAnsi="GHEA Grapalat" w:cs="Sylfaen"/>
          <w:i/>
        </w:rPr>
        <w:lastRenderedPageBreak/>
        <w:t>Հարգելի</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մասնակից</w:t>
      </w:r>
      <w:r w:rsidRPr="001C7E89">
        <w:rPr>
          <w:rFonts w:ascii="GHEA Grapalat" w:eastAsia="Times New Roman" w:hAnsi="GHEA Grapalat" w:cs="Sylfaen"/>
          <w:i/>
          <w:lang w:val="af-ZA"/>
        </w:rPr>
        <w:t xml:space="preserve"> </w:t>
      </w:r>
      <w:r w:rsidRPr="001C7E89">
        <w:rPr>
          <w:rFonts w:ascii="GHEA Grapalat" w:eastAsia="Times New Roman" w:hAnsi="GHEA Grapalat" w:cs="Sylfaen"/>
          <w:i/>
        </w:rPr>
        <w:t>նախքան</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հայտ</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կազմելը</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և</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ներկայացնելը</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խնդրում</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ենք</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մանրամասնորեն</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ուսումնասիրել</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սույն</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հրավերը</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քանի</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որ</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հրավերին</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չհամապատասխանող</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հայտերը</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ենթակա</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են</w:t>
      </w:r>
      <w:r w:rsidRPr="001C7E89">
        <w:rPr>
          <w:rFonts w:ascii="GHEA Grapalat" w:eastAsia="Times New Roman" w:hAnsi="GHEA Grapalat" w:cs="Times Armenian"/>
          <w:i/>
          <w:lang w:val="af-ZA"/>
        </w:rPr>
        <w:t xml:space="preserve"> </w:t>
      </w:r>
      <w:r w:rsidRPr="001C7E89">
        <w:rPr>
          <w:rFonts w:ascii="GHEA Grapalat" w:eastAsia="Times New Roman" w:hAnsi="GHEA Grapalat" w:cs="Sylfaen"/>
          <w:i/>
        </w:rPr>
        <w:t>մերժման</w:t>
      </w:r>
      <w:r w:rsidRPr="001C7E89">
        <w:rPr>
          <w:rFonts w:ascii="GHEA Grapalat" w:eastAsia="Times New Roman" w:hAnsi="GHEA Grapalat" w:cs="Sylfaen"/>
          <w:i/>
          <w:lang w:val="af-ZA"/>
        </w:rPr>
        <w:t xml:space="preserve">: </w:t>
      </w:r>
    </w:p>
    <w:p w14:paraId="6764A57B" w14:textId="77777777" w:rsidR="001C7E89" w:rsidRPr="001C7E89" w:rsidRDefault="001C7E89" w:rsidP="001C7E89">
      <w:pPr>
        <w:spacing w:after="0" w:line="240" w:lineRule="auto"/>
        <w:ind w:firstLine="567"/>
        <w:jc w:val="center"/>
        <w:rPr>
          <w:rFonts w:ascii="GHEA Grapalat" w:eastAsia="Times New Roman" w:hAnsi="GHEA Grapalat" w:cs="Times New Roman"/>
          <w:b/>
          <w:sz w:val="20"/>
          <w:lang w:val="af-ZA"/>
        </w:rPr>
      </w:pPr>
    </w:p>
    <w:p w14:paraId="1B2D3C00" w14:textId="77777777" w:rsidR="001C7E89" w:rsidRPr="001C7E89" w:rsidRDefault="001C7E89" w:rsidP="001C7E89">
      <w:pPr>
        <w:spacing w:after="0" w:line="240" w:lineRule="auto"/>
        <w:ind w:firstLine="567"/>
        <w:jc w:val="center"/>
        <w:rPr>
          <w:rFonts w:ascii="GHEA Grapalat" w:eastAsia="Times New Roman" w:hAnsi="GHEA Grapalat" w:cs="Sylfaen"/>
          <w:b/>
          <w:lang w:val="af-ZA"/>
        </w:rPr>
      </w:pPr>
    </w:p>
    <w:p w14:paraId="31638E17" w14:textId="77777777" w:rsidR="001C7E89" w:rsidRPr="001C7E89" w:rsidRDefault="001C7E89" w:rsidP="001C7E89">
      <w:pPr>
        <w:spacing w:after="0" w:line="240" w:lineRule="auto"/>
        <w:ind w:firstLine="567"/>
        <w:jc w:val="center"/>
        <w:rPr>
          <w:rFonts w:ascii="GHEA Grapalat" w:eastAsia="Times New Roman" w:hAnsi="GHEA Grapalat" w:cs="Times New Roman"/>
          <w:b/>
          <w:sz w:val="20"/>
          <w:szCs w:val="20"/>
          <w:lang w:val="af-ZA"/>
        </w:rPr>
      </w:pPr>
      <w:r w:rsidRPr="001C7E89">
        <w:rPr>
          <w:rFonts w:ascii="GHEA Grapalat" w:eastAsia="Times New Roman" w:hAnsi="GHEA Grapalat" w:cs="Sylfaen"/>
          <w:b/>
          <w:sz w:val="20"/>
          <w:szCs w:val="20"/>
        </w:rPr>
        <w:t>ԲՈՎԱՆԴԱԿՈւԹՅՈւՆ</w:t>
      </w:r>
    </w:p>
    <w:p w14:paraId="534EC3C6" w14:textId="77777777" w:rsidR="001C7E89" w:rsidRPr="001C7E89" w:rsidRDefault="001C7E89" w:rsidP="001C7E89">
      <w:pPr>
        <w:spacing w:after="0" w:line="240" w:lineRule="auto"/>
        <w:ind w:firstLine="567"/>
        <w:jc w:val="center"/>
        <w:rPr>
          <w:rFonts w:ascii="GHEA Grapalat" w:eastAsia="Times New Roman" w:hAnsi="GHEA Grapalat" w:cs="Times New Roman"/>
          <w:i/>
          <w:sz w:val="20"/>
          <w:szCs w:val="24"/>
          <w:lang w:val="af-ZA"/>
        </w:rPr>
      </w:pPr>
    </w:p>
    <w:p w14:paraId="0FB95E58" w14:textId="77777777" w:rsidR="001C7E89" w:rsidRPr="001C7E89" w:rsidRDefault="001C7E89" w:rsidP="001C7E89">
      <w:pPr>
        <w:spacing w:after="0" w:line="240" w:lineRule="auto"/>
        <w:ind w:firstLine="567"/>
        <w:rPr>
          <w:rFonts w:ascii="GHEA Grapalat" w:eastAsia="Times New Roman" w:hAnsi="GHEA Grapalat" w:cs="Times New Roman"/>
          <w:b/>
          <w:sz w:val="20"/>
          <w:szCs w:val="24"/>
          <w:lang w:val="af-ZA"/>
        </w:rPr>
      </w:pPr>
      <w:r w:rsidRPr="001C7E89">
        <w:rPr>
          <w:rFonts w:ascii="GHEA Grapalat" w:eastAsia="Times New Roman" w:hAnsi="GHEA Grapalat" w:cs="Times New Roman"/>
          <w:b/>
          <w:sz w:val="20"/>
          <w:szCs w:val="24"/>
          <w:lang w:val="af-ZA"/>
        </w:rPr>
        <w:t xml:space="preserve">«ԴԱՏԱԲԺՇԿԱՆ ԳԻՏԱԳՈՐԾՆԱԿԱՆ ԿԵՆՏՐՈՆ» ՊՈԱԿ-Ի ԿԱՐԻՔՆԵՐԻ ՀԱՄԱՐ   </w:t>
      </w:r>
    </w:p>
    <w:p w14:paraId="55652085" w14:textId="77777777" w:rsidR="001C7E89" w:rsidRPr="001C7E89" w:rsidRDefault="001C7E89" w:rsidP="001C7E89">
      <w:pPr>
        <w:spacing w:after="0" w:line="240" w:lineRule="auto"/>
        <w:ind w:firstLine="567"/>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af-ZA"/>
        </w:rPr>
        <w:t xml:space="preserve">ԲԺՇԿԱԿԱՆ ՆՇԱՆԱԿՈՒԹՅԱՆ ՊԱՐԱԳԱՆԵՐԻ ԵՎ ՆՅՈՒԹԵՐԻ ՁԵՌՔԲԵՐՄԱՆ ՆՊԱՏԱԿՈՎ ՀԱՅՏԱՐԱՐՎԱԾ </w:t>
      </w:r>
      <w:r w:rsidRPr="001C7E89">
        <w:rPr>
          <w:rFonts w:ascii="GHEA Grapalat" w:eastAsia="Times New Roman" w:hAnsi="GHEA Grapalat" w:cs="Times New Roman"/>
          <w:b/>
          <w:sz w:val="20"/>
          <w:szCs w:val="24"/>
          <w:lang w:val="hy-AM"/>
        </w:rPr>
        <w:t>ԳՆԱՆՇՄԱՆ ՀԱՐՑՄԱՆ ՀՐԱՎԵՐԻ</w:t>
      </w:r>
    </w:p>
    <w:p w14:paraId="239D8441" w14:textId="77777777" w:rsidR="001C7E89" w:rsidRPr="001C7E89" w:rsidRDefault="001C7E89" w:rsidP="001C7E89">
      <w:pPr>
        <w:spacing w:after="0" w:line="240" w:lineRule="auto"/>
        <w:ind w:firstLine="567"/>
        <w:jc w:val="center"/>
        <w:rPr>
          <w:rFonts w:ascii="GHEA Grapalat" w:eastAsia="Times New Roman" w:hAnsi="GHEA Grapalat" w:cs="Sylfaen"/>
          <w:b/>
          <w:sz w:val="20"/>
          <w:lang w:val="af-ZA"/>
        </w:rPr>
      </w:pPr>
    </w:p>
    <w:p w14:paraId="6CE787B4" w14:textId="77777777" w:rsidR="001C7E89" w:rsidRPr="001C7E89" w:rsidRDefault="001C7E89" w:rsidP="001C7E89">
      <w:pPr>
        <w:spacing w:after="0" w:line="240" w:lineRule="auto"/>
        <w:ind w:firstLine="567"/>
        <w:jc w:val="center"/>
        <w:rPr>
          <w:rFonts w:ascii="GHEA Grapalat" w:eastAsia="Times New Roman" w:hAnsi="GHEA Grapalat" w:cs="Sylfaen"/>
          <w:b/>
          <w:sz w:val="20"/>
          <w:lang w:val="af-ZA"/>
        </w:rPr>
      </w:pPr>
    </w:p>
    <w:p w14:paraId="094DF948" w14:textId="77777777" w:rsidR="001C7E89" w:rsidRPr="001C7E89" w:rsidRDefault="001C7E89" w:rsidP="001C7E89">
      <w:pPr>
        <w:spacing w:after="0" w:line="240" w:lineRule="auto"/>
        <w:ind w:firstLine="567"/>
        <w:jc w:val="center"/>
        <w:rPr>
          <w:rFonts w:ascii="GHEA Grapalat" w:eastAsia="Times New Roman" w:hAnsi="GHEA Grapalat" w:cs="Times New Roman"/>
          <w:sz w:val="20"/>
          <w:szCs w:val="24"/>
          <w:lang w:val="af-ZA"/>
        </w:rPr>
      </w:pPr>
      <w:proofErr w:type="gramStart"/>
      <w:r w:rsidRPr="001C7E89">
        <w:rPr>
          <w:rFonts w:ascii="GHEA Grapalat" w:eastAsia="Times New Roman" w:hAnsi="GHEA Grapalat" w:cs="Sylfaen"/>
          <w:b/>
          <w:sz w:val="20"/>
        </w:rPr>
        <w:t>ՄԱՍ</w:t>
      </w:r>
      <w:r w:rsidRPr="001C7E89">
        <w:rPr>
          <w:rFonts w:ascii="GHEA Grapalat" w:eastAsia="Times New Roman" w:hAnsi="GHEA Grapalat" w:cs="Times Armenian"/>
          <w:b/>
          <w:sz w:val="20"/>
          <w:lang w:val="af-ZA"/>
        </w:rPr>
        <w:t xml:space="preserve">  I.</w:t>
      </w:r>
      <w:proofErr w:type="gramEnd"/>
    </w:p>
    <w:p w14:paraId="0F61006C"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af-ZA"/>
        </w:rPr>
      </w:pPr>
    </w:p>
    <w:p w14:paraId="1759EABB"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1.  </w:t>
      </w:r>
      <w:r w:rsidRPr="001C7E89">
        <w:rPr>
          <w:rFonts w:ascii="GHEA Grapalat" w:eastAsia="Times New Roman" w:hAnsi="GHEA Grapalat" w:cs="Sylfaen"/>
          <w:sz w:val="20"/>
          <w:szCs w:val="24"/>
        </w:rPr>
        <w:t>Գնման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առարկայի</w:t>
      </w: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Sylfaen"/>
          <w:sz w:val="20"/>
          <w:szCs w:val="24"/>
        </w:rPr>
        <w:t>բնութա</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իրը</w:t>
      </w:r>
      <w:r w:rsidRPr="001C7E89">
        <w:rPr>
          <w:rFonts w:ascii="GHEA Grapalat" w:eastAsia="Times New Roman" w:hAnsi="GHEA Grapalat" w:cs="Times Armenian"/>
          <w:sz w:val="20"/>
          <w:szCs w:val="24"/>
          <w:lang w:val="af-ZA"/>
        </w:rPr>
        <w:tab/>
        <w:t xml:space="preserve"> </w:t>
      </w:r>
    </w:p>
    <w:p w14:paraId="6F8EC3F3"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2. </w:t>
      </w:r>
      <w:r w:rsidRPr="001C7E89">
        <w:rPr>
          <w:rFonts w:ascii="GHEA Grapalat" w:eastAsia="Times New Roman" w:hAnsi="GHEA Grapalat" w:cs="Sylfaen"/>
          <w:sz w:val="20"/>
          <w:szCs w:val="24"/>
        </w:rPr>
        <w:t>Մասնակցի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մասնակցության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իրավունքի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պահանջները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դրանց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գնահատման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կարգը</w:t>
      </w:r>
      <w:r w:rsidRPr="001C7E89">
        <w:rPr>
          <w:rFonts w:ascii="GHEA Grapalat" w:eastAsia="Times New Roman" w:hAnsi="GHEA Grapalat" w:cs="Times Armenian"/>
          <w:sz w:val="20"/>
          <w:szCs w:val="24"/>
          <w:lang w:val="af-ZA"/>
        </w:rPr>
        <w:t xml:space="preserve">, ընտրված մասնակից ճանաչվելու դեպքում </w:t>
      </w:r>
      <w:r w:rsidRPr="001C7E89">
        <w:rPr>
          <w:rFonts w:ascii="GHEA Grapalat" w:eastAsia="Times New Roman" w:hAnsi="GHEA Grapalat" w:cs="Sylfaen"/>
          <w:sz w:val="20"/>
          <w:szCs w:val="24"/>
        </w:rPr>
        <w:t>որակավորման</w:t>
      </w:r>
      <w:r w:rsidRPr="001C7E89">
        <w:rPr>
          <w:rFonts w:ascii="GHEA Grapalat" w:eastAsia="Times New Roman" w:hAnsi="GHEA Grapalat" w:cs="Times Armenian"/>
          <w:sz w:val="20"/>
          <w:szCs w:val="24"/>
          <w:lang w:val="af-ZA"/>
        </w:rPr>
        <w:t xml:space="preserve"> ապահովում ներկայացնելու պայմանները </w:t>
      </w:r>
    </w:p>
    <w:p w14:paraId="53002E13"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3. </w:t>
      </w:r>
      <w:r w:rsidRPr="001C7E89">
        <w:rPr>
          <w:rFonts w:ascii="GHEA Grapalat" w:eastAsia="Times New Roman" w:hAnsi="GHEA Grapalat" w:cs="Sylfaen"/>
          <w:sz w:val="20"/>
          <w:szCs w:val="24"/>
        </w:rPr>
        <w:t>Հրավերի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պարզաբանումը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հրավերում</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փոփոխություն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կատարելու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ը</w:t>
      </w:r>
      <w:r w:rsidRPr="001C7E89">
        <w:rPr>
          <w:rFonts w:ascii="GHEA Grapalat" w:eastAsia="Times New Roman" w:hAnsi="GHEA Grapalat" w:cs="Times Armenian"/>
          <w:sz w:val="20"/>
          <w:szCs w:val="24"/>
          <w:lang w:val="af-ZA"/>
        </w:rPr>
        <w:tab/>
      </w:r>
    </w:p>
    <w:p w14:paraId="48F45EDA" w14:textId="77777777" w:rsidR="001C7E89" w:rsidRPr="001C7E89" w:rsidRDefault="001C7E89" w:rsidP="001C7E89">
      <w:pPr>
        <w:spacing w:after="0" w:line="240" w:lineRule="auto"/>
        <w:ind w:firstLine="1134"/>
        <w:jc w:val="both"/>
        <w:rPr>
          <w:rFonts w:ascii="GHEA Grapalat" w:eastAsia="Times New Roman" w:hAnsi="GHEA Grapalat" w:cs="Sylfaen"/>
          <w:sz w:val="20"/>
          <w:szCs w:val="24"/>
          <w:lang w:val="af-ZA"/>
        </w:rPr>
      </w:pPr>
      <w:r w:rsidRPr="001C7E89">
        <w:rPr>
          <w:rFonts w:ascii="GHEA Grapalat" w:eastAsia="Times New Roman" w:hAnsi="GHEA Grapalat" w:cs="Times New Roman"/>
          <w:sz w:val="20"/>
          <w:szCs w:val="24"/>
          <w:lang w:val="af-ZA"/>
        </w:rPr>
        <w:t xml:space="preserve">4. </w:t>
      </w:r>
      <w:r w:rsidRPr="001C7E89">
        <w:rPr>
          <w:rFonts w:ascii="GHEA Grapalat" w:eastAsia="Times New Roman" w:hAnsi="GHEA Grapalat" w:cs="Sylfaen"/>
          <w:sz w:val="20"/>
          <w:szCs w:val="24"/>
        </w:rPr>
        <w:t>Հայտը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ներկայացնելու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ը</w:t>
      </w:r>
    </w:p>
    <w:p w14:paraId="61E7A3C4"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5.</w:t>
      </w:r>
      <w:r w:rsidRPr="001C7E89">
        <w:rPr>
          <w:rFonts w:ascii="GHEA Grapalat" w:eastAsia="Times New Roman" w:hAnsi="GHEA Grapalat" w:cs="Times New Roman"/>
          <w:sz w:val="20"/>
          <w:szCs w:val="24"/>
          <w:lang w:val="af-ZA"/>
        </w:rPr>
        <w:tab/>
      </w:r>
      <w:r w:rsidRPr="001C7E89">
        <w:rPr>
          <w:rFonts w:ascii="GHEA Grapalat" w:eastAsia="Times New Roman" w:hAnsi="GHEA Grapalat" w:cs="Sylfaen"/>
          <w:sz w:val="20"/>
          <w:szCs w:val="24"/>
        </w:rPr>
        <w:t>Հայտի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նային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առաջարկը</w:t>
      </w:r>
      <w:r w:rsidRPr="001C7E89">
        <w:rPr>
          <w:rFonts w:ascii="GHEA Grapalat" w:eastAsia="Times New Roman" w:hAnsi="GHEA Grapalat" w:cs="Times Armenian"/>
          <w:sz w:val="20"/>
          <w:szCs w:val="24"/>
          <w:lang w:val="af-ZA"/>
        </w:rPr>
        <w:tab/>
        <w:t xml:space="preserve"> </w:t>
      </w:r>
    </w:p>
    <w:p w14:paraId="0E82767D" w14:textId="77777777" w:rsidR="001C7E89" w:rsidRPr="001C7E89" w:rsidRDefault="001C7E89" w:rsidP="001C7E89">
      <w:pPr>
        <w:spacing w:after="0" w:line="240" w:lineRule="auto"/>
        <w:ind w:firstLine="1134"/>
        <w:jc w:val="both"/>
        <w:rPr>
          <w:rFonts w:ascii="GHEA Grapalat" w:eastAsia="Times New Roman" w:hAnsi="GHEA Grapalat" w:cs="Times Armenian"/>
          <w:sz w:val="20"/>
          <w:szCs w:val="24"/>
          <w:lang w:val="af-ZA"/>
        </w:rPr>
      </w:pPr>
      <w:r w:rsidRPr="001C7E89">
        <w:rPr>
          <w:rFonts w:ascii="GHEA Grapalat" w:eastAsia="Times New Roman" w:hAnsi="GHEA Grapalat" w:cs="Times New Roman"/>
          <w:sz w:val="20"/>
          <w:szCs w:val="24"/>
          <w:lang w:val="af-ZA"/>
        </w:rPr>
        <w:t xml:space="preserve">6. </w:t>
      </w:r>
      <w:r w:rsidRPr="001C7E89">
        <w:rPr>
          <w:rFonts w:ascii="GHEA Grapalat" w:eastAsia="Times New Roman" w:hAnsi="GHEA Grapalat" w:cs="Sylfaen"/>
          <w:sz w:val="20"/>
          <w:szCs w:val="24"/>
        </w:rPr>
        <w:t>Հայտի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ործողության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ժամկետը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հայտերում</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փոփոխություն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կատարելու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դրանք</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հետ</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վերցնելու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ը</w:t>
      </w:r>
      <w:r w:rsidRPr="001C7E89">
        <w:rPr>
          <w:rFonts w:ascii="GHEA Grapalat" w:eastAsia="Times New Roman" w:hAnsi="GHEA Grapalat" w:cs="Times Armenian"/>
          <w:sz w:val="20"/>
          <w:szCs w:val="24"/>
          <w:lang w:val="af-ZA"/>
        </w:rPr>
        <w:tab/>
      </w:r>
    </w:p>
    <w:p w14:paraId="3E085C8C"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7. </w:t>
      </w:r>
      <w:r w:rsidRPr="001C7E89">
        <w:rPr>
          <w:rFonts w:ascii="GHEA Grapalat" w:eastAsia="Times New Roman" w:hAnsi="GHEA Grapalat" w:cs="Sylfaen"/>
          <w:sz w:val="20"/>
          <w:szCs w:val="24"/>
        </w:rPr>
        <w:t>Հայտի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ապահովումը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b/>
          <w:sz w:val="20"/>
          <w:szCs w:val="20"/>
          <w:lang w:val="hy-AM"/>
        </w:rPr>
        <w:t>/կիրառելի է 1-ին չափաբաժնի համար/</w:t>
      </w:r>
    </w:p>
    <w:p w14:paraId="61D3371B" w14:textId="77777777" w:rsidR="001C7E89" w:rsidRPr="001C7E89" w:rsidRDefault="001C7E89" w:rsidP="001C7E89">
      <w:pPr>
        <w:spacing w:after="0" w:line="240" w:lineRule="auto"/>
        <w:ind w:firstLine="1134"/>
        <w:jc w:val="both"/>
        <w:rPr>
          <w:rFonts w:ascii="GHEA Grapalat" w:eastAsia="Times New Roman" w:hAnsi="GHEA Grapalat" w:cs="Sylfaen"/>
          <w:sz w:val="20"/>
          <w:szCs w:val="24"/>
          <w:lang w:val="af-ZA"/>
        </w:rPr>
      </w:pPr>
      <w:r w:rsidRPr="001C7E89">
        <w:rPr>
          <w:rFonts w:ascii="GHEA Grapalat" w:eastAsia="Times New Roman" w:hAnsi="GHEA Grapalat" w:cs="Times New Roman"/>
          <w:sz w:val="20"/>
          <w:szCs w:val="24"/>
          <w:lang w:val="af-ZA"/>
        </w:rPr>
        <w:t>8. Հ</w:t>
      </w:r>
      <w:r w:rsidRPr="001C7E89">
        <w:rPr>
          <w:rFonts w:ascii="GHEA Grapalat" w:eastAsia="Times New Roman" w:hAnsi="GHEA Grapalat" w:cs="Sylfaen"/>
          <w:sz w:val="20"/>
          <w:szCs w:val="24"/>
          <w:lang w:val="hy-AM"/>
        </w:rPr>
        <w:t>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բացումը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գնահատումը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արդյունքների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ամփոփումը</w:t>
      </w:r>
      <w:r w:rsidRPr="001C7E89">
        <w:rPr>
          <w:rFonts w:ascii="GHEA Grapalat" w:eastAsia="Times New Roman" w:hAnsi="GHEA Grapalat" w:cs="Sylfaen"/>
          <w:sz w:val="20"/>
          <w:szCs w:val="24"/>
          <w:lang w:val="af-ZA"/>
        </w:rPr>
        <w:tab/>
      </w:r>
    </w:p>
    <w:p w14:paraId="7EF5F540"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9. </w:t>
      </w:r>
      <w:r w:rsidRPr="001C7E89">
        <w:rPr>
          <w:rFonts w:ascii="GHEA Grapalat" w:eastAsia="Times New Roman" w:hAnsi="GHEA Grapalat" w:cs="Sylfaen"/>
          <w:sz w:val="20"/>
          <w:szCs w:val="24"/>
        </w:rPr>
        <w:t>Պայմանա</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կնքումը</w:t>
      </w:r>
      <w:r w:rsidRPr="001C7E89">
        <w:rPr>
          <w:rFonts w:ascii="GHEA Grapalat" w:eastAsia="Times New Roman" w:hAnsi="GHEA Grapalat" w:cs="Times Armenian"/>
          <w:sz w:val="20"/>
          <w:szCs w:val="24"/>
          <w:lang w:val="af-ZA"/>
        </w:rPr>
        <w:tab/>
      </w:r>
    </w:p>
    <w:p w14:paraId="3CCE8E6A"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10. Որակավորման և </w:t>
      </w:r>
      <w:r w:rsidRPr="001C7E89">
        <w:rPr>
          <w:rFonts w:ascii="GHEA Grapalat" w:eastAsia="Times New Roman" w:hAnsi="GHEA Grapalat" w:cs="Sylfaen"/>
          <w:sz w:val="20"/>
          <w:szCs w:val="24"/>
        </w:rPr>
        <w:t>պայմանա</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ապահովումները</w:t>
      </w:r>
      <w:r w:rsidRPr="001C7E89">
        <w:rPr>
          <w:rFonts w:ascii="GHEA Grapalat" w:eastAsia="Times New Roman" w:hAnsi="GHEA Grapalat" w:cs="Times Armenian"/>
          <w:sz w:val="20"/>
          <w:szCs w:val="24"/>
          <w:lang w:val="af-ZA"/>
        </w:rPr>
        <w:tab/>
        <w:t xml:space="preserve"> </w:t>
      </w:r>
    </w:p>
    <w:p w14:paraId="5B3A3D37"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11. </w:t>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չկայացած</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հայտարարելը</w:t>
      </w:r>
      <w:r w:rsidRPr="001C7E89">
        <w:rPr>
          <w:rFonts w:ascii="GHEA Grapalat" w:eastAsia="Times New Roman" w:hAnsi="GHEA Grapalat" w:cs="Times Armenian"/>
          <w:sz w:val="20"/>
          <w:szCs w:val="24"/>
          <w:lang w:val="af-ZA"/>
        </w:rPr>
        <w:tab/>
        <w:t xml:space="preserve"> </w:t>
      </w:r>
    </w:p>
    <w:p w14:paraId="644B5679"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12. </w:t>
      </w:r>
      <w:r w:rsidRPr="001C7E89">
        <w:rPr>
          <w:rFonts w:ascii="GHEA Grapalat" w:eastAsia="Times New Roman" w:hAnsi="GHEA Grapalat" w:cs="Sylfaen"/>
          <w:sz w:val="20"/>
          <w:szCs w:val="24"/>
        </w:rPr>
        <w:t>Գնման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ործընթացի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հետ</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կապված</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ործողությունները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ընդունված</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որոշումները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բողոքարկելու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մասնակցի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իրավունքը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ը</w:t>
      </w:r>
      <w:r w:rsidRPr="001C7E89">
        <w:rPr>
          <w:rFonts w:ascii="GHEA Grapalat" w:eastAsia="Times New Roman" w:hAnsi="GHEA Grapalat" w:cs="Times Armenian"/>
          <w:sz w:val="20"/>
          <w:szCs w:val="24"/>
          <w:lang w:val="af-ZA"/>
        </w:rPr>
        <w:tab/>
      </w:r>
    </w:p>
    <w:p w14:paraId="39414496"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af-ZA"/>
        </w:rPr>
      </w:pPr>
    </w:p>
    <w:p w14:paraId="17F10629"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af-ZA"/>
        </w:rPr>
      </w:pPr>
    </w:p>
    <w:p w14:paraId="14861A4E" w14:textId="77777777" w:rsidR="001C7E89" w:rsidRPr="001C7E89" w:rsidRDefault="001C7E89" w:rsidP="001C7E89">
      <w:pPr>
        <w:spacing w:after="0" w:line="240" w:lineRule="auto"/>
        <w:ind w:firstLine="567"/>
        <w:jc w:val="center"/>
        <w:rPr>
          <w:rFonts w:ascii="GHEA Grapalat" w:eastAsia="Times New Roman" w:hAnsi="GHEA Grapalat" w:cs="Times New Roman"/>
          <w:b/>
          <w:sz w:val="20"/>
          <w:szCs w:val="24"/>
          <w:lang w:val="af-ZA"/>
        </w:rPr>
      </w:pPr>
      <w:proofErr w:type="gramStart"/>
      <w:r w:rsidRPr="001C7E89">
        <w:rPr>
          <w:rFonts w:ascii="GHEA Grapalat" w:eastAsia="Times New Roman" w:hAnsi="GHEA Grapalat" w:cs="Sylfaen"/>
          <w:b/>
          <w:sz w:val="20"/>
          <w:szCs w:val="24"/>
        </w:rPr>
        <w:t>ՄԱՍ</w:t>
      </w:r>
      <w:r w:rsidRPr="001C7E89">
        <w:rPr>
          <w:rFonts w:ascii="GHEA Grapalat" w:eastAsia="Times New Roman" w:hAnsi="GHEA Grapalat" w:cs="Times Armenian"/>
          <w:b/>
          <w:sz w:val="20"/>
          <w:szCs w:val="24"/>
          <w:lang w:val="af-ZA"/>
        </w:rPr>
        <w:t xml:space="preserve">  II.</w:t>
      </w:r>
      <w:proofErr w:type="gramEnd"/>
      <w:r w:rsidRPr="001C7E89">
        <w:rPr>
          <w:rFonts w:ascii="GHEA Grapalat" w:eastAsia="Times New Roman" w:hAnsi="GHEA Grapalat" w:cs="Times Armenian"/>
          <w:b/>
          <w:sz w:val="20"/>
          <w:szCs w:val="24"/>
          <w:lang w:val="af-ZA"/>
        </w:rPr>
        <w:t xml:space="preserve">  </w:t>
      </w:r>
      <w:r w:rsidRPr="001C7E89">
        <w:rPr>
          <w:rFonts w:ascii="GHEA Grapalat" w:eastAsia="Times New Roman" w:hAnsi="GHEA Grapalat" w:cs="Sylfaen"/>
          <w:b/>
          <w:sz w:val="20"/>
          <w:szCs w:val="24"/>
          <w:lang w:val="hy-AM"/>
        </w:rPr>
        <w:t>ԳՆԱՆՇՄԱՆ ՀԱՐՑՄԱՆ</w:t>
      </w:r>
      <w:r w:rsidRPr="001C7E89">
        <w:rPr>
          <w:rFonts w:ascii="GHEA Grapalat" w:eastAsia="Times New Roman" w:hAnsi="GHEA Grapalat" w:cs="Times Armenian"/>
          <w:b/>
          <w:sz w:val="20"/>
          <w:szCs w:val="24"/>
          <w:lang w:val="af-ZA"/>
        </w:rPr>
        <w:t xml:space="preserve">  </w:t>
      </w:r>
      <w:r w:rsidRPr="001C7E89">
        <w:rPr>
          <w:rFonts w:ascii="GHEA Grapalat" w:eastAsia="Times New Roman" w:hAnsi="GHEA Grapalat" w:cs="Sylfaen"/>
          <w:b/>
          <w:sz w:val="20"/>
          <w:szCs w:val="24"/>
        </w:rPr>
        <w:t>ՀԱՅՏԸ</w:t>
      </w:r>
      <w:r w:rsidRPr="001C7E89">
        <w:rPr>
          <w:rFonts w:ascii="GHEA Grapalat" w:eastAsia="Times New Roman" w:hAnsi="GHEA Grapalat" w:cs="Times Armenian"/>
          <w:b/>
          <w:sz w:val="20"/>
          <w:szCs w:val="24"/>
          <w:lang w:val="af-ZA"/>
        </w:rPr>
        <w:t xml:space="preserve">  </w:t>
      </w:r>
      <w:r w:rsidRPr="001C7E89">
        <w:rPr>
          <w:rFonts w:ascii="GHEA Grapalat" w:eastAsia="Times New Roman" w:hAnsi="GHEA Grapalat" w:cs="Sylfaen"/>
          <w:b/>
          <w:sz w:val="20"/>
          <w:szCs w:val="24"/>
        </w:rPr>
        <w:t>ՊԱՏՐԱՍՏԵԼՈՒ</w:t>
      </w:r>
      <w:r w:rsidRPr="001C7E89">
        <w:rPr>
          <w:rFonts w:ascii="GHEA Grapalat" w:eastAsia="Times New Roman" w:hAnsi="GHEA Grapalat" w:cs="Times Armenian"/>
          <w:b/>
          <w:sz w:val="20"/>
          <w:szCs w:val="24"/>
          <w:lang w:val="af-ZA"/>
        </w:rPr>
        <w:t xml:space="preserve">  </w:t>
      </w:r>
      <w:r w:rsidRPr="001C7E89">
        <w:rPr>
          <w:rFonts w:ascii="GHEA Grapalat" w:eastAsia="Times New Roman" w:hAnsi="GHEA Grapalat" w:cs="Sylfaen"/>
          <w:b/>
          <w:sz w:val="20"/>
          <w:szCs w:val="24"/>
        </w:rPr>
        <w:t>ՀՐԱՀԱՆԳ</w:t>
      </w:r>
    </w:p>
    <w:p w14:paraId="77ABD9C8"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af-ZA"/>
        </w:rPr>
      </w:pPr>
    </w:p>
    <w:p w14:paraId="16CEB762"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1.</w:t>
      </w:r>
      <w:r w:rsidRPr="001C7E89">
        <w:rPr>
          <w:rFonts w:ascii="GHEA Grapalat" w:eastAsia="Times New Roman" w:hAnsi="GHEA Grapalat" w:cs="Times New Roman"/>
          <w:sz w:val="20"/>
          <w:szCs w:val="24"/>
          <w:lang w:val="af-ZA"/>
        </w:rPr>
        <w:tab/>
      </w:r>
      <w:proofErr w:type="gramStart"/>
      <w:r w:rsidRPr="001C7E89">
        <w:rPr>
          <w:rFonts w:ascii="GHEA Grapalat" w:eastAsia="Times New Roman" w:hAnsi="GHEA Grapalat" w:cs="Sylfaen"/>
          <w:sz w:val="20"/>
          <w:szCs w:val="24"/>
        </w:rPr>
        <w:t>Ընդհանուր</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դրույթներ</w:t>
      </w:r>
      <w:proofErr w:type="gramEnd"/>
      <w:r w:rsidRPr="001C7E89">
        <w:rPr>
          <w:rFonts w:ascii="GHEA Grapalat" w:eastAsia="Times New Roman" w:hAnsi="GHEA Grapalat" w:cs="Times Armenian"/>
          <w:sz w:val="20"/>
          <w:szCs w:val="24"/>
          <w:lang w:val="af-ZA"/>
        </w:rPr>
        <w:tab/>
      </w:r>
    </w:p>
    <w:p w14:paraId="135DE978" w14:textId="77777777" w:rsidR="001C7E89" w:rsidRPr="001C7E89" w:rsidRDefault="001C7E89" w:rsidP="001C7E89">
      <w:pPr>
        <w:spacing w:after="0" w:line="240" w:lineRule="auto"/>
        <w:ind w:firstLine="1134"/>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2.</w:t>
      </w:r>
      <w:r w:rsidRPr="001C7E89">
        <w:rPr>
          <w:rFonts w:ascii="GHEA Grapalat" w:eastAsia="Times New Roman" w:hAnsi="GHEA Grapalat" w:cs="Times New Roman"/>
          <w:sz w:val="20"/>
          <w:szCs w:val="24"/>
          <w:lang w:val="af-ZA"/>
        </w:rPr>
        <w:tab/>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հայտը</w:t>
      </w:r>
      <w:r w:rsidRPr="001C7E89">
        <w:rPr>
          <w:rFonts w:ascii="GHEA Grapalat" w:eastAsia="Times New Roman" w:hAnsi="GHEA Grapalat" w:cs="Times Armenian"/>
          <w:sz w:val="20"/>
          <w:szCs w:val="24"/>
          <w:lang w:val="af-ZA"/>
        </w:rPr>
        <w:tab/>
      </w:r>
    </w:p>
    <w:p w14:paraId="14D26348" w14:textId="77777777" w:rsidR="001C7E89" w:rsidRPr="001C7E89" w:rsidRDefault="001C7E89" w:rsidP="001C7E89">
      <w:pPr>
        <w:spacing w:after="0" w:line="240" w:lineRule="auto"/>
        <w:ind w:firstLine="1134"/>
        <w:jc w:val="both"/>
        <w:rPr>
          <w:rFonts w:ascii="GHEA Grapalat" w:eastAsia="Times New Roman" w:hAnsi="GHEA Grapalat" w:cs="Times Armenian"/>
          <w:sz w:val="20"/>
          <w:szCs w:val="24"/>
          <w:lang w:val="af-ZA"/>
        </w:rPr>
      </w:pPr>
      <w:r w:rsidRPr="001C7E89">
        <w:rPr>
          <w:rFonts w:ascii="GHEA Grapalat" w:eastAsia="Times New Roman" w:hAnsi="GHEA Grapalat" w:cs="Times New Roman"/>
          <w:sz w:val="20"/>
          <w:szCs w:val="24"/>
          <w:lang w:val="af-ZA"/>
        </w:rPr>
        <w:t>3.</w:t>
      </w:r>
      <w:r w:rsidRPr="001C7E89">
        <w:rPr>
          <w:rFonts w:ascii="GHEA Grapalat" w:eastAsia="Times New Roman" w:hAnsi="GHEA Grapalat" w:cs="Times New Roman"/>
          <w:sz w:val="20"/>
          <w:szCs w:val="24"/>
          <w:lang w:val="af-ZA"/>
        </w:rPr>
        <w:tab/>
      </w:r>
      <w:r w:rsidRPr="001C7E89">
        <w:rPr>
          <w:rFonts w:ascii="GHEA Grapalat" w:eastAsia="Times New Roman" w:hAnsi="GHEA Grapalat" w:cs="Sylfaen"/>
          <w:sz w:val="20"/>
          <w:szCs w:val="24"/>
        </w:rPr>
        <w:t>Հավելվածներ</w:t>
      </w:r>
      <w:r w:rsidRPr="001C7E89">
        <w:rPr>
          <w:rFonts w:ascii="GHEA Grapalat" w:eastAsia="Times New Roman" w:hAnsi="GHEA Grapalat" w:cs="Times Armenian"/>
          <w:sz w:val="20"/>
          <w:szCs w:val="24"/>
          <w:lang w:val="af-ZA"/>
        </w:rPr>
        <w:t xml:space="preserve"> 1-6</w:t>
      </w:r>
      <w:r w:rsidRPr="001C7E89">
        <w:rPr>
          <w:rFonts w:ascii="GHEA Grapalat" w:eastAsia="Times New Roman" w:hAnsi="GHEA Grapalat" w:cs="Times Armenian"/>
          <w:sz w:val="20"/>
          <w:szCs w:val="24"/>
          <w:lang w:val="af-ZA"/>
        </w:rPr>
        <w:tab/>
      </w:r>
    </w:p>
    <w:p w14:paraId="66378DF5" w14:textId="77777777" w:rsidR="001C7E89" w:rsidRPr="001C7E89" w:rsidRDefault="001C7E89" w:rsidP="001C7E89">
      <w:pPr>
        <w:spacing w:after="0" w:line="240" w:lineRule="auto"/>
        <w:ind w:firstLine="1134"/>
        <w:jc w:val="both"/>
        <w:rPr>
          <w:rFonts w:ascii="GHEA Grapalat" w:eastAsia="Times New Roman" w:hAnsi="GHEA Grapalat" w:cs="Times Armenian"/>
          <w:sz w:val="20"/>
          <w:szCs w:val="24"/>
          <w:lang w:val="af-ZA"/>
        </w:rPr>
      </w:pPr>
      <w:r w:rsidRPr="001C7E89">
        <w:rPr>
          <w:rFonts w:ascii="GHEA Grapalat" w:eastAsia="Times New Roman" w:hAnsi="GHEA Grapalat" w:cs="Times Armenian"/>
          <w:sz w:val="20"/>
          <w:szCs w:val="24"/>
          <w:lang w:val="af-ZA"/>
        </w:rPr>
        <w:tab/>
      </w:r>
    </w:p>
    <w:p w14:paraId="7C4DD0CF" w14:textId="77777777" w:rsidR="001C7E89" w:rsidRPr="001C7E89" w:rsidRDefault="001C7E89" w:rsidP="001C7E89">
      <w:pPr>
        <w:spacing w:after="0" w:line="240" w:lineRule="auto"/>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Sylfaen"/>
          <w:sz w:val="20"/>
          <w:szCs w:val="24"/>
        </w:rPr>
        <w:t>Սույն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հրավերը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տրամադրվում</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լրումն</w:t>
      </w: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Sylfaen"/>
          <w:sz w:val="20"/>
          <w:szCs w:val="24"/>
        </w:rPr>
        <w:t>ԳՀԱՊՁԲ</w:t>
      </w:r>
      <w:r w:rsidRPr="001C7E89">
        <w:rPr>
          <w:rFonts w:ascii="GHEA Grapalat" w:eastAsia="Times New Roman" w:hAnsi="GHEA Grapalat" w:cs="Sylfaen"/>
          <w:sz w:val="20"/>
          <w:szCs w:val="24"/>
          <w:lang w:val="af-ZA"/>
        </w:rPr>
        <w:t>-15/15-2020-</w:t>
      </w:r>
      <w:r w:rsidRPr="001C7E89">
        <w:rPr>
          <w:rFonts w:ascii="GHEA Grapalat" w:eastAsia="Times New Roman" w:hAnsi="GHEA Grapalat" w:cs="Sylfaen"/>
          <w:sz w:val="20"/>
          <w:szCs w:val="24"/>
          <w:lang w:val="hy-AM"/>
        </w:rPr>
        <w:t>8</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rPr>
        <w:t>ԴԲԳԳԿ</w:t>
      </w:r>
      <w:r w:rsidRPr="001C7E89">
        <w:rPr>
          <w:rFonts w:ascii="GHEA Grapalat" w:eastAsia="Times New Roman" w:hAnsi="GHEA Grapalat" w:cs="Times New Roman"/>
          <w:iCs/>
          <w:sz w:val="24"/>
          <w:szCs w:val="24"/>
          <w:lang w:val="hy-AM"/>
        </w:rPr>
        <w:t xml:space="preserve"> </w:t>
      </w:r>
      <w:r w:rsidRPr="001C7E89">
        <w:rPr>
          <w:rFonts w:ascii="GHEA Grapalat" w:eastAsia="Times New Roman" w:hAnsi="GHEA Grapalat" w:cs="Sylfaen"/>
          <w:sz w:val="20"/>
          <w:szCs w:val="24"/>
        </w:rPr>
        <w:t>ծածկա</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րով</w:t>
      </w: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Sylfaen"/>
          <w:sz w:val="20"/>
          <w:szCs w:val="24"/>
        </w:rPr>
        <w:t>անցկացվող</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lang w:val="hy-AM"/>
        </w:rPr>
        <w:t>գնանշման հարցման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այսուհետև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հայտարարության</w:t>
      </w:r>
      <w:r w:rsidRPr="001C7E89">
        <w:rPr>
          <w:rFonts w:ascii="GHEA Grapalat" w:eastAsia="Times New Roman" w:hAnsi="GHEA Grapalat" w:cs="Times Armenian"/>
          <w:sz w:val="20"/>
          <w:szCs w:val="24"/>
          <w:lang w:val="af-ZA"/>
        </w:rPr>
        <w:t>։</w:t>
      </w:r>
    </w:p>
    <w:p w14:paraId="5050891D"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af-ZA"/>
        </w:rPr>
      </w:pPr>
      <w:r w:rsidRPr="001C7E89">
        <w:rPr>
          <w:rFonts w:ascii="GHEA Grapalat" w:eastAsia="Times New Roman" w:hAnsi="GHEA Grapalat" w:cs="Sylfaen"/>
          <w:sz w:val="20"/>
          <w:szCs w:val="24"/>
        </w:rPr>
        <w:t>Սույն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հրավերը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կազմվել</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նումների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մասին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ՀՀ</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օրենսդրության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այդ</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թվում</w:t>
      </w:r>
      <w:r w:rsidRPr="001C7E89">
        <w:rPr>
          <w:rFonts w:ascii="GHEA Grapalat" w:eastAsia="Times New Roman" w:hAnsi="GHEA Grapalat" w:cs="Times Armenian"/>
          <w:sz w:val="20"/>
          <w:szCs w:val="24"/>
          <w:lang w:val="af-ZA"/>
        </w:rPr>
        <w:t>`</w:t>
      </w: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Sylfaen"/>
          <w:sz w:val="20"/>
          <w:szCs w:val="24"/>
        </w:rPr>
        <w:t>Գնումների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մասին</w:t>
      </w: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Sylfaen"/>
          <w:sz w:val="20"/>
          <w:szCs w:val="24"/>
        </w:rPr>
        <w:t>ՀՀ</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օրենքի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այսուհետ</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Օրենք</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ՀՀ</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կառավարության</w:t>
      </w:r>
      <w:r w:rsidRPr="001C7E89">
        <w:rPr>
          <w:rFonts w:ascii="GHEA Grapalat" w:eastAsia="Times New Roman" w:hAnsi="GHEA Grapalat" w:cs="Times Armenian"/>
          <w:sz w:val="20"/>
          <w:szCs w:val="24"/>
          <w:lang w:val="af-ZA"/>
        </w:rPr>
        <w:t xml:space="preserve"> 2017</w:t>
      </w:r>
      <w:r w:rsidRPr="001C7E89">
        <w:rPr>
          <w:rFonts w:ascii="GHEA Grapalat" w:eastAsia="Times New Roman" w:hAnsi="GHEA Grapalat" w:cs="Sylfaen"/>
          <w:sz w:val="20"/>
          <w:szCs w:val="24"/>
        </w:rPr>
        <w:t>թ</w:t>
      </w:r>
      <w:r w:rsidRPr="001C7E89">
        <w:rPr>
          <w:rFonts w:ascii="GHEA Grapalat" w:eastAsia="Times New Roman" w:hAnsi="GHEA Grapalat" w:cs="Times Armenian"/>
          <w:sz w:val="20"/>
          <w:szCs w:val="24"/>
          <w:lang w:val="af-ZA"/>
        </w:rPr>
        <w:t>. մայիսի 4-ի N 526-</w:t>
      </w:r>
      <w:r w:rsidRPr="001C7E89">
        <w:rPr>
          <w:rFonts w:ascii="GHEA Grapalat" w:eastAsia="Times New Roman" w:hAnsi="GHEA Grapalat" w:cs="Sylfaen"/>
          <w:sz w:val="20"/>
          <w:szCs w:val="24"/>
        </w:rPr>
        <w:t>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որոշմամբ</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հաստատված</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Գնումների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ործընթացի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կազմակերպման</w:t>
      </w: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Sylfaen"/>
          <w:sz w:val="20"/>
          <w:szCs w:val="24"/>
        </w:rPr>
        <w:t>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այսուհետ</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Կար</w:t>
      </w:r>
      <w:r w:rsidRPr="001C7E89">
        <w:rPr>
          <w:rFonts w:ascii="GHEA Grapalat" w:eastAsia="Times New Roman" w:hAnsi="GHEA Grapalat" w:cs="Times Armenian"/>
          <w:sz w:val="20"/>
          <w:szCs w:val="24"/>
        </w:rPr>
        <w:t>գ</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այլ</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իրավական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ակտերի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պահանջներին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համապատասխան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նպատակ</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ունի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rPr>
        <w:t>Դատաբժշկան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գիտագործնական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կենտրոն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ՊՈԱԿ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այսուհետ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պատվիրատու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հայտարարված</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մտադրություն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ունեցող</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անձանց</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այսուհետ</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մասնակից</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տեղեկացնելու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պայմանների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նման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առարկայի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անցկացման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lang w:val="hy-AM"/>
        </w:rPr>
        <w:t>ընտրված մասնակցին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որոշելու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նրա</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հետ</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պայմանա</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իր</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կնքելու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մասին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ինչպես</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նաև</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օժանդակելու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հայտը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պատրաստելիս</w:t>
      </w:r>
      <w:r w:rsidRPr="001C7E89">
        <w:rPr>
          <w:rFonts w:ascii="GHEA Grapalat" w:eastAsia="Times New Roman" w:hAnsi="GHEA Grapalat" w:cs="Times Armenian"/>
          <w:sz w:val="20"/>
          <w:szCs w:val="24"/>
          <w:lang w:val="af-ZA"/>
        </w:rPr>
        <w:t>։</w:t>
      </w:r>
    </w:p>
    <w:p w14:paraId="3CA8F760"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af-ZA"/>
        </w:rPr>
      </w:pPr>
      <w:r w:rsidRPr="001C7E89">
        <w:rPr>
          <w:rFonts w:ascii="GHEA Grapalat" w:eastAsia="Times New Roman" w:hAnsi="GHEA Grapalat" w:cs="Sylfaen"/>
          <w:sz w:val="20"/>
          <w:szCs w:val="24"/>
        </w:rPr>
        <w:t>Հայտեր</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կարող</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են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ներկայացնել</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բոլոր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անձիք</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անկախ</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նրանց</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օտարերկրյա</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ֆիզիկական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անձ</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կազմակերպություն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քաղաքացիություն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չունեցող</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անձ</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լինելու</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հան</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ամանքից</w:t>
      </w:r>
      <w:r w:rsidRPr="001C7E89">
        <w:rPr>
          <w:rFonts w:ascii="GHEA Grapalat" w:eastAsia="Times New Roman" w:hAnsi="GHEA Grapalat" w:cs="Times Armenian"/>
          <w:sz w:val="20"/>
          <w:szCs w:val="24"/>
          <w:lang w:val="af-ZA"/>
        </w:rPr>
        <w:t>։</w:t>
      </w:r>
    </w:p>
    <w:p w14:paraId="3926EF8C" w14:textId="77777777" w:rsidR="001C7E89" w:rsidRPr="001C7E89" w:rsidRDefault="001C7E89" w:rsidP="001C7E89">
      <w:pPr>
        <w:spacing w:after="0" w:line="240" w:lineRule="auto"/>
        <w:ind w:firstLine="567"/>
        <w:jc w:val="both"/>
        <w:rPr>
          <w:rFonts w:ascii="GHEA Grapalat" w:eastAsia="Times New Roman" w:hAnsi="GHEA Grapalat" w:cs="Times Armenian"/>
          <w:sz w:val="20"/>
          <w:szCs w:val="24"/>
          <w:lang w:val="af-ZA"/>
        </w:rPr>
      </w:pPr>
      <w:r w:rsidRPr="001C7E89">
        <w:rPr>
          <w:rFonts w:ascii="GHEA Grapalat" w:eastAsia="Times New Roman" w:hAnsi="GHEA Grapalat" w:cs="Sylfaen"/>
          <w:sz w:val="20"/>
          <w:szCs w:val="24"/>
        </w:rPr>
        <w:t>Սույն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հետ</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կապված</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հարաբերությունների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նկատմամբ</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կիրառվում</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Հայաստանի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Հանրապետության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իրավունքը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Սույն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ընթացակար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հետ</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կապված</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վեճերը</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ենթակա</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են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քննության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Հայաստանի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Հանրապետության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դատարաններում</w:t>
      </w:r>
      <w:r w:rsidRPr="001C7E89">
        <w:rPr>
          <w:rFonts w:ascii="GHEA Grapalat" w:eastAsia="Times New Roman" w:hAnsi="GHEA Grapalat" w:cs="Times Armenian"/>
          <w:sz w:val="20"/>
          <w:szCs w:val="24"/>
          <w:lang w:val="af-ZA"/>
        </w:rPr>
        <w:t xml:space="preserve">։ </w:t>
      </w:r>
    </w:p>
    <w:p w14:paraId="25C0A740"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Գնահատող հանձնաժողովի քարտուղարի էլեկտրոնային փոստի հասցեն է` </w:t>
      </w:r>
      <w:r w:rsidRPr="001C7E89">
        <w:rPr>
          <w:rFonts w:ascii="GHEA Grapalat" w:eastAsia="Times New Roman" w:hAnsi="GHEA Grapalat" w:cs="Times New Roman"/>
          <w:iCs/>
          <w:sz w:val="20"/>
          <w:szCs w:val="20"/>
          <w:lang w:val="af-ZA"/>
        </w:rPr>
        <w:t>formed78@gmail.com</w:t>
      </w:r>
    </w:p>
    <w:p w14:paraId="6ADD1079" w14:textId="77777777" w:rsidR="001C7E89" w:rsidRPr="001C7E89" w:rsidRDefault="001C7E89" w:rsidP="001C7E89">
      <w:pPr>
        <w:spacing w:after="0" w:line="240" w:lineRule="auto"/>
        <w:jc w:val="center"/>
        <w:rPr>
          <w:rFonts w:ascii="GHEA Grapalat" w:eastAsia="Times New Roman" w:hAnsi="GHEA Grapalat" w:cs="Times New Roman"/>
          <w:sz w:val="24"/>
          <w:lang w:val="af-ZA"/>
        </w:rPr>
      </w:pPr>
      <w:r w:rsidRPr="001C7E89">
        <w:rPr>
          <w:rFonts w:ascii="GHEA Grapalat" w:eastAsia="Times New Roman" w:hAnsi="GHEA Grapalat" w:cs="Times New Roman"/>
          <w:sz w:val="16"/>
          <w:szCs w:val="16"/>
          <w:lang w:val="af-ZA"/>
        </w:rPr>
        <w:br w:type="page"/>
      </w:r>
      <w:proofErr w:type="gramStart"/>
      <w:r w:rsidRPr="001C7E89">
        <w:rPr>
          <w:rFonts w:ascii="GHEA Grapalat" w:eastAsia="Times New Roman" w:hAnsi="GHEA Grapalat" w:cs="Sylfaen"/>
          <w:b/>
          <w:sz w:val="20"/>
          <w:szCs w:val="24"/>
        </w:rPr>
        <w:lastRenderedPageBreak/>
        <w:t>ՄԱՍ  I</w:t>
      </w:r>
      <w:proofErr w:type="gramEnd"/>
    </w:p>
    <w:p w14:paraId="3DCDE413" w14:textId="77777777" w:rsidR="001C7E89" w:rsidRPr="001C7E89" w:rsidRDefault="001C7E89" w:rsidP="001C7E89">
      <w:pPr>
        <w:numPr>
          <w:ilvl w:val="0"/>
          <w:numId w:val="3"/>
        </w:numPr>
        <w:spacing w:after="0" w:line="240" w:lineRule="auto"/>
        <w:jc w:val="center"/>
        <w:rPr>
          <w:rFonts w:ascii="GHEA Grapalat" w:eastAsia="Times New Roman" w:hAnsi="GHEA Grapalat" w:cs="Sylfaen"/>
          <w:b/>
          <w:sz w:val="20"/>
          <w:szCs w:val="24"/>
        </w:rPr>
      </w:pPr>
      <w:proofErr w:type="gramStart"/>
      <w:r w:rsidRPr="001C7E89">
        <w:rPr>
          <w:rFonts w:ascii="GHEA Grapalat" w:eastAsia="Times New Roman" w:hAnsi="GHEA Grapalat" w:cs="Sylfaen"/>
          <w:b/>
          <w:sz w:val="20"/>
          <w:szCs w:val="24"/>
        </w:rPr>
        <w:t>ԳՆՄԱՆ  ԱՌԱՐԿԱՅԻ</w:t>
      </w:r>
      <w:proofErr w:type="gramEnd"/>
      <w:r w:rsidRPr="001C7E89">
        <w:rPr>
          <w:rFonts w:ascii="GHEA Grapalat" w:eastAsia="Times New Roman" w:hAnsi="GHEA Grapalat" w:cs="Sylfaen"/>
          <w:b/>
          <w:sz w:val="20"/>
          <w:szCs w:val="24"/>
        </w:rPr>
        <w:t xml:space="preserve">  ԲՆՈՒԹԱԳԻՐԸ</w:t>
      </w:r>
    </w:p>
    <w:p w14:paraId="1EB378F5" w14:textId="77777777" w:rsidR="001C7E89" w:rsidRPr="001C7E89" w:rsidRDefault="001C7E89" w:rsidP="001C7E89">
      <w:pPr>
        <w:spacing w:after="0" w:line="240" w:lineRule="auto"/>
        <w:ind w:left="360"/>
        <w:jc w:val="center"/>
        <w:rPr>
          <w:rFonts w:ascii="GHEA Grapalat" w:eastAsia="Times New Roman" w:hAnsi="GHEA Grapalat" w:cs="Sylfaen"/>
          <w:b/>
          <w:sz w:val="20"/>
          <w:szCs w:val="24"/>
        </w:rPr>
      </w:pPr>
    </w:p>
    <w:p w14:paraId="6634107D" w14:textId="77777777" w:rsidR="001C7E89" w:rsidRPr="001C7E89" w:rsidRDefault="001C7E89" w:rsidP="001C7E89">
      <w:pPr>
        <w:keepNext/>
        <w:spacing w:after="0" w:line="240" w:lineRule="auto"/>
        <w:ind w:firstLine="360"/>
        <w:jc w:val="both"/>
        <w:outlineLvl w:val="2"/>
        <w:rPr>
          <w:rFonts w:ascii="GHEA Grapalat" w:eastAsia="Times New Roman" w:hAnsi="GHEA Grapalat" w:cs="Times Armenian"/>
          <w:sz w:val="20"/>
          <w:szCs w:val="20"/>
          <w:lang w:val="af-ZA"/>
        </w:rPr>
      </w:pPr>
      <w:r w:rsidRPr="001C7E89">
        <w:rPr>
          <w:rFonts w:ascii="GHEA Grapalat" w:eastAsia="Times New Roman" w:hAnsi="GHEA Grapalat" w:cs="Sylfaen"/>
          <w:sz w:val="20"/>
          <w:szCs w:val="20"/>
          <w:lang w:val="en-AU"/>
        </w:rPr>
        <w:t>Գնման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en-AU"/>
        </w:rPr>
        <w:t>առարկա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en-AU"/>
        </w:rPr>
        <w:t>է</w:t>
      </w:r>
      <w:r w:rsidRPr="001C7E89">
        <w:rPr>
          <w:rFonts w:ascii="GHEA Grapalat" w:eastAsia="Times New Roman" w:hAnsi="GHEA Grapalat" w:cs="Sylfaen"/>
          <w:sz w:val="20"/>
          <w:szCs w:val="20"/>
          <w:lang w:val="af-ZA"/>
        </w:rPr>
        <w:t xml:space="preserve"> </w:t>
      </w:r>
      <w:proofErr w:type="gramStart"/>
      <w:r w:rsidRPr="001C7E89">
        <w:rPr>
          <w:rFonts w:ascii="GHEA Grapalat" w:eastAsia="Times New Roman" w:hAnsi="GHEA Grapalat" w:cs="Sylfaen"/>
          <w:sz w:val="20"/>
          <w:szCs w:val="20"/>
          <w:lang w:val="en-AU"/>
        </w:rPr>
        <w:t>հանդիսանում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Times New Roman"/>
          <w:sz w:val="20"/>
          <w:szCs w:val="20"/>
          <w:lang w:val="hy-AM"/>
        </w:rPr>
        <w:t>«</w:t>
      </w:r>
      <w:proofErr w:type="gramEnd"/>
      <w:r w:rsidRPr="001C7E89">
        <w:rPr>
          <w:rFonts w:ascii="GHEA Grapalat" w:eastAsia="Times New Roman" w:hAnsi="GHEA Grapalat" w:cs="Times New Roman"/>
          <w:sz w:val="20"/>
          <w:szCs w:val="20"/>
          <w:lang w:val="hy-AM"/>
        </w:rPr>
        <w:t>Դ</w:t>
      </w:r>
      <w:r w:rsidRPr="001C7E89">
        <w:rPr>
          <w:rFonts w:ascii="GHEA Grapalat" w:eastAsia="Times New Roman" w:hAnsi="GHEA Grapalat" w:cs="Times New Roman"/>
          <w:sz w:val="20"/>
          <w:szCs w:val="20"/>
          <w:lang w:val="af-ZA"/>
        </w:rPr>
        <w:t>ատաբժշկան գիտագործնական կենտրոն</w:t>
      </w:r>
      <w:r w:rsidRPr="001C7E89">
        <w:rPr>
          <w:rFonts w:ascii="GHEA Grapalat" w:eastAsia="Times New Roman" w:hAnsi="GHEA Grapalat" w:cs="Times New Roman"/>
          <w:sz w:val="20"/>
          <w:szCs w:val="20"/>
          <w:lang w:val="hy-AM"/>
        </w:rPr>
        <w:t>» ՊՈԱԿ</w:t>
      </w:r>
      <w:r w:rsidRPr="001C7E89">
        <w:rPr>
          <w:rFonts w:ascii="GHEA Grapalat" w:eastAsia="Times New Roman" w:hAnsi="GHEA Grapalat" w:cs="Sylfaen"/>
          <w:sz w:val="20"/>
          <w:szCs w:val="20"/>
          <w:lang w:val="hy-AM"/>
        </w:rPr>
        <w:t xml:space="preserve">-ի </w:t>
      </w:r>
      <w:r w:rsidRPr="001C7E89">
        <w:rPr>
          <w:rFonts w:ascii="GHEA Grapalat" w:eastAsia="Times New Roman" w:hAnsi="GHEA Grapalat" w:cs="Sylfaen"/>
          <w:sz w:val="20"/>
          <w:szCs w:val="20"/>
          <w:lang w:val="en-AU"/>
        </w:rPr>
        <w:t>կարիքների</w:t>
      </w:r>
      <w:r w:rsidRPr="001C7E89">
        <w:rPr>
          <w:rFonts w:ascii="GHEA Grapalat" w:eastAsia="Times New Roman" w:hAnsi="GHEA Grapalat" w:cs="Times Armenian"/>
          <w:sz w:val="20"/>
          <w:szCs w:val="20"/>
          <w:lang w:val="af-ZA"/>
        </w:rPr>
        <w:t xml:space="preserve"> </w:t>
      </w:r>
      <w:r w:rsidRPr="001C7E89">
        <w:rPr>
          <w:rFonts w:ascii="GHEA Grapalat" w:eastAsia="Times New Roman" w:hAnsi="GHEA Grapalat" w:cs="Sylfaen"/>
          <w:sz w:val="20"/>
          <w:szCs w:val="20"/>
          <w:lang w:val="en-AU"/>
        </w:rPr>
        <w:t>համար</w:t>
      </w:r>
      <w:r w:rsidRPr="001C7E89">
        <w:rPr>
          <w:rFonts w:ascii="GHEA Grapalat" w:eastAsia="Times New Roman" w:hAnsi="GHEA Grapalat" w:cs="Times Armenian"/>
          <w:sz w:val="20"/>
          <w:szCs w:val="20"/>
          <w:lang w:val="af-ZA"/>
        </w:rPr>
        <w:t xml:space="preserve">` </w:t>
      </w:r>
      <w:r w:rsidRPr="001C7E89">
        <w:rPr>
          <w:rFonts w:ascii="GHEA Grapalat" w:eastAsia="Times New Roman" w:hAnsi="GHEA Grapalat" w:cs="Times New Roman"/>
          <w:sz w:val="20"/>
          <w:szCs w:val="20"/>
          <w:lang w:val="hy-AM"/>
        </w:rPr>
        <w:t xml:space="preserve">բժշկական նշանակության պարագաների և նյութերի </w:t>
      </w:r>
      <w:r w:rsidRPr="001C7E89">
        <w:rPr>
          <w:rFonts w:ascii="GHEA Grapalat" w:eastAsia="Times New Roman" w:hAnsi="GHEA Grapalat" w:cs="Times New Roman"/>
          <w:sz w:val="20"/>
          <w:szCs w:val="20"/>
          <w:lang w:val="en-AU"/>
        </w:rPr>
        <w:t>ձեռքբերումը (այսուհետ` նաև ապրանք)</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en-AU"/>
        </w:rPr>
        <w:t>որոնք</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en-AU"/>
        </w:rPr>
        <w:t>խմբավորված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en-AU"/>
        </w:rPr>
        <w:t>են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hy-AM"/>
        </w:rPr>
        <w:t>15</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lang w:val="en-AU"/>
        </w:rPr>
        <w:t>չափաբաժիներում</w:t>
      </w:r>
      <w:r w:rsidRPr="001C7E89">
        <w:rPr>
          <w:rFonts w:ascii="GHEA Grapalat" w:eastAsia="Times New Roman" w:hAnsi="GHEA Grapalat" w:cs="Times Armenian"/>
          <w:sz w:val="20"/>
          <w:szCs w:val="20"/>
          <w:lang w:val="af-ZA"/>
        </w:rPr>
        <w:t>`</w:t>
      </w:r>
    </w:p>
    <w:p w14:paraId="7669822B" w14:textId="77777777" w:rsidR="001C7E89" w:rsidRPr="001C7E89" w:rsidRDefault="001C7E89" w:rsidP="001C7E89">
      <w:pPr>
        <w:spacing w:after="0" w:line="240" w:lineRule="auto"/>
        <w:rPr>
          <w:rFonts w:ascii="Times New Roman" w:eastAsia="Times New Roman" w:hAnsi="Times New Roman" w:cs="Times New Roman"/>
          <w:sz w:val="24"/>
          <w:szCs w:val="24"/>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1C7E89" w:rsidRPr="001C7E89" w14:paraId="6A27241E" w14:textId="77777777" w:rsidTr="009B41BC">
        <w:tc>
          <w:tcPr>
            <w:tcW w:w="1530" w:type="dxa"/>
            <w:vAlign w:val="center"/>
          </w:tcPr>
          <w:p w14:paraId="48B3A800" w14:textId="77777777" w:rsidR="001C7E89" w:rsidRPr="001C7E89" w:rsidRDefault="001C7E89" w:rsidP="001C7E89">
            <w:pPr>
              <w:spacing w:after="0" w:line="240" w:lineRule="auto"/>
              <w:jc w:val="center"/>
              <w:rPr>
                <w:rFonts w:ascii="GHEA Grapalat" w:eastAsia="Times New Roman" w:hAnsi="GHEA Grapalat" w:cs="Times New Roman"/>
                <w:b/>
                <w:bCs/>
                <w:i/>
                <w:iCs/>
                <w:sz w:val="14"/>
                <w:szCs w:val="14"/>
                <w:lang w:val="af-ZA"/>
              </w:rPr>
            </w:pPr>
            <w:r w:rsidRPr="001C7E89">
              <w:rPr>
                <w:rFonts w:ascii="GHEA Grapalat" w:eastAsia="Times New Roman" w:hAnsi="GHEA Grapalat" w:cs="Times New Roman"/>
                <w:b/>
                <w:bCs/>
                <w:i/>
                <w:iCs/>
                <w:sz w:val="14"/>
                <w:szCs w:val="14"/>
                <w:lang w:val="af-ZA"/>
              </w:rPr>
              <w:t>Չափաբաժինների համարները</w:t>
            </w:r>
          </w:p>
        </w:tc>
        <w:tc>
          <w:tcPr>
            <w:tcW w:w="8820" w:type="dxa"/>
            <w:vAlign w:val="center"/>
          </w:tcPr>
          <w:p w14:paraId="2F40F5EC" w14:textId="77777777" w:rsidR="001C7E89" w:rsidRPr="001C7E89" w:rsidRDefault="001C7E89" w:rsidP="001C7E89">
            <w:pPr>
              <w:spacing w:after="0" w:line="240" w:lineRule="auto"/>
              <w:jc w:val="center"/>
              <w:rPr>
                <w:rFonts w:ascii="GHEA Grapalat" w:eastAsia="Times New Roman" w:hAnsi="GHEA Grapalat" w:cs="Times New Roman"/>
                <w:b/>
                <w:bCs/>
                <w:i/>
                <w:iCs/>
                <w:sz w:val="20"/>
                <w:szCs w:val="20"/>
                <w:lang w:val="af-ZA"/>
              </w:rPr>
            </w:pPr>
            <w:r w:rsidRPr="001C7E89">
              <w:rPr>
                <w:rFonts w:ascii="GHEA Grapalat" w:eastAsia="Times New Roman" w:hAnsi="GHEA Grapalat" w:cs="Times New Roman"/>
                <w:b/>
                <w:bCs/>
                <w:i/>
                <w:iCs/>
                <w:sz w:val="20"/>
                <w:szCs w:val="20"/>
                <w:lang w:val="af-ZA"/>
              </w:rPr>
              <w:t>Չափաբաժնի անվանումը</w:t>
            </w:r>
          </w:p>
        </w:tc>
      </w:tr>
      <w:tr w:rsidR="001C7E89" w:rsidRPr="0046500E" w14:paraId="0DEBA71F" w14:textId="77777777" w:rsidTr="009B41BC">
        <w:tc>
          <w:tcPr>
            <w:tcW w:w="1530" w:type="dxa"/>
            <w:vAlign w:val="center"/>
          </w:tcPr>
          <w:p w14:paraId="7AA1746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1</w:t>
            </w:r>
          </w:p>
        </w:tc>
        <w:tc>
          <w:tcPr>
            <w:tcW w:w="8820" w:type="dxa"/>
            <w:vAlign w:val="center"/>
          </w:tcPr>
          <w:p w14:paraId="1EFA9325"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Անձի նույնականացման ամպլիֆիկացման հավաքածու 27 STR լոկուսներով՝ VersaPlex™ 27PY System, Նախատեսված է Applied Biosystems 3500 համակարգի համար</w:t>
            </w:r>
          </w:p>
        </w:tc>
      </w:tr>
      <w:tr w:rsidR="001C7E89" w:rsidRPr="0046500E" w14:paraId="2EDD1470" w14:textId="77777777" w:rsidTr="009B41BC">
        <w:tc>
          <w:tcPr>
            <w:tcW w:w="1530" w:type="dxa"/>
            <w:vAlign w:val="center"/>
          </w:tcPr>
          <w:p w14:paraId="2476F7F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w:t>
            </w:r>
          </w:p>
        </w:tc>
        <w:tc>
          <w:tcPr>
            <w:tcW w:w="8820" w:type="dxa"/>
            <w:vAlign w:val="center"/>
          </w:tcPr>
          <w:p w14:paraId="0313EFA4"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ԴՆԹ անջատման հավաքածու՝ DNA IQ™ System:Նախատեսված է Applied Biosystems 3500 համակարգի համար</w:t>
            </w:r>
          </w:p>
        </w:tc>
      </w:tr>
      <w:tr w:rsidR="001C7E89" w:rsidRPr="0046500E" w14:paraId="2A7AA70A" w14:textId="77777777" w:rsidTr="009B41BC">
        <w:trPr>
          <w:trHeight w:val="108"/>
        </w:trPr>
        <w:tc>
          <w:tcPr>
            <w:tcW w:w="1530" w:type="dxa"/>
            <w:vAlign w:val="center"/>
          </w:tcPr>
          <w:p w14:paraId="7265C67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w:t>
            </w:r>
          </w:p>
        </w:tc>
        <w:tc>
          <w:tcPr>
            <w:tcW w:w="8820" w:type="dxa"/>
            <w:vAlign w:val="center"/>
          </w:tcPr>
          <w:p w14:paraId="457B6912"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Պոլիմեր  POP4 ™, Նախատեսված է Applied Biosystems 3500 համակարգի համար</w:t>
            </w:r>
          </w:p>
        </w:tc>
      </w:tr>
      <w:tr w:rsidR="001C7E89" w:rsidRPr="001C7E89" w14:paraId="7CF63E82" w14:textId="77777777" w:rsidTr="009B41BC">
        <w:trPr>
          <w:trHeight w:val="108"/>
        </w:trPr>
        <w:tc>
          <w:tcPr>
            <w:tcW w:w="1530" w:type="dxa"/>
            <w:vAlign w:val="center"/>
          </w:tcPr>
          <w:p w14:paraId="3E66F9C2"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4</w:t>
            </w:r>
          </w:p>
        </w:tc>
        <w:tc>
          <w:tcPr>
            <w:tcW w:w="8820" w:type="dxa"/>
            <w:vAlign w:val="center"/>
          </w:tcPr>
          <w:p w14:paraId="0F885A20"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Դիտիօտրիտոլ՝  DTT</w:t>
            </w:r>
          </w:p>
        </w:tc>
      </w:tr>
      <w:tr w:rsidR="001C7E89" w:rsidRPr="001C7E89" w14:paraId="1C257547" w14:textId="77777777" w:rsidTr="009B41BC">
        <w:trPr>
          <w:trHeight w:val="108"/>
        </w:trPr>
        <w:tc>
          <w:tcPr>
            <w:tcW w:w="1530" w:type="dxa"/>
            <w:vAlign w:val="center"/>
          </w:tcPr>
          <w:p w14:paraId="0DC90CF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5</w:t>
            </w:r>
          </w:p>
        </w:tc>
        <w:tc>
          <w:tcPr>
            <w:tcW w:w="8820" w:type="dxa"/>
            <w:vAlign w:val="center"/>
          </w:tcPr>
          <w:p w14:paraId="750356CA"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Միանգամյա սայրեր միկրոտոմի համար</w:t>
            </w:r>
          </w:p>
        </w:tc>
      </w:tr>
      <w:tr w:rsidR="001C7E89" w:rsidRPr="0046500E" w14:paraId="386826CD" w14:textId="77777777" w:rsidTr="009B41BC">
        <w:trPr>
          <w:trHeight w:val="108"/>
        </w:trPr>
        <w:tc>
          <w:tcPr>
            <w:tcW w:w="1530" w:type="dxa"/>
            <w:vAlign w:val="center"/>
          </w:tcPr>
          <w:p w14:paraId="6410DBD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6</w:t>
            </w:r>
          </w:p>
        </w:tc>
        <w:tc>
          <w:tcPr>
            <w:tcW w:w="8820" w:type="dxa"/>
            <w:vAlign w:val="center"/>
          </w:tcPr>
          <w:p w14:paraId="75CF9A87"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էթիլ սպիրտ բժշկական 96% /ք.մ./</w:t>
            </w:r>
          </w:p>
        </w:tc>
      </w:tr>
      <w:tr w:rsidR="001C7E89" w:rsidRPr="001C7E89" w14:paraId="651FCE48" w14:textId="77777777" w:rsidTr="009B41BC">
        <w:trPr>
          <w:trHeight w:val="108"/>
        </w:trPr>
        <w:tc>
          <w:tcPr>
            <w:tcW w:w="1530" w:type="dxa"/>
            <w:vAlign w:val="center"/>
          </w:tcPr>
          <w:p w14:paraId="0EA566C2"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7</w:t>
            </w:r>
          </w:p>
        </w:tc>
        <w:tc>
          <w:tcPr>
            <w:tcW w:w="8820" w:type="dxa"/>
            <w:vAlign w:val="center"/>
          </w:tcPr>
          <w:p w14:paraId="7A63E39C"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Իզոպրոպիլ սպիրտ</w:t>
            </w:r>
          </w:p>
        </w:tc>
      </w:tr>
      <w:tr w:rsidR="001C7E89" w:rsidRPr="001C7E89" w14:paraId="6631C2E9" w14:textId="77777777" w:rsidTr="009B41BC">
        <w:trPr>
          <w:trHeight w:val="108"/>
        </w:trPr>
        <w:tc>
          <w:tcPr>
            <w:tcW w:w="1530" w:type="dxa"/>
            <w:vAlign w:val="center"/>
          </w:tcPr>
          <w:p w14:paraId="10398EA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8</w:t>
            </w:r>
          </w:p>
        </w:tc>
        <w:tc>
          <w:tcPr>
            <w:tcW w:w="8820" w:type="dxa"/>
            <w:vAlign w:val="center"/>
          </w:tcPr>
          <w:p w14:paraId="0B23599E"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Ացետոն /ք.մ./</w:t>
            </w:r>
          </w:p>
        </w:tc>
      </w:tr>
      <w:tr w:rsidR="001C7E89" w:rsidRPr="001C7E89" w14:paraId="50BB4C41" w14:textId="77777777" w:rsidTr="009B41BC">
        <w:trPr>
          <w:trHeight w:val="108"/>
        </w:trPr>
        <w:tc>
          <w:tcPr>
            <w:tcW w:w="1530" w:type="dxa"/>
            <w:vAlign w:val="center"/>
          </w:tcPr>
          <w:p w14:paraId="1E0F4D8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9</w:t>
            </w:r>
          </w:p>
        </w:tc>
        <w:tc>
          <w:tcPr>
            <w:tcW w:w="8820" w:type="dxa"/>
            <w:vAlign w:val="center"/>
          </w:tcPr>
          <w:p w14:paraId="4C1EB2B9"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Քսիլոլ</w:t>
            </w:r>
          </w:p>
        </w:tc>
      </w:tr>
      <w:tr w:rsidR="001C7E89" w:rsidRPr="001C7E89" w14:paraId="2FEE65FF" w14:textId="77777777" w:rsidTr="009B41BC">
        <w:trPr>
          <w:trHeight w:val="108"/>
        </w:trPr>
        <w:tc>
          <w:tcPr>
            <w:tcW w:w="1530" w:type="dxa"/>
            <w:vAlign w:val="center"/>
          </w:tcPr>
          <w:p w14:paraId="3C694CC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8820" w:type="dxa"/>
            <w:vAlign w:val="center"/>
          </w:tcPr>
          <w:p w14:paraId="2EB34F1A"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Պարաֆին</w:t>
            </w:r>
          </w:p>
        </w:tc>
      </w:tr>
      <w:tr w:rsidR="001C7E89" w:rsidRPr="0046500E" w14:paraId="10661DC7" w14:textId="77777777" w:rsidTr="009B41BC">
        <w:trPr>
          <w:trHeight w:val="108"/>
        </w:trPr>
        <w:tc>
          <w:tcPr>
            <w:tcW w:w="1530" w:type="dxa"/>
            <w:vAlign w:val="center"/>
          </w:tcPr>
          <w:p w14:paraId="67CBC16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11</w:t>
            </w:r>
          </w:p>
        </w:tc>
        <w:tc>
          <w:tcPr>
            <w:tcW w:w="8820" w:type="dxa"/>
            <w:vAlign w:val="center"/>
          </w:tcPr>
          <w:p w14:paraId="0EC75720"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Կտորների ֆիքսման և անցկացման կասետներ</w:t>
            </w:r>
          </w:p>
        </w:tc>
      </w:tr>
      <w:tr w:rsidR="001C7E89" w:rsidRPr="001C7E89" w14:paraId="4999680B" w14:textId="77777777" w:rsidTr="009B41BC">
        <w:trPr>
          <w:trHeight w:val="108"/>
        </w:trPr>
        <w:tc>
          <w:tcPr>
            <w:tcW w:w="1530" w:type="dxa"/>
            <w:vAlign w:val="center"/>
          </w:tcPr>
          <w:p w14:paraId="389102C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12</w:t>
            </w:r>
          </w:p>
        </w:tc>
        <w:tc>
          <w:tcPr>
            <w:tcW w:w="8820" w:type="dxa"/>
            <w:vAlign w:val="center"/>
          </w:tcPr>
          <w:p w14:paraId="2E2481EF"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Թեստեր թմրանյութերի համար /տասնյակ/</w:t>
            </w:r>
          </w:p>
        </w:tc>
      </w:tr>
      <w:tr w:rsidR="001C7E89" w:rsidRPr="001C7E89" w14:paraId="117B7C5B" w14:textId="77777777" w:rsidTr="009B41BC">
        <w:trPr>
          <w:trHeight w:val="108"/>
        </w:trPr>
        <w:tc>
          <w:tcPr>
            <w:tcW w:w="1530" w:type="dxa"/>
            <w:vAlign w:val="center"/>
          </w:tcPr>
          <w:p w14:paraId="1D394D02"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13</w:t>
            </w:r>
          </w:p>
        </w:tc>
        <w:tc>
          <w:tcPr>
            <w:tcW w:w="8820" w:type="dxa"/>
            <w:vAlign w:val="center"/>
          </w:tcPr>
          <w:p w14:paraId="3A4C057E"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Քլորոֆորմ</w:t>
            </w:r>
          </w:p>
        </w:tc>
      </w:tr>
      <w:tr w:rsidR="001C7E89" w:rsidRPr="001C7E89" w14:paraId="2928A6AB" w14:textId="77777777" w:rsidTr="009B41BC">
        <w:trPr>
          <w:trHeight w:val="108"/>
        </w:trPr>
        <w:tc>
          <w:tcPr>
            <w:tcW w:w="1530" w:type="dxa"/>
            <w:vAlign w:val="center"/>
          </w:tcPr>
          <w:p w14:paraId="495E70C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14</w:t>
            </w:r>
          </w:p>
        </w:tc>
        <w:tc>
          <w:tcPr>
            <w:tcW w:w="8820" w:type="dxa"/>
            <w:vAlign w:val="center"/>
          </w:tcPr>
          <w:p w14:paraId="47191ADF"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Ունիվերսալ ինդիկատորի թուղթ</w:t>
            </w:r>
          </w:p>
        </w:tc>
      </w:tr>
      <w:tr w:rsidR="001C7E89" w:rsidRPr="001C7E89" w14:paraId="181D7210" w14:textId="77777777" w:rsidTr="009B41BC">
        <w:trPr>
          <w:trHeight w:val="108"/>
        </w:trPr>
        <w:tc>
          <w:tcPr>
            <w:tcW w:w="1530" w:type="dxa"/>
            <w:vAlign w:val="center"/>
          </w:tcPr>
          <w:p w14:paraId="178EB6C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w:t>
            </w:r>
          </w:p>
        </w:tc>
        <w:tc>
          <w:tcPr>
            <w:tcW w:w="8820" w:type="dxa"/>
            <w:vAlign w:val="center"/>
          </w:tcPr>
          <w:p w14:paraId="5907B7A7" w14:textId="77777777" w:rsidR="001C7E89" w:rsidRPr="001C7E89" w:rsidRDefault="001C7E89" w:rsidP="001C7E89">
            <w:pPr>
              <w:spacing w:after="0" w:line="240" w:lineRule="auto"/>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Անջուր նատրիումի սուլֆատ</w:t>
            </w:r>
          </w:p>
        </w:tc>
      </w:tr>
    </w:tbl>
    <w:p w14:paraId="3CAD94F9"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af-ZA"/>
        </w:rPr>
      </w:pPr>
    </w:p>
    <w:p w14:paraId="6A38E108"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31DE22D" w14:textId="77777777" w:rsidR="001C7E89" w:rsidRPr="001C7E89" w:rsidRDefault="001C7E89" w:rsidP="001C7E89">
      <w:pPr>
        <w:spacing w:after="0" w:line="240" w:lineRule="auto"/>
        <w:ind w:firstLine="567"/>
        <w:rPr>
          <w:rFonts w:ascii="GHEA Grapalat" w:eastAsia="Times New Roman" w:hAnsi="GHEA Grapalat" w:cs="Sylfaen"/>
          <w:i/>
          <w:sz w:val="20"/>
          <w:szCs w:val="24"/>
          <w:lang w:val="es-ES"/>
        </w:rPr>
      </w:pPr>
    </w:p>
    <w:p w14:paraId="4C7A8BE6"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es-ES"/>
        </w:rPr>
      </w:pPr>
      <w:r w:rsidRPr="001C7E89">
        <w:rPr>
          <w:rFonts w:ascii="GHEA Grapalat" w:eastAsia="Times New Roman" w:hAnsi="GHEA Grapalat" w:cs="Times New Roman"/>
          <w:b/>
          <w:sz w:val="20"/>
          <w:szCs w:val="24"/>
          <w:lang w:val="es-ES"/>
        </w:rPr>
        <w:t xml:space="preserve">2.  </w:t>
      </w:r>
      <w:r w:rsidRPr="001C7E89">
        <w:rPr>
          <w:rFonts w:ascii="GHEA Grapalat" w:eastAsia="Times New Roman" w:hAnsi="GHEA Grapalat" w:cs="Sylfaen"/>
          <w:b/>
          <w:sz w:val="20"/>
          <w:szCs w:val="24"/>
        </w:rPr>
        <w:t>ՄԱՍՆԱԿՑԻ</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Sylfaen"/>
          <w:b/>
          <w:sz w:val="20"/>
          <w:szCs w:val="24"/>
        </w:rPr>
        <w:t>ՄԱՍՆԱԿՑՈՒԹՅԱՆ</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Sylfaen"/>
          <w:b/>
          <w:sz w:val="20"/>
          <w:szCs w:val="24"/>
        </w:rPr>
        <w:t>ԻՐԱՎՈՒՆՔԻ</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Sylfaen"/>
          <w:b/>
          <w:sz w:val="20"/>
          <w:szCs w:val="24"/>
        </w:rPr>
        <w:t>ՊԱՀԱՆՋՆԵՐԸ</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Sylfaen"/>
          <w:b/>
          <w:sz w:val="20"/>
          <w:szCs w:val="24"/>
        </w:rPr>
        <w:t>ՈՐԱԿԱՎՈՐՄԱՆ</w:t>
      </w:r>
      <w:r w:rsidRPr="001C7E89">
        <w:rPr>
          <w:rFonts w:ascii="GHEA Grapalat" w:eastAsia="Times New Roman" w:hAnsi="GHEA Grapalat" w:cs="Times New Roman"/>
          <w:b/>
          <w:sz w:val="20"/>
          <w:szCs w:val="24"/>
          <w:lang w:val="es-ES"/>
        </w:rPr>
        <w:t xml:space="preserve"> </w:t>
      </w:r>
      <w:proofErr w:type="gramStart"/>
      <w:r w:rsidRPr="001C7E89">
        <w:rPr>
          <w:rFonts w:ascii="GHEA Grapalat" w:eastAsia="Times New Roman" w:hAnsi="GHEA Grapalat" w:cs="Sylfaen"/>
          <w:b/>
          <w:sz w:val="20"/>
          <w:szCs w:val="24"/>
        </w:rPr>
        <w:t>ՉԱՓԱՆԻՇՆԵՐԸ</w:t>
      </w:r>
      <w:r w:rsidRPr="001C7E89">
        <w:rPr>
          <w:rFonts w:ascii="GHEA Grapalat" w:eastAsia="Times New Roman" w:hAnsi="GHEA Grapalat" w:cs="Times New Roman"/>
          <w:b/>
          <w:sz w:val="20"/>
          <w:szCs w:val="24"/>
          <w:lang w:val="es-ES"/>
        </w:rPr>
        <w:t xml:space="preserve">  ԵՎ</w:t>
      </w:r>
      <w:proofErr w:type="gramEnd"/>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Sylfaen"/>
          <w:b/>
          <w:sz w:val="20"/>
          <w:szCs w:val="24"/>
        </w:rPr>
        <w:t>ԴՐԱՆՑ</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Sylfaen"/>
          <w:b/>
          <w:sz w:val="20"/>
          <w:szCs w:val="24"/>
          <w:lang w:val="es-ES"/>
        </w:rPr>
        <w:t>Գ</w:t>
      </w:r>
      <w:r w:rsidRPr="001C7E89">
        <w:rPr>
          <w:rFonts w:ascii="GHEA Grapalat" w:eastAsia="Times New Roman" w:hAnsi="GHEA Grapalat" w:cs="Sylfaen"/>
          <w:b/>
          <w:sz w:val="20"/>
          <w:szCs w:val="24"/>
        </w:rPr>
        <w:t>ՆԱՀԱՏՄԱՆ</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Sylfaen"/>
          <w:b/>
          <w:sz w:val="20"/>
          <w:szCs w:val="24"/>
        </w:rPr>
        <w:t>ԿԱՐ</w:t>
      </w:r>
      <w:r w:rsidRPr="001C7E89">
        <w:rPr>
          <w:rFonts w:ascii="GHEA Grapalat" w:eastAsia="Times New Roman" w:hAnsi="GHEA Grapalat" w:cs="Sylfaen"/>
          <w:b/>
          <w:sz w:val="20"/>
          <w:szCs w:val="24"/>
          <w:lang w:val="es-ES"/>
        </w:rPr>
        <w:t>Գ</w:t>
      </w:r>
      <w:r w:rsidRPr="001C7E89">
        <w:rPr>
          <w:rFonts w:ascii="GHEA Grapalat" w:eastAsia="Times New Roman" w:hAnsi="GHEA Grapalat" w:cs="Sylfaen"/>
          <w:b/>
          <w:sz w:val="20"/>
          <w:szCs w:val="24"/>
        </w:rPr>
        <w:t>Ը</w:t>
      </w:r>
      <w:r w:rsidRPr="001C7E89">
        <w:rPr>
          <w:rFonts w:ascii="GHEA Grapalat" w:eastAsia="Times New Roman" w:hAnsi="GHEA Grapalat" w:cs="Times New Roman"/>
          <w:b/>
          <w:sz w:val="20"/>
          <w:szCs w:val="24"/>
          <w:lang w:val="es-ES"/>
        </w:rPr>
        <w:t xml:space="preserve"> </w:t>
      </w:r>
    </w:p>
    <w:p w14:paraId="1455CF33" w14:textId="77777777" w:rsidR="001C7E89" w:rsidRPr="001C7E89" w:rsidRDefault="001C7E89" w:rsidP="001C7E89">
      <w:pPr>
        <w:spacing w:after="0" w:line="240" w:lineRule="auto"/>
        <w:ind w:firstLine="567"/>
        <w:jc w:val="both"/>
        <w:rPr>
          <w:rFonts w:ascii="GHEA Grapalat" w:eastAsia="Times New Roman" w:hAnsi="GHEA Grapalat" w:cs="Times New Roman"/>
          <w:sz w:val="24"/>
          <w:lang w:val="es-ES"/>
        </w:rPr>
      </w:pPr>
    </w:p>
    <w:p w14:paraId="3AFA866F" w14:textId="77777777" w:rsidR="001C7E89" w:rsidRPr="001C7E89" w:rsidRDefault="001C7E89" w:rsidP="001C7E89">
      <w:pPr>
        <w:spacing w:after="0" w:line="240" w:lineRule="auto"/>
        <w:ind w:firstLine="567"/>
        <w:jc w:val="both"/>
        <w:rPr>
          <w:rFonts w:ascii="GHEA Grapalat" w:eastAsia="Times New Roman" w:hAnsi="GHEA Grapalat" w:cs="Arial Armenian"/>
          <w:sz w:val="20"/>
          <w:szCs w:val="24"/>
          <w:lang w:val="es-ES"/>
        </w:rPr>
      </w:pPr>
      <w:r w:rsidRPr="001C7E89">
        <w:rPr>
          <w:rFonts w:ascii="GHEA Grapalat" w:eastAsia="Times New Roman" w:hAnsi="GHEA Grapalat" w:cs="Arial Armenian"/>
          <w:sz w:val="20"/>
          <w:szCs w:val="24"/>
          <w:lang w:val="es-ES"/>
        </w:rPr>
        <w:t xml:space="preserve">2.1 </w:t>
      </w:r>
      <w:proofErr w:type="gramStart"/>
      <w:r w:rsidRPr="001C7E89">
        <w:rPr>
          <w:rFonts w:ascii="GHEA Grapalat" w:eastAsia="Times New Roman" w:hAnsi="GHEA Grapalat" w:cs="Sylfaen"/>
          <w:sz w:val="20"/>
          <w:szCs w:val="24"/>
          <w:lang w:val="ru-RU"/>
        </w:rPr>
        <w:t>Սույն</w:t>
      </w:r>
      <w:r w:rsidRPr="001C7E89">
        <w:rPr>
          <w:rFonts w:ascii="GHEA Grapalat" w:eastAsia="Times New Roman" w:hAnsi="GHEA Grapalat" w:cs="Arial Armenian"/>
          <w:sz w:val="20"/>
          <w:szCs w:val="24"/>
          <w:lang w:val="es-ES"/>
        </w:rPr>
        <w:t xml:space="preserve">  ընթացակարգին</w:t>
      </w:r>
      <w:proofErr w:type="gramEnd"/>
      <w:r w:rsidRPr="001C7E89">
        <w:rPr>
          <w:rFonts w:ascii="GHEA Grapalat" w:eastAsia="Times New Roman" w:hAnsi="GHEA Grapalat" w:cs="Arial Armenian"/>
          <w:sz w:val="20"/>
          <w:szCs w:val="24"/>
          <w:lang w:val="es-ES"/>
        </w:rPr>
        <w:t xml:space="preserve"> </w:t>
      </w:r>
      <w:r w:rsidRPr="001C7E89">
        <w:rPr>
          <w:rFonts w:ascii="GHEA Grapalat" w:eastAsia="Times New Roman" w:hAnsi="GHEA Grapalat" w:cs="Sylfaen"/>
          <w:sz w:val="20"/>
          <w:szCs w:val="24"/>
          <w:lang w:val="ru-RU"/>
        </w:rPr>
        <w:t>մասնակցելու</w:t>
      </w:r>
      <w:r w:rsidRPr="001C7E89">
        <w:rPr>
          <w:rFonts w:ascii="GHEA Grapalat" w:eastAsia="Times New Roman" w:hAnsi="GHEA Grapalat" w:cs="Arial Armenian"/>
          <w:sz w:val="20"/>
          <w:szCs w:val="24"/>
          <w:lang w:val="es-ES"/>
        </w:rPr>
        <w:t xml:space="preserve"> </w:t>
      </w:r>
      <w:r w:rsidRPr="001C7E89">
        <w:rPr>
          <w:rFonts w:ascii="GHEA Grapalat" w:eastAsia="Times New Roman" w:hAnsi="GHEA Grapalat" w:cs="Sylfaen"/>
          <w:sz w:val="20"/>
          <w:szCs w:val="24"/>
          <w:lang w:val="ru-RU"/>
        </w:rPr>
        <w:t>իրավունք</w:t>
      </w:r>
      <w:r w:rsidRPr="001C7E89">
        <w:rPr>
          <w:rFonts w:ascii="GHEA Grapalat" w:eastAsia="Times New Roman" w:hAnsi="GHEA Grapalat" w:cs="Arial Armenian"/>
          <w:sz w:val="20"/>
          <w:szCs w:val="24"/>
          <w:lang w:val="es-ES"/>
        </w:rPr>
        <w:t xml:space="preserve"> </w:t>
      </w:r>
      <w:r w:rsidRPr="001C7E89">
        <w:rPr>
          <w:rFonts w:ascii="GHEA Grapalat" w:eastAsia="Times New Roman" w:hAnsi="GHEA Grapalat" w:cs="Sylfaen"/>
          <w:sz w:val="20"/>
          <w:szCs w:val="24"/>
          <w:lang w:val="ru-RU"/>
        </w:rPr>
        <w:t>չունեն</w:t>
      </w:r>
      <w:r w:rsidRPr="001C7E89">
        <w:rPr>
          <w:rFonts w:ascii="GHEA Grapalat" w:eastAsia="Times New Roman" w:hAnsi="GHEA Grapalat" w:cs="Arial Armenian"/>
          <w:sz w:val="20"/>
          <w:szCs w:val="24"/>
          <w:lang w:val="es-ES"/>
        </w:rPr>
        <w:t xml:space="preserve"> </w:t>
      </w:r>
      <w:r w:rsidRPr="001C7E89">
        <w:rPr>
          <w:rFonts w:ascii="GHEA Grapalat" w:eastAsia="Times New Roman" w:hAnsi="GHEA Grapalat" w:cs="Sylfaen"/>
          <w:sz w:val="20"/>
          <w:szCs w:val="24"/>
          <w:lang w:val="ru-RU"/>
        </w:rPr>
        <w:t>անձինք</w:t>
      </w:r>
      <w:r w:rsidRPr="001C7E89">
        <w:rPr>
          <w:rFonts w:ascii="GHEA Grapalat" w:eastAsia="Times New Roman" w:hAnsi="GHEA Grapalat" w:cs="Sylfaen"/>
          <w:sz w:val="20"/>
          <w:szCs w:val="24"/>
          <w:lang w:val="es-ES"/>
        </w:rPr>
        <w:t>.</w:t>
      </w:r>
    </w:p>
    <w:p w14:paraId="38041EED"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es-ES"/>
        </w:rPr>
      </w:pPr>
      <w:r w:rsidRPr="001C7E89">
        <w:rPr>
          <w:rFonts w:ascii="GHEA Grapalat" w:eastAsia="Times New Roman" w:hAnsi="GHEA Grapalat" w:cs="Times New Roman"/>
          <w:sz w:val="20"/>
          <w:szCs w:val="20"/>
          <w:lang w:val="es-ES"/>
        </w:rPr>
        <w:t xml:space="preserve">1) </w:t>
      </w:r>
      <w:r w:rsidRPr="001C7E89">
        <w:rPr>
          <w:rFonts w:ascii="GHEA Grapalat" w:eastAsia="Times New Roman" w:hAnsi="GHEA Grapalat" w:cs="Sylfaen"/>
          <w:sz w:val="20"/>
          <w:szCs w:val="20"/>
        </w:rPr>
        <w:t>որոնք</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հայտը</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ներկայացնելու</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օրվա</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դրությամբ</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դատական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կարգով</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ճանաչվել</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են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սնանկ</w:t>
      </w:r>
      <w:r w:rsidRPr="001C7E89">
        <w:rPr>
          <w:rFonts w:ascii="GHEA Grapalat" w:eastAsia="Times New Roman" w:hAnsi="GHEA Grapalat" w:cs="Times New Roman"/>
          <w:sz w:val="20"/>
          <w:szCs w:val="20"/>
          <w:lang w:val="es-ES"/>
        </w:rPr>
        <w:t xml:space="preserve">. </w:t>
      </w:r>
    </w:p>
    <w:p w14:paraId="11233255" w14:textId="77777777" w:rsidR="001C7E89" w:rsidRPr="001C7E89" w:rsidRDefault="001C7E89" w:rsidP="001C7E89">
      <w:pPr>
        <w:tabs>
          <w:tab w:val="left" w:pos="7200"/>
        </w:tabs>
        <w:spacing w:after="0" w:line="240" w:lineRule="auto"/>
        <w:ind w:firstLine="720"/>
        <w:jc w:val="both"/>
        <w:rPr>
          <w:rFonts w:ascii="GHEA Grapalat" w:eastAsia="Times New Roman" w:hAnsi="GHEA Grapalat" w:cs="Times New Roman"/>
          <w:sz w:val="20"/>
          <w:szCs w:val="20"/>
          <w:lang w:val="es-ES"/>
        </w:rPr>
      </w:pPr>
      <w:r w:rsidRPr="001C7E89">
        <w:rPr>
          <w:rFonts w:ascii="GHEA Grapalat" w:eastAsia="Times New Roman" w:hAnsi="GHEA Grapalat" w:cs="Times New Roman"/>
          <w:sz w:val="20"/>
          <w:szCs w:val="20"/>
          <w:lang w:val="es-ES"/>
        </w:rPr>
        <w:t xml:space="preserve">2) </w:t>
      </w:r>
      <w:r w:rsidRPr="001C7E89">
        <w:rPr>
          <w:rFonts w:ascii="GHEA Grapalat" w:eastAsia="Times New Roman" w:hAnsi="GHEA Grapalat" w:cs="Sylfaen"/>
          <w:sz w:val="20"/>
          <w:szCs w:val="20"/>
        </w:rPr>
        <w:t>որոնք</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հայտը</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ներկայացնելու</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օրվա</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դրությամբ</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Times New Roman"/>
          <w:sz w:val="20"/>
          <w:szCs w:val="20"/>
        </w:rPr>
        <w:t>հարկային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մարմնի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կողմից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վերահսկվող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եկամուտների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գծով</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ունեն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իրենց</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ներկայացրած</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գնային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առաջարկի</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մինչև</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մեկ</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տոկոսը</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բայց</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ոչ</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ավելի</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քան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հիսուն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հազար</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Հայաստանի</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Հանրապետության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դրամը</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Times New Roman"/>
          <w:sz w:val="20"/>
          <w:szCs w:val="20"/>
        </w:rPr>
        <w:t>գերազանցող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ժամկետանց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պարտավորություններ</w:t>
      </w:r>
      <w:r w:rsidRPr="001C7E89">
        <w:rPr>
          <w:rFonts w:ascii="GHEA Grapalat" w:eastAsia="Times New Roman" w:hAnsi="GHEA Grapalat" w:cs="Times New Roman"/>
          <w:sz w:val="20"/>
          <w:szCs w:val="20"/>
          <w:lang w:val="es-ES"/>
        </w:rPr>
        <w:t>.</w:t>
      </w:r>
    </w:p>
    <w:p w14:paraId="0E4E9E41"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es-ES"/>
        </w:rPr>
      </w:pPr>
      <w:r w:rsidRPr="001C7E89">
        <w:rPr>
          <w:rFonts w:ascii="GHEA Grapalat" w:eastAsia="Times New Roman" w:hAnsi="GHEA Grapalat" w:cs="Times New Roman"/>
          <w:sz w:val="20"/>
          <w:szCs w:val="20"/>
          <w:lang w:val="es-ES"/>
        </w:rPr>
        <w:t xml:space="preserve">3) </w:t>
      </w:r>
      <w:r w:rsidRPr="001C7E89">
        <w:rPr>
          <w:rFonts w:ascii="GHEA Grapalat" w:eastAsia="Times New Roman" w:hAnsi="GHEA Grapalat" w:cs="Times New Roman"/>
          <w:sz w:val="20"/>
          <w:szCs w:val="20"/>
        </w:rPr>
        <w:t>որոնք</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կամ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որոնց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գործադիր</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մարմնի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ներկայացուցիչը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հայտը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ներկայացնելու</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օրվան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նախորդող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երեք</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տարիների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ընթացքում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դատապարտված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եղել</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ահաբեկչության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ֆինանսավորման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երեխայի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շահագործման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կամ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մարդկային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թրաֆիքինգ</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ներառող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հանցագործության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հանցավոր</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համագործակցություն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ստեղծելու</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կամ</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դրան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մասնակցելու</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կաշառք</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ստանալու</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կաշառք</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տալու</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կամ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կաշառքի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միջնորդության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և</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օրենքով</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նախատեսված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տնտեսական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գործունեության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դեմ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ուղղված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հանցագործությունների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համար</w:t>
      </w:r>
      <w:r w:rsidRPr="001C7E89">
        <w:rPr>
          <w:rFonts w:ascii="GHEA Grapalat" w:eastAsia="Times New Roman" w:hAnsi="GHEA Grapalat" w:cs="Times New Roman"/>
          <w:sz w:val="20"/>
          <w:szCs w:val="20"/>
          <w:lang w:val="es-ES"/>
        </w:rPr>
        <w:t>,</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բացառությամբ</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այն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դեպքերի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երբ</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դատվածությունը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օրենքով</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սահմանված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կարգով</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հանված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կամ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մարված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Times New Roman"/>
          <w:sz w:val="20"/>
          <w:szCs w:val="20"/>
          <w:lang w:val="es-ES"/>
        </w:rPr>
        <w:t xml:space="preserve">.  </w:t>
      </w:r>
    </w:p>
    <w:p w14:paraId="7919E001"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es-ES"/>
        </w:rPr>
      </w:pPr>
      <w:r w:rsidRPr="001C7E89">
        <w:rPr>
          <w:rFonts w:ascii="GHEA Grapalat" w:eastAsia="Times New Roman" w:hAnsi="GHEA Grapalat" w:cs="Sylfaen"/>
          <w:sz w:val="20"/>
          <w:szCs w:val="20"/>
          <w:lang w:val="es-ES"/>
        </w:rPr>
        <w:t>4)</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որոնց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վերաբերյալ</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հայտը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ներկայացվելու</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օրվան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նախորդող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մեկ</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տարվա</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ընթացքում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առկա</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է</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օրենքով</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սահմանված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կարգով</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կայացված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անբողոքարկելի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վարչական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ակտ</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գնումների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ոլորտում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հակամրցակցային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համաձայնության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կամ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գերիշխող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դիրքի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չարաշահման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համար</w:t>
      </w:r>
      <w:r w:rsidRPr="001C7E89">
        <w:rPr>
          <w:rFonts w:ascii="GHEA Grapalat" w:eastAsia="Times New Roman" w:hAnsi="GHEA Grapalat" w:cs="Sylfaen"/>
          <w:sz w:val="20"/>
          <w:szCs w:val="20"/>
          <w:lang w:val="es-ES"/>
        </w:rPr>
        <w:t>.</w:t>
      </w:r>
    </w:p>
    <w:p w14:paraId="70B36FA3"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es-ES"/>
        </w:rPr>
      </w:pPr>
      <w:r w:rsidRPr="001C7E89">
        <w:rPr>
          <w:rFonts w:ascii="GHEA Grapalat" w:eastAsia="Times New Roman" w:hAnsi="GHEA Grapalat" w:cs="Sylfaen"/>
          <w:sz w:val="20"/>
          <w:szCs w:val="20"/>
          <w:lang w:val="es-ES"/>
        </w:rPr>
        <w:t xml:space="preserve">5) </w:t>
      </w:r>
      <w:r w:rsidRPr="001C7E89">
        <w:rPr>
          <w:rFonts w:ascii="GHEA Grapalat" w:eastAsia="Times New Roman" w:hAnsi="GHEA Grapalat" w:cs="Sylfaen"/>
          <w:sz w:val="20"/>
          <w:szCs w:val="20"/>
        </w:rPr>
        <w:t>որոնք</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հայտը</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ներկայացնելու</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օրվա</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դրությամբ</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ներառված</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են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Եվրասիական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տնտեսական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միությանն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անդամակցող</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երկրների</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մասին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օրենսդրության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համաձայն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հրապարակված</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գործընթացին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մասնակցելու</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իրավունք</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չունեցող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մասնակիցների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ցուցակում</w:t>
      </w:r>
      <w:r w:rsidRPr="001C7E89">
        <w:rPr>
          <w:rFonts w:ascii="GHEA Grapalat" w:eastAsia="Times New Roman" w:hAnsi="GHEA Grapalat" w:cs="Sylfaen"/>
          <w:sz w:val="20"/>
          <w:szCs w:val="20"/>
          <w:lang w:val="es-ES"/>
        </w:rPr>
        <w:t xml:space="preserve">. </w:t>
      </w:r>
    </w:p>
    <w:p w14:paraId="2ECEA1FF"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es-ES"/>
        </w:rPr>
      </w:pPr>
      <w:r w:rsidRPr="001C7E89">
        <w:rPr>
          <w:rFonts w:ascii="GHEA Grapalat" w:eastAsia="Times New Roman" w:hAnsi="GHEA Grapalat" w:cs="Times New Roman"/>
          <w:sz w:val="20"/>
          <w:szCs w:val="20"/>
          <w:lang w:val="es-ES"/>
        </w:rPr>
        <w:t xml:space="preserve">   6) </w:t>
      </w:r>
      <w:r w:rsidRPr="001C7E89">
        <w:rPr>
          <w:rFonts w:ascii="GHEA Grapalat" w:eastAsia="Times New Roman" w:hAnsi="GHEA Grapalat" w:cs="Times New Roman"/>
          <w:sz w:val="20"/>
          <w:szCs w:val="20"/>
        </w:rPr>
        <w:t>որոնք</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հայտը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ներկայացնելու</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օրվա</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դրությամբ</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ներառված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են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գործընթացին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մասնակցելու</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իրավունք</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չունեցող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մասնակիցների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ցուցակում</w:t>
      </w:r>
      <w:r w:rsidRPr="001C7E89">
        <w:rPr>
          <w:rFonts w:ascii="GHEA Grapalat" w:eastAsia="Times New Roman" w:hAnsi="GHEA Grapalat" w:cs="Times New Roman"/>
          <w:sz w:val="20"/>
          <w:szCs w:val="20"/>
          <w:lang w:val="es-ES"/>
        </w:rPr>
        <w:t>:</w:t>
      </w:r>
    </w:p>
    <w:p w14:paraId="48298F20"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es-ES"/>
        </w:rPr>
      </w:pPr>
      <w:r w:rsidRPr="001C7E89">
        <w:rPr>
          <w:rFonts w:ascii="GHEA Grapalat" w:eastAsia="Times New Roman" w:hAnsi="GHEA Grapalat" w:cs="Sylfaen"/>
          <w:sz w:val="20"/>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D649025"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es-ES"/>
        </w:rPr>
      </w:pPr>
      <w:r w:rsidRPr="001C7E89">
        <w:rPr>
          <w:rFonts w:ascii="GHEA Grapalat" w:eastAsia="Times New Roman" w:hAnsi="GHEA Grapalat" w:cs="Sylfaen"/>
          <w:sz w:val="20"/>
          <w:szCs w:val="24"/>
          <w:lang w:val="es-ES"/>
        </w:rPr>
        <w:t>2.2 Մասնակցության իրավունքի գնահատման համար մասնակիցը հայտով պետք է ներկայացնի իր կողմից հաստատված` սույն</w:t>
      </w:r>
      <w:r w:rsidRPr="001C7E89">
        <w:rPr>
          <w:rFonts w:ascii="GHEA Grapalat" w:eastAsia="Times New Roman" w:hAnsi="GHEA Grapalat" w:cs="Arial"/>
          <w:sz w:val="20"/>
          <w:szCs w:val="24"/>
          <w:lang w:val="es-ES"/>
        </w:rPr>
        <w:t xml:space="preserve"> </w:t>
      </w:r>
      <w:r w:rsidRPr="001C7E89">
        <w:rPr>
          <w:rFonts w:ascii="GHEA Grapalat" w:eastAsia="Times New Roman" w:hAnsi="GHEA Grapalat" w:cs="Sylfaen"/>
          <w:sz w:val="20"/>
          <w:szCs w:val="24"/>
          <w:lang w:val="es-ES"/>
        </w:rPr>
        <w:t>հրավերի</w:t>
      </w:r>
      <w:r w:rsidRPr="001C7E89">
        <w:rPr>
          <w:rFonts w:ascii="GHEA Grapalat" w:eastAsia="Times New Roman" w:hAnsi="GHEA Grapalat" w:cs="Arial"/>
          <w:sz w:val="20"/>
          <w:szCs w:val="24"/>
          <w:lang w:val="es-ES"/>
        </w:rPr>
        <w:t xml:space="preserve"> 2-րդ </w:t>
      </w:r>
      <w:r w:rsidRPr="001C7E89">
        <w:rPr>
          <w:rFonts w:ascii="GHEA Grapalat" w:eastAsia="Times New Roman" w:hAnsi="GHEA Grapalat" w:cs="Sylfaen"/>
          <w:sz w:val="20"/>
          <w:szCs w:val="24"/>
          <w:lang w:val="es-ES"/>
        </w:rPr>
        <w:t>մասի</w:t>
      </w:r>
      <w:r w:rsidRPr="001C7E89">
        <w:rPr>
          <w:rFonts w:ascii="GHEA Grapalat" w:eastAsia="Times New Roman" w:hAnsi="GHEA Grapalat" w:cs="Arial"/>
          <w:sz w:val="20"/>
          <w:szCs w:val="24"/>
          <w:lang w:val="es-ES"/>
        </w:rPr>
        <w:t xml:space="preserve"> 2.2 </w:t>
      </w:r>
      <w:r w:rsidRPr="001C7E89">
        <w:rPr>
          <w:rFonts w:ascii="GHEA Grapalat" w:eastAsia="Times New Roman" w:hAnsi="GHEA Grapalat" w:cs="Sylfaen"/>
          <w:sz w:val="20"/>
          <w:szCs w:val="24"/>
          <w:lang w:val="es-ES"/>
        </w:rPr>
        <w:t>կետով</w:t>
      </w:r>
      <w:r w:rsidRPr="001C7E89">
        <w:rPr>
          <w:rFonts w:ascii="GHEA Grapalat" w:eastAsia="Times New Roman" w:hAnsi="GHEA Grapalat" w:cs="Arial"/>
          <w:sz w:val="20"/>
          <w:szCs w:val="24"/>
          <w:lang w:val="es-ES"/>
        </w:rPr>
        <w:t xml:space="preserve"> </w:t>
      </w:r>
      <w:r w:rsidRPr="001C7E89">
        <w:rPr>
          <w:rFonts w:ascii="GHEA Grapalat" w:eastAsia="Times New Roman" w:hAnsi="GHEA Grapalat" w:cs="Sylfaen"/>
          <w:sz w:val="20"/>
          <w:szCs w:val="24"/>
          <w:lang w:val="es-ES"/>
        </w:rPr>
        <w:t>նախատեսված</w:t>
      </w:r>
      <w:r w:rsidRPr="001C7E89">
        <w:rPr>
          <w:rFonts w:ascii="GHEA Grapalat" w:eastAsia="Times New Roman" w:hAnsi="GHEA Grapalat" w:cs="Arial"/>
          <w:sz w:val="20"/>
          <w:szCs w:val="24"/>
          <w:lang w:val="es-ES"/>
        </w:rPr>
        <w:t xml:space="preserve"> </w:t>
      </w:r>
      <w:r w:rsidRPr="001C7E89">
        <w:rPr>
          <w:rFonts w:ascii="GHEA Grapalat" w:eastAsia="Times New Roman" w:hAnsi="GHEA Grapalat" w:cs="Sylfaen"/>
          <w:sz w:val="20"/>
          <w:szCs w:val="24"/>
          <w:lang w:val="es-ES"/>
        </w:rPr>
        <w:t>գրավոր</w:t>
      </w:r>
      <w:r w:rsidRPr="001C7E89">
        <w:rPr>
          <w:rFonts w:ascii="GHEA Grapalat" w:eastAsia="Times New Roman" w:hAnsi="GHEA Grapalat" w:cs="Arial"/>
          <w:sz w:val="20"/>
          <w:szCs w:val="24"/>
          <w:lang w:val="es-ES"/>
        </w:rPr>
        <w:t xml:space="preserve"> </w:t>
      </w:r>
      <w:r w:rsidRPr="001C7E89">
        <w:rPr>
          <w:rFonts w:ascii="GHEA Grapalat" w:eastAsia="Times New Roman" w:hAnsi="GHEA Grapalat" w:cs="Sylfaen"/>
          <w:sz w:val="20"/>
          <w:szCs w:val="24"/>
          <w:lang w:val="es-ES"/>
        </w:rPr>
        <w:t xml:space="preserve">հայտարարություն: </w:t>
      </w:r>
      <w:r w:rsidRPr="001C7E89">
        <w:rPr>
          <w:rFonts w:ascii="GHEA Grapalat" w:eastAsia="Times New Roman" w:hAnsi="GHEA Grapalat" w:cs="Sylfaen"/>
          <w:sz w:val="20"/>
          <w:szCs w:val="24"/>
        </w:rPr>
        <w:t>Բացի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սույն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կետով</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նախատեսված</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հայտարարությունից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մասնակցության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իրավունքի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գնահատման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համար</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մասնակցից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այդ</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թվում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ընտրված</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մասնակցից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այլ</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փաստաթղթեր</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հիմնավորումներ</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չեն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կարող</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պահանջվել</w:t>
      </w:r>
      <w:r w:rsidRPr="001C7E89">
        <w:rPr>
          <w:rFonts w:ascii="GHEA Grapalat" w:eastAsia="Times New Roman" w:hAnsi="GHEA Grapalat" w:cs="Sylfaen"/>
          <w:sz w:val="20"/>
          <w:szCs w:val="24"/>
          <w:lang w:val="es-ES"/>
        </w:rPr>
        <w:t>:</w:t>
      </w:r>
      <w:r w:rsidRPr="001C7E89">
        <w:rPr>
          <w:rFonts w:ascii="GHEA Grapalat" w:eastAsia="Times New Roman" w:hAnsi="GHEA Grapalat" w:cs="Tahoma"/>
          <w:sz w:val="20"/>
          <w:szCs w:val="24"/>
          <w:lang w:val="hy-AM"/>
        </w:rPr>
        <w:t xml:space="preserve"> </w:t>
      </w:r>
      <w:r w:rsidRPr="001C7E89">
        <w:rPr>
          <w:rFonts w:ascii="GHEA Grapalat" w:eastAsia="Times New Roman" w:hAnsi="GHEA Grapalat" w:cs="Tahoma"/>
          <w:sz w:val="20"/>
          <w:szCs w:val="24"/>
        </w:rPr>
        <w:lastRenderedPageBreak/>
        <w:t>Մասնակցի</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հայտարարության</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իսկությունը</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գնահատող</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հանձնաժողովը</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այսուհետ</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հանձնաժողով</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գնահատում</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է</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սույն</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հրավերով</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սահմանված</w:t>
      </w:r>
      <w:r w:rsidRPr="001C7E89">
        <w:rPr>
          <w:rFonts w:ascii="GHEA Grapalat" w:eastAsia="Times New Roman" w:hAnsi="GHEA Grapalat" w:cs="Tahoma"/>
          <w:sz w:val="20"/>
          <w:szCs w:val="24"/>
          <w:lang w:val="es-ES"/>
        </w:rPr>
        <w:t xml:space="preserve"> </w:t>
      </w:r>
      <w:r w:rsidRPr="001C7E89">
        <w:rPr>
          <w:rFonts w:ascii="GHEA Grapalat" w:eastAsia="Times New Roman" w:hAnsi="GHEA Grapalat" w:cs="Tahoma"/>
          <w:sz w:val="20"/>
          <w:szCs w:val="24"/>
        </w:rPr>
        <w:t>պայմաններով</w:t>
      </w:r>
      <w:r w:rsidRPr="001C7E89">
        <w:rPr>
          <w:rFonts w:ascii="GHEA Grapalat" w:eastAsia="Times New Roman" w:hAnsi="GHEA Grapalat" w:cs="Tahoma"/>
          <w:sz w:val="20"/>
          <w:szCs w:val="24"/>
          <w:lang w:val="es-ES"/>
        </w:rPr>
        <w:t>:</w:t>
      </w:r>
    </w:p>
    <w:p w14:paraId="15FACD43"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es-ES"/>
        </w:rPr>
      </w:pPr>
      <w:r w:rsidRPr="001C7E89">
        <w:rPr>
          <w:rFonts w:ascii="GHEA Grapalat" w:eastAsia="Times New Roman" w:hAnsi="GHEA Grapalat" w:cs="Tahoma"/>
          <w:sz w:val="20"/>
          <w:szCs w:val="20"/>
          <w:lang w:val="es-ES"/>
        </w:rPr>
        <w:t xml:space="preserve">2.3 </w:t>
      </w:r>
      <w:r w:rsidRPr="001C7E89">
        <w:rPr>
          <w:rFonts w:ascii="GHEA Grapalat" w:eastAsia="Times New Roman" w:hAnsi="GHEA Grapalat" w:cs="Sylfaen"/>
          <w:sz w:val="20"/>
          <w:szCs w:val="20"/>
        </w:rPr>
        <w:t>Արգելվում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կետով</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սահմանված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փոխկապակցված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անձանց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և</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կամ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միևնույն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անձի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անձանց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կողմից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հիմնադրված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կամ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ավելի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քան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հիսուն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տոկոս</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միևնույն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անձի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անձանց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պատկանող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բաժնեմաս</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փայաբաժին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ունեցող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կազմակերպությունների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միաժամանակյա</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մասնակցությունը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ընթացակարգին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es-ES"/>
        </w:rPr>
        <w:t>(</w:t>
      </w:r>
      <w:r w:rsidRPr="001C7E89">
        <w:rPr>
          <w:rFonts w:ascii="GHEA Grapalat" w:eastAsia="Times New Roman" w:hAnsi="GHEA Grapalat" w:cs="Sylfaen"/>
          <w:sz w:val="20"/>
          <w:szCs w:val="20"/>
        </w:rPr>
        <w:t>միևնույն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չափաբաժնին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բացառությամբ</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պետության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կամ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համայնքների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կողմից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հիմնադրված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կազմակերպությունների</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կամ</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4"/>
        </w:rPr>
        <w:t>համատեղ</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ործունեության</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Sylfaen"/>
          <w:sz w:val="20"/>
          <w:szCs w:val="24"/>
        </w:rPr>
        <w:t>կար</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Times Armenian"/>
          <w:sz w:val="20"/>
          <w:szCs w:val="24"/>
          <w:lang w:val="af-ZA"/>
        </w:rPr>
        <w:t>(</w:t>
      </w:r>
      <w:r w:rsidRPr="001C7E89">
        <w:rPr>
          <w:rFonts w:ascii="GHEA Grapalat" w:eastAsia="Times New Roman" w:hAnsi="GHEA Grapalat" w:cs="Sylfaen"/>
          <w:sz w:val="20"/>
          <w:szCs w:val="24"/>
        </w:rPr>
        <w:t>կոնսորցիումով</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նումների</w:t>
      </w:r>
      <w:r w:rsidRPr="001C7E89">
        <w:rPr>
          <w:rFonts w:ascii="GHEA Grapalat" w:eastAsia="Times New Roman" w:hAnsi="GHEA Grapalat" w:cs="Times Armenian"/>
          <w:sz w:val="20"/>
          <w:szCs w:val="24"/>
          <w:lang w:val="af-ZA"/>
        </w:rPr>
        <w:t xml:space="preserve"> </w:t>
      </w:r>
      <w:r w:rsidRPr="001C7E89">
        <w:rPr>
          <w:rFonts w:ascii="GHEA Grapalat" w:eastAsia="Times New Roman" w:hAnsi="GHEA Grapalat" w:cs="Times Armenian"/>
          <w:sz w:val="20"/>
          <w:szCs w:val="24"/>
        </w:rPr>
        <w:t>գ</w:t>
      </w:r>
      <w:r w:rsidRPr="001C7E89">
        <w:rPr>
          <w:rFonts w:ascii="GHEA Grapalat" w:eastAsia="Times New Roman" w:hAnsi="GHEA Grapalat" w:cs="Sylfaen"/>
          <w:sz w:val="20"/>
          <w:szCs w:val="24"/>
        </w:rPr>
        <w:t>ործընթացին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0"/>
        </w:rPr>
        <w:t>մասնակցության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դեպքերի</w:t>
      </w:r>
      <w:r w:rsidRPr="001C7E89">
        <w:rPr>
          <w:rFonts w:ascii="GHEA Grapalat" w:eastAsia="Times New Roman" w:hAnsi="GHEA Grapalat" w:cs="Sylfaen"/>
          <w:sz w:val="20"/>
          <w:szCs w:val="20"/>
          <w:lang w:val="es-ES"/>
        </w:rPr>
        <w:t>:</w:t>
      </w:r>
    </w:p>
    <w:p w14:paraId="51A13385" w14:textId="77777777" w:rsidR="001C7E89" w:rsidRPr="001C7E89" w:rsidRDefault="001C7E89" w:rsidP="001C7E89">
      <w:pPr>
        <w:spacing w:after="0" w:line="240" w:lineRule="auto"/>
        <w:ind w:firstLine="708"/>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Կարգի</w:t>
      </w:r>
      <w:r w:rsidRPr="001C7E89">
        <w:rPr>
          <w:rFonts w:ascii="GHEA Grapalat" w:eastAsia="Times New Roman" w:hAnsi="GHEA Grapalat" w:cs="Times New Roman"/>
          <w:sz w:val="20"/>
          <w:szCs w:val="20"/>
          <w:lang w:val="es-ES"/>
        </w:rPr>
        <w:t xml:space="preserve"> 119-</w:t>
      </w:r>
      <w:r w:rsidRPr="001C7E89">
        <w:rPr>
          <w:rFonts w:ascii="GHEA Grapalat" w:eastAsia="Times New Roman" w:hAnsi="GHEA Grapalat" w:cs="Times New Roman"/>
          <w:sz w:val="20"/>
          <w:szCs w:val="20"/>
        </w:rPr>
        <w:t>րդ</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rPr>
        <w:t>կետի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lang w:val="hy-AM"/>
        </w:rPr>
        <w:t>իմաստով`</w:t>
      </w:r>
    </w:p>
    <w:p w14:paraId="3042474A" w14:textId="77777777" w:rsidR="001C7E89" w:rsidRPr="001C7E89" w:rsidRDefault="001C7E89" w:rsidP="001C7E89">
      <w:pPr>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sz w:val="20"/>
          <w:szCs w:val="20"/>
          <w:lang w:val="hy-AM"/>
        </w:rPr>
        <w:t>1</w:t>
      </w:r>
      <w:r w:rsidRPr="001C7E89">
        <w:rPr>
          <w:rFonts w:ascii="GHEA Grapalat" w:eastAsia="Times New Roman" w:hAnsi="GHEA Grapalat" w:cs="Times New Roman"/>
          <w:color w:val="000000"/>
          <w:sz w:val="20"/>
          <w:szCs w:val="20"/>
          <w:lang w:val="hy-AM"/>
        </w:rPr>
        <w:t xml:space="preserve">) </w:t>
      </w:r>
      <w:r w:rsidRPr="001C7E89">
        <w:rPr>
          <w:rFonts w:ascii="GHEA Grapalat" w:eastAsia="Times New Roman" w:hAnsi="GHEA Grapalat" w:cs="Times New Roman"/>
          <w:sz w:val="20"/>
          <w:szCs w:val="20"/>
          <w:lang w:val="hy-AM"/>
        </w:rPr>
        <w:t xml:space="preserve">ֆիզիկական </w:t>
      </w:r>
      <w:r w:rsidRPr="001C7E89">
        <w:rPr>
          <w:rFonts w:ascii="GHEA Grapalat" w:eastAsia="Times New Roman" w:hAnsi="GHEA Grapalat" w:cs="GHEA Grapalat"/>
          <w:color w:val="000000"/>
          <w:sz w:val="20"/>
          <w:szCs w:val="20"/>
          <w:lang w:val="hy-AM"/>
        </w:rPr>
        <w:t xml:space="preserve">անձինք համարվում են փոխկապակցված, </w:t>
      </w:r>
      <w:r w:rsidRPr="001C7E89">
        <w:rPr>
          <w:rFonts w:ascii="GHEA Grapalat" w:eastAsia="Times New Roman" w:hAnsi="GHEA Grapalat"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9B5B0C7" w14:textId="77777777" w:rsidR="001C7E89" w:rsidRPr="001C7E89" w:rsidRDefault="001C7E89" w:rsidP="001C7E89">
      <w:pPr>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A4BCCC3" w14:textId="77777777" w:rsidR="001C7E89" w:rsidRPr="001C7E89" w:rsidRDefault="001C7E89" w:rsidP="001C7E89">
      <w:pPr>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ա. տվյալ իրավաբանական անձի բաժնետոմսերի տաս տոկոսից ավելին տնօրինող մասնակից.</w:t>
      </w:r>
    </w:p>
    <w:p w14:paraId="58FB2217" w14:textId="77777777" w:rsidR="001C7E89" w:rsidRPr="001C7E89" w:rsidRDefault="001C7E89" w:rsidP="001C7E89">
      <w:pPr>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557B09C" w14:textId="77777777" w:rsidR="001C7E89" w:rsidRPr="001C7E89" w:rsidRDefault="001C7E89" w:rsidP="001C7E89">
      <w:pPr>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1F2BDD" w14:textId="77777777" w:rsidR="001C7E89" w:rsidRPr="001C7E89" w:rsidRDefault="001C7E89" w:rsidP="001C7E89">
      <w:pPr>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6E272EF" w14:textId="77777777" w:rsidR="001C7E89" w:rsidRPr="001C7E89" w:rsidRDefault="001C7E89" w:rsidP="001C7E89">
      <w:pPr>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sz w:val="20"/>
          <w:szCs w:val="20"/>
          <w:lang w:val="hy-AM"/>
        </w:rPr>
        <w:t xml:space="preserve">3) ֆիզիկական անձի կարգավիճակ չունեցող մասնակիցները </w:t>
      </w:r>
      <w:r w:rsidRPr="001C7E89">
        <w:rPr>
          <w:rFonts w:ascii="GHEA Grapalat" w:eastAsia="Times New Roman" w:hAnsi="GHEA Grapalat" w:cs="Times New Roman"/>
          <w:color w:val="000000"/>
          <w:sz w:val="20"/>
          <w:szCs w:val="20"/>
          <w:lang w:val="hy-AM"/>
        </w:rPr>
        <w:t xml:space="preserve">համարվում են փոխկապակցված, եթե` </w:t>
      </w:r>
    </w:p>
    <w:p w14:paraId="786016C2" w14:textId="77777777" w:rsidR="001C7E89" w:rsidRPr="001C7E89" w:rsidRDefault="001C7E89" w:rsidP="001C7E89">
      <w:pPr>
        <w:spacing w:after="0" w:line="240" w:lineRule="auto"/>
        <w:ind w:firstLine="269"/>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9561A33" w14:textId="77777777" w:rsidR="001C7E89" w:rsidRPr="001C7E89" w:rsidRDefault="001C7E89" w:rsidP="001C7E89">
      <w:pPr>
        <w:spacing w:after="0" w:line="240" w:lineRule="auto"/>
        <w:ind w:firstLine="269"/>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737C49C" w14:textId="77777777" w:rsidR="001C7E89" w:rsidRPr="001C7E89" w:rsidRDefault="001C7E89" w:rsidP="001C7E89">
      <w:pPr>
        <w:spacing w:after="0" w:line="240" w:lineRule="auto"/>
        <w:ind w:firstLine="708"/>
        <w:jc w:val="both"/>
        <w:rPr>
          <w:rFonts w:ascii="Sylfaen" w:eastAsia="Times New Roman" w:hAnsi="Sylfaen" w:cs="Times New Roman"/>
          <w:sz w:val="20"/>
          <w:szCs w:val="20"/>
          <w:lang w:val="hy-AM"/>
        </w:rPr>
      </w:pPr>
      <w:r w:rsidRPr="001C7E89">
        <w:rPr>
          <w:rFonts w:ascii="GHEA Grapalat" w:eastAsia="Times New Roman" w:hAnsi="GHEA Grapalat"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7E6359" w14:textId="77777777" w:rsidR="001C7E89" w:rsidRPr="001C7E89" w:rsidRDefault="001C7E89" w:rsidP="001C7E89">
      <w:pPr>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դ. նրանք գործել կամ գործում են համաձայնեցված՝ ելնելով ընդհանուր տնտեսական շահերից.</w:t>
      </w:r>
    </w:p>
    <w:p w14:paraId="78B61C87" w14:textId="77777777" w:rsidR="001C7E89" w:rsidRPr="001C7E89" w:rsidRDefault="001C7E89" w:rsidP="001C7E89">
      <w:pPr>
        <w:spacing w:after="0" w:line="240" w:lineRule="auto"/>
        <w:ind w:firstLine="284"/>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7D716704" w14:textId="77777777" w:rsidR="001C7E89" w:rsidRPr="001C7E89" w:rsidRDefault="001C7E89" w:rsidP="001C7E89">
      <w:pPr>
        <w:spacing w:after="0" w:line="240" w:lineRule="auto"/>
        <w:ind w:firstLine="567"/>
        <w:jc w:val="both"/>
        <w:rPr>
          <w:rFonts w:ascii="GHEA Grapalat" w:eastAsia="Times New Roman" w:hAnsi="GHEA Grapalat" w:cs="Arial"/>
          <w:sz w:val="20"/>
          <w:szCs w:val="24"/>
          <w:lang w:val="hy-AM"/>
        </w:rPr>
      </w:pPr>
      <w:r w:rsidRPr="001C7E89">
        <w:rPr>
          <w:rFonts w:ascii="GHEA Grapalat" w:eastAsia="Times New Roman" w:hAnsi="GHEA Grapalat" w:cs="Arial Armenian"/>
          <w:sz w:val="20"/>
          <w:szCs w:val="24"/>
          <w:lang w:val="hy-AM"/>
        </w:rPr>
        <w:t xml:space="preserve">2.4 </w:t>
      </w:r>
      <w:r w:rsidRPr="001C7E89">
        <w:rPr>
          <w:rFonts w:ascii="GHEA Grapalat" w:eastAsia="Times New Roman" w:hAnsi="GHEA Grapalat" w:cs="Sylfaen"/>
          <w:sz w:val="20"/>
          <w:szCs w:val="24"/>
          <w:lang w:val="hy-AM"/>
        </w:rPr>
        <w:t>Մասնակիցը</w:t>
      </w:r>
      <w:r w:rsidRPr="001C7E89">
        <w:rPr>
          <w:rFonts w:ascii="GHEA Grapalat" w:eastAsia="Times New Roman" w:hAnsi="GHEA Grapalat" w:cs="Arial"/>
          <w:sz w:val="20"/>
          <w:szCs w:val="24"/>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14:paraId="028A0DF3" w14:textId="77777777" w:rsidR="001C7E89" w:rsidRPr="001C7E89" w:rsidRDefault="001C7E89" w:rsidP="001C7E89">
      <w:pPr>
        <w:spacing w:after="0" w:line="240" w:lineRule="auto"/>
        <w:ind w:firstLine="540"/>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hy-AM"/>
        </w:rPr>
        <w:t>2.5 Սույն ընթացակարգի շրջանակում կնքվելիք պայմանագիրը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կարող</w:t>
      </w:r>
      <w:r w:rsidRPr="001C7E89">
        <w:rPr>
          <w:rFonts w:ascii="GHEA Grapalat" w:eastAsia="Times New Roman" w:hAnsi="GHEA Grapalat" w:cs="Sylfaen"/>
          <w:sz w:val="20"/>
          <w:szCs w:val="24"/>
          <w:lang w:val="af-ZA"/>
        </w:rPr>
        <w:t xml:space="preserve"> է </w:t>
      </w:r>
      <w:r w:rsidRPr="001C7E89">
        <w:rPr>
          <w:rFonts w:ascii="GHEA Grapalat" w:eastAsia="Times New Roman" w:hAnsi="GHEA Grapalat" w:cs="Sylfaen"/>
          <w:sz w:val="20"/>
          <w:szCs w:val="24"/>
          <w:lang w:val="hy-AM"/>
        </w:rPr>
        <w:t>իրականացվել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գործակալության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կնքելու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միջոցով։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Գործակալության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կողմ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հանդիսանալ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ընթացակարգին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0"/>
          <w:lang w:val="af-ZA" w:eastAsia="ru-RU"/>
        </w:rPr>
        <w:t>(</w:t>
      </w:r>
      <w:r w:rsidRPr="001C7E89">
        <w:rPr>
          <w:rFonts w:ascii="GHEA Grapalat" w:eastAsia="Times New Roman" w:hAnsi="GHEA Grapalat" w:cs="Sylfaen"/>
          <w:sz w:val="20"/>
          <w:szCs w:val="20"/>
          <w:lang w:eastAsia="ru-RU"/>
        </w:rPr>
        <w:t>միևնույն</w:t>
      </w:r>
      <w:r w:rsidRPr="001C7E89">
        <w:rPr>
          <w:rFonts w:ascii="GHEA Grapalat" w:eastAsia="Times New Roman" w:hAnsi="GHEA Grapalat" w:cs="Sylfaen"/>
          <w:sz w:val="20"/>
          <w:szCs w:val="20"/>
          <w:lang w:val="af-ZA" w:eastAsia="ru-RU"/>
        </w:rPr>
        <w:t xml:space="preserve"> </w:t>
      </w:r>
      <w:r w:rsidRPr="001C7E89">
        <w:rPr>
          <w:rFonts w:ascii="GHEA Grapalat" w:eastAsia="Times New Roman" w:hAnsi="GHEA Grapalat" w:cs="Sylfaen"/>
          <w:sz w:val="20"/>
          <w:szCs w:val="20"/>
          <w:lang w:eastAsia="ru-RU"/>
        </w:rPr>
        <w:t>չափաբաժնին</w:t>
      </w:r>
      <w:r w:rsidRPr="001C7E89">
        <w:rPr>
          <w:rFonts w:ascii="GHEA Grapalat" w:eastAsia="Times New Roman" w:hAnsi="GHEA Grapalat" w:cs="Sylfaen"/>
          <w:sz w:val="20"/>
          <w:szCs w:val="20"/>
          <w:lang w:val="af-ZA" w:eastAsia="ru-RU"/>
        </w:rPr>
        <w:t xml:space="preserve">) </w:t>
      </w:r>
      <w:r w:rsidRPr="001C7E89">
        <w:rPr>
          <w:rFonts w:ascii="GHEA Grapalat" w:eastAsia="Times New Roman" w:hAnsi="GHEA Grapalat" w:cs="Sylfaen"/>
          <w:sz w:val="20"/>
          <w:szCs w:val="24"/>
        </w:rPr>
        <w:t>մասնակցելու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նպատակով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մասնակիցը</w:t>
      </w:r>
      <w:r w:rsidRPr="001C7E89">
        <w:rPr>
          <w:rFonts w:ascii="GHEA Grapalat" w:eastAsia="Times New Roman" w:hAnsi="GHEA Grapalat" w:cs="Sylfaen"/>
          <w:sz w:val="20"/>
          <w:szCs w:val="24"/>
          <w:lang w:val="af-ZA"/>
        </w:rPr>
        <w:t xml:space="preserve">: </w:t>
      </w:r>
    </w:p>
    <w:p w14:paraId="0545E2BF" w14:textId="77777777" w:rsidR="001C7E89" w:rsidRPr="001C7E89" w:rsidRDefault="001C7E89" w:rsidP="001C7E89">
      <w:pPr>
        <w:spacing w:after="0" w:line="240" w:lineRule="auto"/>
        <w:ind w:firstLine="540"/>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 2</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af-ZA"/>
        </w:rPr>
        <w:t xml:space="preserve">6 </w:t>
      </w:r>
      <w:r w:rsidRPr="001C7E89">
        <w:rPr>
          <w:rFonts w:ascii="GHEA Grapalat" w:eastAsia="Times New Roman" w:hAnsi="GHEA Grapalat" w:cs="Sylfaen"/>
          <w:sz w:val="20"/>
          <w:szCs w:val="24"/>
          <w:lang w:val="ru-RU"/>
        </w:rPr>
        <w:t>Մասնակիցները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համատեղ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գործունեության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կարգով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կոնսորցիումով</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ru-RU"/>
        </w:rPr>
        <w:t>։</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w:t>
      </w:r>
    </w:p>
    <w:p w14:paraId="65186718" w14:textId="77777777" w:rsidR="001C7E89" w:rsidRPr="001C7E89" w:rsidRDefault="001C7E89" w:rsidP="001C7E89">
      <w:pPr>
        <w:spacing w:after="0" w:line="240" w:lineRule="auto"/>
        <w:ind w:firstLine="540"/>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1) </w:t>
      </w:r>
      <w:r w:rsidRPr="001C7E89">
        <w:rPr>
          <w:rFonts w:ascii="GHEA Grapalat" w:eastAsia="Times New Roman" w:hAnsi="GHEA Grapalat" w:cs="Sylfaen"/>
          <w:sz w:val="20"/>
          <w:szCs w:val="24"/>
          <w:lang w:val="ru-RU"/>
        </w:rPr>
        <w:t>համատեղ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գործունեության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կողմերից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որևէ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մեկը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0"/>
          <w:lang w:val="af-ZA"/>
        </w:rPr>
        <w:t>(</w:t>
      </w:r>
      <w:r w:rsidRPr="001C7E89">
        <w:rPr>
          <w:rFonts w:ascii="GHEA Grapalat" w:eastAsia="Times New Roman" w:hAnsi="GHEA Grapalat" w:cs="Sylfaen"/>
          <w:sz w:val="20"/>
          <w:szCs w:val="20"/>
        </w:rPr>
        <w:t>միևնույն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չափաբաժնին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4"/>
          <w:lang w:val="ru-RU"/>
        </w:rPr>
        <w:t>ներկայացնել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առանձին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պարբերության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չպահպանման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նիստում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մերժվում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ինչպես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համատեղ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գործունեության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կարգով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այնպես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առանձին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հայտերը</w:t>
      </w:r>
      <w:r w:rsidRPr="001C7E89">
        <w:rPr>
          <w:rFonts w:ascii="GHEA Grapalat" w:eastAsia="Times New Roman" w:hAnsi="GHEA Grapalat" w:cs="Sylfaen"/>
          <w:sz w:val="20"/>
          <w:szCs w:val="24"/>
          <w:lang w:val="af-ZA"/>
        </w:rPr>
        <w:t>.</w:t>
      </w:r>
    </w:p>
    <w:p w14:paraId="7437ECE8"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af-ZA"/>
        </w:rPr>
        <w:t>2) Մ</w:t>
      </w:r>
      <w:r w:rsidRPr="001C7E89">
        <w:rPr>
          <w:rFonts w:ascii="GHEA Grapalat" w:eastAsia="Times New Roman" w:hAnsi="GHEA Grapalat" w:cs="Sylfaen"/>
          <w:sz w:val="20"/>
          <w:szCs w:val="24"/>
          <w:lang w:val="ru-RU"/>
        </w:rPr>
        <w:t>ասնակիցները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համատեղ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համապարտ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պատասխանատվություն</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af-ZA"/>
        </w:rPr>
        <w:t>Ընդ որում,</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ru-RU"/>
        </w:rPr>
        <w:t>կոնսորցիումի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անդամի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կոնսորցիումից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դուրս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կոնսորցիումի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հետ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w:t>
      </w:r>
      <w:r w:rsidRPr="001C7E89">
        <w:rPr>
          <w:rFonts w:ascii="GHEA Grapalat" w:eastAsia="Times New Roman" w:hAnsi="GHEA Grapalat" w:cs="Sylfaen"/>
          <w:sz w:val="20"/>
          <w:szCs w:val="24"/>
          <w:lang w:val="ru-RU"/>
        </w:rPr>
        <w:t>ատվիրատուի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պայմանագիրը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միակողմանիորեն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լուծվում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կոնսորցիումի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անդամների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նկատմամբ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կիրառվում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պատասխանատվության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միջոցները</w:t>
      </w:r>
      <w:r w:rsidRPr="001C7E89">
        <w:rPr>
          <w:rFonts w:ascii="GHEA Grapalat" w:eastAsia="Times New Roman" w:hAnsi="GHEA Grapalat" w:cs="Sylfaen"/>
          <w:sz w:val="20"/>
          <w:szCs w:val="24"/>
          <w:lang w:val="hy-AM"/>
        </w:rPr>
        <w:t>:</w:t>
      </w:r>
    </w:p>
    <w:p w14:paraId="20887219" w14:textId="77777777" w:rsidR="001C7E89" w:rsidRPr="001C7E89" w:rsidRDefault="001C7E89" w:rsidP="001C7E89">
      <w:pPr>
        <w:spacing w:after="0" w:line="240" w:lineRule="auto"/>
        <w:ind w:firstLine="567"/>
        <w:jc w:val="both"/>
        <w:rPr>
          <w:rFonts w:ascii="GHEA Grapalat" w:eastAsia="Times New Roman" w:hAnsi="GHEA Grapalat" w:cs="Times New Roman"/>
          <w:b/>
          <w:sz w:val="20"/>
          <w:szCs w:val="24"/>
          <w:lang w:val="af-ZA"/>
        </w:rPr>
      </w:pPr>
    </w:p>
    <w:p w14:paraId="2D8DFFA0" w14:textId="77777777" w:rsidR="001C7E89" w:rsidRPr="001C7E89" w:rsidRDefault="001C7E89" w:rsidP="001C7E89">
      <w:pPr>
        <w:spacing w:after="0" w:line="240" w:lineRule="auto"/>
        <w:jc w:val="center"/>
        <w:rPr>
          <w:rFonts w:ascii="GHEA Grapalat" w:eastAsia="Times New Roman" w:hAnsi="GHEA Grapalat" w:cs="Arial"/>
          <w:b/>
          <w:sz w:val="20"/>
          <w:szCs w:val="24"/>
          <w:lang w:val="af-ZA"/>
        </w:rPr>
      </w:pPr>
      <w:r w:rsidRPr="001C7E89">
        <w:rPr>
          <w:rFonts w:ascii="GHEA Grapalat" w:eastAsia="Times New Roman" w:hAnsi="GHEA Grapalat" w:cs="Times New Roman"/>
          <w:b/>
          <w:sz w:val="20"/>
          <w:szCs w:val="24"/>
          <w:lang w:val="af-ZA"/>
        </w:rPr>
        <w:t xml:space="preserve">3.  </w:t>
      </w:r>
      <w:proofErr w:type="gramStart"/>
      <w:r w:rsidRPr="001C7E89">
        <w:rPr>
          <w:rFonts w:ascii="GHEA Grapalat" w:eastAsia="Times New Roman" w:hAnsi="GHEA Grapalat" w:cs="Sylfaen"/>
          <w:b/>
          <w:sz w:val="20"/>
          <w:szCs w:val="24"/>
        </w:rPr>
        <w:t>ՀՐԱՎԵՐԻ</w:t>
      </w:r>
      <w:r w:rsidRPr="001C7E89">
        <w:rPr>
          <w:rFonts w:ascii="GHEA Grapalat" w:eastAsia="Times New Roman" w:hAnsi="GHEA Grapalat" w:cs="Arial"/>
          <w:b/>
          <w:sz w:val="20"/>
          <w:szCs w:val="24"/>
          <w:lang w:val="af-ZA"/>
        </w:rPr>
        <w:t xml:space="preserve">  </w:t>
      </w:r>
      <w:r w:rsidRPr="001C7E89">
        <w:rPr>
          <w:rFonts w:ascii="GHEA Grapalat" w:eastAsia="Times New Roman" w:hAnsi="GHEA Grapalat" w:cs="Sylfaen"/>
          <w:b/>
          <w:sz w:val="20"/>
          <w:szCs w:val="24"/>
        </w:rPr>
        <w:t>ՊԱՐԶԱԲԱՆՈՒՄԸ</w:t>
      </w:r>
      <w:proofErr w:type="gramEnd"/>
      <w:r w:rsidRPr="001C7E89">
        <w:rPr>
          <w:rFonts w:ascii="GHEA Grapalat" w:eastAsia="Times New Roman" w:hAnsi="GHEA Grapalat" w:cs="Arial"/>
          <w:b/>
          <w:sz w:val="20"/>
          <w:szCs w:val="24"/>
          <w:lang w:val="af-ZA"/>
        </w:rPr>
        <w:t xml:space="preserve">  </w:t>
      </w:r>
      <w:r w:rsidRPr="001C7E89">
        <w:rPr>
          <w:rFonts w:ascii="GHEA Grapalat" w:eastAsia="Times New Roman" w:hAnsi="GHEA Grapalat" w:cs="Arial"/>
          <w:b/>
          <w:sz w:val="20"/>
          <w:szCs w:val="24"/>
        </w:rPr>
        <w:t>ԵՎ</w:t>
      </w:r>
      <w:r w:rsidRPr="001C7E89">
        <w:rPr>
          <w:rFonts w:ascii="GHEA Grapalat" w:eastAsia="Times New Roman" w:hAnsi="GHEA Grapalat" w:cs="Arial"/>
          <w:b/>
          <w:sz w:val="20"/>
          <w:szCs w:val="24"/>
          <w:lang w:val="af-ZA"/>
        </w:rPr>
        <w:t xml:space="preserve"> </w:t>
      </w:r>
      <w:r w:rsidRPr="001C7E89">
        <w:rPr>
          <w:rFonts w:ascii="GHEA Grapalat" w:eastAsia="Times New Roman" w:hAnsi="GHEA Grapalat" w:cs="Sylfaen"/>
          <w:b/>
          <w:sz w:val="20"/>
          <w:szCs w:val="24"/>
        </w:rPr>
        <w:t>ՀՐԱՎԵՐՈՒՄ</w:t>
      </w:r>
      <w:r w:rsidRPr="001C7E89">
        <w:rPr>
          <w:rFonts w:ascii="GHEA Grapalat" w:eastAsia="Times New Roman" w:hAnsi="GHEA Grapalat" w:cs="Arial"/>
          <w:b/>
          <w:sz w:val="20"/>
          <w:szCs w:val="24"/>
          <w:lang w:val="af-ZA"/>
        </w:rPr>
        <w:t xml:space="preserve"> </w:t>
      </w:r>
      <w:r w:rsidRPr="001C7E89">
        <w:rPr>
          <w:rFonts w:ascii="GHEA Grapalat" w:eastAsia="Times New Roman" w:hAnsi="GHEA Grapalat" w:cs="Sylfaen"/>
          <w:b/>
          <w:sz w:val="20"/>
          <w:szCs w:val="24"/>
        </w:rPr>
        <w:t>ՓՈՓՈԽՈՒԹՅՈՒՆ</w:t>
      </w:r>
      <w:r w:rsidRPr="001C7E89">
        <w:rPr>
          <w:rFonts w:ascii="GHEA Grapalat" w:eastAsia="Times New Roman" w:hAnsi="GHEA Grapalat" w:cs="Arial"/>
          <w:b/>
          <w:sz w:val="20"/>
          <w:szCs w:val="24"/>
          <w:lang w:val="af-ZA"/>
        </w:rPr>
        <w:t xml:space="preserve"> </w:t>
      </w:r>
      <w:r w:rsidRPr="001C7E89">
        <w:rPr>
          <w:rFonts w:ascii="GHEA Grapalat" w:eastAsia="Times New Roman" w:hAnsi="GHEA Grapalat" w:cs="Sylfaen"/>
          <w:b/>
          <w:sz w:val="20"/>
          <w:szCs w:val="24"/>
        </w:rPr>
        <w:t>ԿԱՏԱՐԵԼՈՒ</w:t>
      </w:r>
      <w:r w:rsidRPr="001C7E89">
        <w:rPr>
          <w:rFonts w:ascii="GHEA Grapalat" w:eastAsia="Times New Roman" w:hAnsi="GHEA Grapalat" w:cs="Arial"/>
          <w:b/>
          <w:sz w:val="20"/>
          <w:szCs w:val="24"/>
          <w:lang w:val="af-ZA"/>
        </w:rPr>
        <w:t xml:space="preserve"> </w:t>
      </w:r>
      <w:r w:rsidRPr="001C7E89">
        <w:rPr>
          <w:rFonts w:ascii="GHEA Grapalat" w:eastAsia="Times New Roman" w:hAnsi="GHEA Grapalat" w:cs="Sylfaen"/>
          <w:b/>
          <w:sz w:val="20"/>
          <w:szCs w:val="24"/>
        </w:rPr>
        <w:t>ԿԱՐԳԸ</w:t>
      </w:r>
      <w:r w:rsidRPr="001C7E89">
        <w:rPr>
          <w:rFonts w:ascii="GHEA Grapalat" w:eastAsia="Times New Roman" w:hAnsi="GHEA Grapalat" w:cs="Arial"/>
          <w:b/>
          <w:sz w:val="20"/>
          <w:szCs w:val="24"/>
          <w:lang w:val="af-ZA"/>
        </w:rPr>
        <w:t xml:space="preserve"> </w:t>
      </w:r>
    </w:p>
    <w:p w14:paraId="3B946F19"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af-ZA"/>
        </w:rPr>
      </w:pPr>
    </w:p>
    <w:p w14:paraId="4876E0FB"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af-ZA"/>
        </w:rPr>
      </w:pPr>
      <w:r w:rsidRPr="001C7E89">
        <w:rPr>
          <w:rFonts w:ascii="GHEA Grapalat" w:eastAsia="Times New Roman" w:hAnsi="GHEA Grapalat" w:cs="Times New Roman"/>
          <w:sz w:val="20"/>
          <w:szCs w:val="24"/>
          <w:lang w:val="af-ZA"/>
        </w:rPr>
        <w:t xml:space="preserve">3.1 </w:t>
      </w:r>
      <w:r w:rsidRPr="001C7E89">
        <w:rPr>
          <w:rFonts w:ascii="GHEA Grapalat" w:eastAsia="Times New Roman" w:hAnsi="GHEA Grapalat" w:cs="Sylfaen"/>
          <w:sz w:val="20"/>
          <w:szCs w:val="24"/>
        </w:rPr>
        <w:t>Օրենքի</w:t>
      </w:r>
      <w:r w:rsidRPr="001C7E89">
        <w:rPr>
          <w:rFonts w:ascii="GHEA Grapalat" w:eastAsia="Times New Roman" w:hAnsi="GHEA Grapalat" w:cs="Arial"/>
          <w:sz w:val="20"/>
          <w:szCs w:val="24"/>
          <w:lang w:val="af-ZA"/>
        </w:rPr>
        <w:t xml:space="preserve"> 29-</w:t>
      </w:r>
      <w:r w:rsidRPr="001C7E89">
        <w:rPr>
          <w:rFonts w:ascii="GHEA Grapalat" w:eastAsia="Times New Roman" w:hAnsi="GHEA Grapalat" w:cs="Sylfaen"/>
          <w:sz w:val="20"/>
          <w:szCs w:val="24"/>
        </w:rPr>
        <w:t>րդ</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հոդվածի</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համաձայն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Arial"/>
          <w:sz w:val="20"/>
          <w:szCs w:val="24"/>
        </w:rPr>
        <w:t>մ</w:t>
      </w:r>
      <w:r w:rsidRPr="001C7E89">
        <w:rPr>
          <w:rFonts w:ascii="GHEA Grapalat" w:eastAsia="Times New Roman" w:hAnsi="GHEA Grapalat" w:cs="Sylfaen"/>
          <w:sz w:val="20"/>
          <w:szCs w:val="24"/>
        </w:rPr>
        <w:t>ասնակիցն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իրավունք</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ունի</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պատվիրատուից</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պահանջել</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հրավերի</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պարզաբանում</w:t>
      </w:r>
      <w:r w:rsidRPr="001C7E89">
        <w:rPr>
          <w:rFonts w:ascii="GHEA Grapalat" w:eastAsia="Times New Roman" w:hAnsi="GHEA Grapalat" w:cs="Tahoma"/>
          <w:sz w:val="20"/>
          <w:szCs w:val="24"/>
        </w:rPr>
        <w:t>։</w:t>
      </w:r>
    </w:p>
    <w:p w14:paraId="13A1E14A" w14:textId="77777777" w:rsidR="001C7E89" w:rsidRPr="001C7E89" w:rsidRDefault="001C7E89" w:rsidP="001C7E89">
      <w:pPr>
        <w:autoSpaceDE w:val="0"/>
        <w:autoSpaceDN w:val="0"/>
        <w:adjustRightInd w:val="0"/>
        <w:spacing w:after="0" w:line="240" w:lineRule="auto"/>
        <w:ind w:firstLine="567"/>
        <w:jc w:val="both"/>
        <w:rPr>
          <w:rFonts w:ascii="GHEA Grapalat" w:eastAsia="Times New Roman" w:hAnsi="GHEA Grapalat" w:cs="Tahoma"/>
          <w:sz w:val="20"/>
          <w:szCs w:val="24"/>
          <w:lang w:val="af-ZA"/>
        </w:rPr>
      </w:pPr>
      <w:r w:rsidRPr="001C7E89">
        <w:rPr>
          <w:rFonts w:ascii="GHEA Grapalat" w:eastAsia="Times New Roman" w:hAnsi="GHEA Grapalat" w:cs="Sylfaen"/>
          <w:sz w:val="20"/>
          <w:szCs w:val="24"/>
        </w:rPr>
        <w:t>Մասնակիցն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իրավունք</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ունի</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հայտերի</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ներկայացման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վերջնաժամկետը</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լրանալուց</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առնվազն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հինգ</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օրացուցային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օր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առաջ</w:t>
      </w:r>
      <w:r w:rsidRPr="001C7E89">
        <w:rPr>
          <w:rFonts w:ascii="GHEA Grapalat" w:eastAsia="Times New Roman" w:hAnsi="GHEA Grapalat" w:cs="Arial"/>
          <w:sz w:val="20"/>
          <w:szCs w:val="24"/>
          <w:lang w:val="af-ZA"/>
        </w:rPr>
        <w:t xml:space="preserve"> գրավոր </w:t>
      </w:r>
      <w:r w:rsidRPr="001C7E89">
        <w:rPr>
          <w:rFonts w:ascii="GHEA Grapalat" w:eastAsia="Times New Roman" w:hAnsi="GHEA Grapalat" w:cs="Sylfaen"/>
          <w:sz w:val="20"/>
          <w:szCs w:val="24"/>
        </w:rPr>
        <w:t>հանձնաժողովից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պահանջելու</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հրավերի</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պարզաբանում</w:t>
      </w:r>
      <w:r w:rsidRPr="001C7E89">
        <w:rPr>
          <w:rFonts w:ascii="GHEA Grapalat" w:eastAsia="Times New Roman" w:hAnsi="GHEA Grapalat" w:cs="Tahoma"/>
          <w:sz w:val="20"/>
          <w:szCs w:val="24"/>
        </w:rPr>
        <w:t>։</w:t>
      </w: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Times New Roman"/>
          <w:sz w:val="20"/>
          <w:szCs w:val="24"/>
        </w:rPr>
        <w:t>Հանձնաժողովը</w:t>
      </w:r>
      <w:r w:rsidRPr="001C7E89">
        <w:rPr>
          <w:rFonts w:ascii="GHEA Grapalat" w:eastAsia="Times New Roman" w:hAnsi="GHEA Grapalat" w:cs="Times New Roman"/>
          <w:sz w:val="20"/>
          <w:szCs w:val="24"/>
          <w:lang w:val="af-ZA"/>
        </w:rPr>
        <w:t xml:space="preserve"> </w:t>
      </w:r>
      <w:r w:rsidRPr="001C7E89">
        <w:rPr>
          <w:rFonts w:ascii="GHEA Grapalat" w:eastAsia="Times New Roman" w:hAnsi="GHEA Grapalat" w:cs="Sylfaen"/>
          <w:sz w:val="20"/>
          <w:szCs w:val="24"/>
        </w:rPr>
        <w:t>հարցումը</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կատարած</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Arial"/>
          <w:sz w:val="20"/>
          <w:szCs w:val="24"/>
        </w:rPr>
        <w:t>մ</w:t>
      </w:r>
      <w:r w:rsidRPr="001C7E89">
        <w:rPr>
          <w:rFonts w:ascii="GHEA Grapalat" w:eastAsia="Times New Roman" w:hAnsi="GHEA Grapalat" w:cs="Sylfaen"/>
          <w:sz w:val="20"/>
          <w:szCs w:val="24"/>
        </w:rPr>
        <w:t>ասնակցին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պարզաբանումը</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տրամադրում</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գրավոր</w:t>
      </w:r>
      <w:r w:rsidRPr="001C7E89" w:rsidDel="00197D76">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հարցումը</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ստանալու</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օրվան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հաջորդող</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երկու</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օրացուցային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օրվա</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ընթացքում</w:t>
      </w:r>
      <w:r w:rsidRPr="001C7E89">
        <w:rPr>
          <w:rFonts w:ascii="GHEA Grapalat" w:eastAsia="Times New Roman" w:hAnsi="GHEA Grapalat" w:cs="Tahoma"/>
          <w:sz w:val="20"/>
          <w:szCs w:val="24"/>
        </w:rPr>
        <w:t>։</w:t>
      </w:r>
    </w:p>
    <w:p w14:paraId="444CA122" w14:textId="77777777" w:rsidR="001C7E89" w:rsidRPr="001C7E89" w:rsidRDefault="001C7E89" w:rsidP="001C7E89">
      <w:pPr>
        <w:autoSpaceDE w:val="0"/>
        <w:autoSpaceDN w:val="0"/>
        <w:adjustRightInd w:val="0"/>
        <w:spacing w:after="0" w:line="240" w:lineRule="auto"/>
        <w:ind w:firstLine="567"/>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4"/>
          <w:lang w:val="af-ZA"/>
        </w:rPr>
        <w:t xml:space="preserve">3.2 </w:t>
      </w:r>
      <w:r w:rsidRPr="001C7E89">
        <w:rPr>
          <w:rFonts w:ascii="GHEA Grapalat" w:eastAsia="Times New Roman" w:hAnsi="GHEA Grapalat" w:cs="Sylfaen"/>
          <w:sz w:val="20"/>
          <w:szCs w:val="24"/>
        </w:rPr>
        <w:t>Հարցման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պարզաբանումների</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բովանդակության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մասին</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հայտարարությունը</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Arial"/>
          <w:sz w:val="20"/>
          <w:szCs w:val="24"/>
        </w:rPr>
        <w:t>պարզաբանումը</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Arial"/>
          <w:sz w:val="20"/>
          <w:szCs w:val="24"/>
        </w:rPr>
        <w:t>տրամադրելու</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Arial"/>
          <w:sz w:val="20"/>
          <w:szCs w:val="24"/>
        </w:rPr>
        <w:t>օրը</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հրապարակվում</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lang w:val="af-ZA"/>
        </w:rPr>
        <w:t xml:space="preserve">www.procurement.am </w:t>
      </w:r>
      <w:r w:rsidRPr="001C7E89">
        <w:rPr>
          <w:rFonts w:ascii="GHEA Grapalat" w:eastAsia="Times New Roman" w:hAnsi="GHEA Grapalat" w:cs="Sylfaen"/>
          <w:sz w:val="20"/>
          <w:szCs w:val="24"/>
          <w:lang w:val="ru-RU"/>
        </w:rPr>
        <w:t>հասցեով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գործող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տեղեկագր</w:t>
      </w:r>
      <w:r w:rsidRPr="001C7E89">
        <w:rPr>
          <w:rFonts w:ascii="GHEA Grapalat" w:eastAsia="Times New Roman" w:hAnsi="GHEA Grapalat" w:cs="Sylfaen"/>
          <w:sz w:val="20"/>
          <w:szCs w:val="24"/>
        </w:rPr>
        <w:t>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այսուհետ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տեղեկագիր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Times New Roman"/>
          <w:sz w:val="24"/>
          <w:szCs w:val="24"/>
          <w:lang w:val="af-ZA"/>
        </w:rPr>
        <w:t>«</w:t>
      </w:r>
      <w:r w:rsidRPr="001C7E89">
        <w:rPr>
          <w:rFonts w:ascii="GHEA Grapalat" w:eastAsia="Times New Roman" w:hAnsi="GHEA Grapalat" w:cs="Sylfaen"/>
          <w:sz w:val="20"/>
          <w:szCs w:val="24"/>
        </w:rPr>
        <w:t>Գնումների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հայտարարություններ</w:t>
      </w:r>
      <w:r w:rsidRPr="001C7E89">
        <w:rPr>
          <w:rFonts w:ascii="GHEA Grapalat" w:eastAsia="Times New Roman" w:hAnsi="GHEA Grapalat" w:cs="Times New Roman"/>
          <w:sz w:val="24"/>
          <w:szCs w:val="24"/>
          <w:lang w:val="af-ZA"/>
        </w:rPr>
        <w:t>»</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բաժնի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Times New Roman"/>
          <w:sz w:val="24"/>
          <w:szCs w:val="24"/>
          <w:lang w:val="af-ZA"/>
        </w:rPr>
        <w:t>«</w:t>
      </w:r>
      <w:r w:rsidRPr="001C7E89">
        <w:rPr>
          <w:rFonts w:ascii="GHEA Grapalat" w:eastAsia="Times New Roman" w:hAnsi="GHEA Grapalat" w:cs="Sylfaen"/>
          <w:sz w:val="20"/>
          <w:szCs w:val="24"/>
        </w:rPr>
        <w:t>Հրավերների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պարզաբանումների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վերաբերյալ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հայտարարություններ</w:t>
      </w:r>
      <w:r w:rsidRPr="001C7E89">
        <w:rPr>
          <w:rFonts w:ascii="GHEA Grapalat" w:eastAsia="Times New Roman" w:hAnsi="GHEA Grapalat" w:cs="Times New Roman"/>
          <w:sz w:val="24"/>
          <w:szCs w:val="24"/>
          <w:lang w:val="af-ZA"/>
        </w:rPr>
        <w:t>»</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ենթաբաբաժնում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առանց</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նշելու</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հարցումը</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կատարած</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Arial"/>
          <w:sz w:val="20"/>
          <w:szCs w:val="24"/>
        </w:rPr>
        <w:t>մ</w:t>
      </w:r>
      <w:r w:rsidRPr="001C7E89">
        <w:rPr>
          <w:rFonts w:ascii="GHEA Grapalat" w:eastAsia="Times New Roman" w:hAnsi="GHEA Grapalat" w:cs="Sylfaen"/>
          <w:sz w:val="20"/>
          <w:szCs w:val="24"/>
        </w:rPr>
        <w:t>ասնակցի</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Sylfaen"/>
          <w:sz w:val="20"/>
          <w:szCs w:val="24"/>
        </w:rPr>
        <w:t>տվյալները</w:t>
      </w:r>
      <w:r w:rsidRPr="001C7E89">
        <w:rPr>
          <w:rFonts w:ascii="GHEA Grapalat" w:eastAsia="Times New Roman" w:hAnsi="GHEA Grapalat" w:cs="Tahoma"/>
          <w:sz w:val="20"/>
          <w:szCs w:val="24"/>
        </w:rPr>
        <w:t>։</w:t>
      </w:r>
      <w:r w:rsidRPr="001C7E89">
        <w:rPr>
          <w:rFonts w:ascii="GHEA Grapalat" w:eastAsia="Times New Roman" w:hAnsi="GHEA Grapalat" w:cs="Tahoma"/>
          <w:sz w:val="20"/>
          <w:szCs w:val="24"/>
          <w:lang w:val="af-ZA"/>
        </w:rPr>
        <w:t xml:space="preserve"> </w:t>
      </w:r>
    </w:p>
    <w:p w14:paraId="4ACE799B" w14:textId="77777777" w:rsidR="001C7E89" w:rsidRPr="001C7E89" w:rsidRDefault="001C7E89" w:rsidP="001C7E89">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1C7E89">
        <w:rPr>
          <w:rFonts w:ascii="GHEA Grapalat" w:eastAsia="Times New Roman" w:hAnsi="GHEA Grapalat" w:cs="Arial Unicode"/>
          <w:sz w:val="20"/>
          <w:szCs w:val="24"/>
          <w:lang w:val="af-ZA"/>
        </w:rPr>
        <w:t xml:space="preserve">3.3 </w:t>
      </w:r>
      <w:r w:rsidRPr="001C7E89">
        <w:rPr>
          <w:rFonts w:ascii="GHEA Grapalat" w:eastAsia="Times New Roman" w:hAnsi="GHEA Grapalat" w:cs="Sylfaen"/>
          <w:sz w:val="20"/>
          <w:szCs w:val="24"/>
          <w:lang w:val="ru-RU"/>
        </w:rPr>
        <w:t>Պարզաբանում</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չի</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տրամադրվում</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հարցումը</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կատարվել</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rPr>
        <w:t>բաժն</w:t>
      </w:r>
      <w:r w:rsidRPr="001C7E89">
        <w:rPr>
          <w:rFonts w:ascii="GHEA Grapalat" w:eastAsia="Times New Roman" w:hAnsi="GHEA Grapalat" w:cs="Sylfaen"/>
          <w:sz w:val="20"/>
          <w:szCs w:val="24"/>
          <w:lang w:val="ru-RU"/>
        </w:rPr>
        <w:t>ով</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սահմանված</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ժամկետի</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խախտմամբ</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ինչպես</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նաև</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հարցումը</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դուրս</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Arial Unicode"/>
          <w:sz w:val="20"/>
          <w:szCs w:val="24"/>
        </w:rPr>
        <w:t>սույն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բովանդակության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շրջանակից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հարցումը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վերաբերում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վերջինիս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առաջարկվելիք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ապրանքների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տեխնիկական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բնութագրերի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տեխնիկական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բնութագրերին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համարժեքության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w:t>
      </w:r>
      <w:r w:rsidRPr="001C7E89">
        <w:rPr>
          <w:rFonts w:ascii="GHEA Grapalat" w:eastAsia="Times New Roman" w:hAnsi="GHEA Grapalat" w:cs="Sylfaen"/>
          <w:sz w:val="20"/>
          <w:szCs w:val="24"/>
          <w:lang w:val="af-ZA"/>
        </w:rPr>
        <w:softHyphen/>
      </w:r>
      <w:r w:rsidRPr="001C7E89">
        <w:rPr>
          <w:rFonts w:ascii="GHEA Grapalat" w:eastAsia="Times New Roman" w:hAnsi="GHEA Grapalat" w:cs="Sylfaen"/>
          <w:sz w:val="20"/>
          <w:szCs w:val="24"/>
          <w:lang w:val="ru-RU"/>
        </w:rPr>
        <w:t>պատասխանությանը</w:t>
      </w:r>
      <w:r w:rsidRPr="001C7E89">
        <w:rPr>
          <w:rFonts w:ascii="GHEA Grapalat" w:eastAsia="Times New Roman" w:hAnsi="GHEA Grapalat" w:cs="Tahoma"/>
          <w:sz w:val="20"/>
          <w:szCs w:val="24"/>
        </w:rPr>
        <w:t>։</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Times New Roman"/>
          <w:sz w:val="20"/>
          <w:szCs w:val="20"/>
        </w:rPr>
        <w:t>Ընդ</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որում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մասնակիցը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գրավոր</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ծանուցվում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է</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պարզաբանում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չտրամադրելու</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հիմքերի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մասին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հարցումը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ստանալու</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օրվան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հաջորդող</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երկու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օրացուցային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օրվա</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ընթացքում</w:t>
      </w:r>
      <w:r w:rsidRPr="001C7E89">
        <w:rPr>
          <w:rFonts w:ascii="GHEA Grapalat" w:eastAsia="Times New Roman" w:hAnsi="GHEA Grapalat" w:cs="Times New Roman"/>
          <w:sz w:val="20"/>
          <w:szCs w:val="20"/>
          <w:lang w:val="af-ZA"/>
        </w:rPr>
        <w:t>:</w:t>
      </w:r>
    </w:p>
    <w:p w14:paraId="6E1C0A7E" w14:textId="77777777" w:rsidR="001C7E89" w:rsidRPr="001C7E89" w:rsidRDefault="001C7E89" w:rsidP="001C7E89">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1C7E89">
        <w:rPr>
          <w:rFonts w:ascii="GHEA Grapalat" w:eastAsia="Times New Roman" w:hAnsi="GHEA Grapalat" w:cs="Arial Unicode"/>
          <w:sz w:val="20"/>
          <w:szCs w:val="24"/>
          <w:lang w:val="af-ZA"/>
        </w:rPr>
        <w:t xml:space="preserve">3.4 </w:t>
      </w:r>
      <w:r w:rsidRPr="001C7E89">
        <w:rPr>
          <w:rFonts w:ascii="GHEA Grapalat" w:eastAsia="Times New Roman" w:hAnsi="GHEA Grapalat" w:cs="Sylfaen"/>
          <w:sz w:val="20"/>
          <w:szCs w:val="24"/>
          <w:lang w:val="ru-RU"/>
        </w:rPr>
        <w:t>Հայտերի</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ներկայացման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վերջնաժամկետը</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լրանալուց</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առնվազն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հինգ</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օրացուցային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օր</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առաջ</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հրավերում</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կատարվել</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փոփոխություններ</w:t>
      </w:r>
      <w:r w:rsidRPr="001C7E89">
        <w:rPr>
          <w:rFonts w:ascii="GHEA Grapalat" w:eastAsia="Times New Roman" w:hAnsi="GHEA Grapalat" w:cs="Tahoma"/>
          <w:sz w:val="20"/>
          <w:szCs w:val="24"/>
        </w:rPr>
        <w:t>։</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rPr>
        <w:t>Փ</w:t>
      </w:r>
      <w:r w:rsidRPr="001C7E89">
        <w:rPr>
          <w:rFonts w:ascii="GHEA Grapalat" w:eastAsia="Times New Roman" w:hAnsi="GHEA Grapalat" w:cs="Sylfaen"/>
          <w:sz w:val="20"/>
          <w:szCs w:val="24"/>
          <w:lang w:val="ru-RU"/>
        </w:rPr>
        <w:t>ոփոխություն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կատարելու</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օրվան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հաջորդող</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երեք</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օրացուցային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օրվա</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ընթացքում</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փոփոխություն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կատարելու</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դրանք</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տրամադրելու</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պայմանների</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մասին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հայտարարություն</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հրապարակվում</w:t>
      </w:r>
      <w:r w:rsidRPr="001C7E89">
        <w:rPr>
          <w:rFonts w:ascii="GHEA Grapalat" w:eastAsia="Times New Roman" w:hAnsi="GHEA Grapalat" w:cs="Arial Unicode"/>
          <w:sz w:val="20"/>
          <w:szCs w:val="24"/>
          <w:lang w:val="af-ZA"/>
        </w:rPr>
        <w:t xml:space="preserve"> </w:t>
      </w:r>
      <w:r w:rsidRPr="001C7E89">
        <w:rPr>
          <w:rFonts w:ascii="GHEA Grapalat" w:eastAsia="Times New Roman" w:hAnsi="GHEA Grapalat" w:cs="Sylfaen"/>
          <w:sz w:val="20"/>
          <w:szCs w:val="24"/>
          <w:lang w:val="ru-RU"/>
        </w:rPr>
        <w:t>տեղեկագրում</w:t>
      </w:r>
      <w:r w:rsidRPr="001C7E89">
        <w:rPr>
          <w:rFonts w:ascii="GHEA Grapalat" w:eastAsia="Times New Roman" w:hAnsi="GHEA Grapalat" w:cs="Tahoma"/>
          <w:sz w:val="20"/>
          <w:szCs w:val="24"/>
        </w:rPr>
        <w:t>։</w:t>
      </w:r>
      <w:r w:rsidRPr="001C7E89">
        <w:rPr>
          <w:rFonts w:ascii="GHEA Grapalat" w:eastAsia="Times New Roman" w:hAnsi="GHEA Grapalat" w:cs="Arial Unicode"/>
          <w:sz w:val="20"/>
          <w:szCs w:val="24"/>
          <w:lang w:val="af-ZA"/>
        </w:rPr>
        <w:t xml:space="preserve"> </w:t>
      </w:r>
    </w:p>
    <w:p w14:paraId="44CB8626" w14:textId="77777777" w:rsidR="001C7E89" w:rsidRPr="001C7E89" w:rsidRDefault="001C7E89" w:rsidP="001C7E89">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1C7E89">
        <w:rPr>
          <w:rFonts w:ascii="GHEA Grapalat" w:eastAsia="Times New Roman" w:hAnsi="GHEA Grapalat" w:cs="Sylfaen"/>
          <w:sz w:val="20"/>
          <w:szCs w:val="24"/>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4EE63BBE" w14:textId="77777777" w:rsidR="001C7E89" w:rsidRPr="001C7E89" w:rsidRDefault="001C7E89" w:rsidP="001C7E89">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1C7E89">
        <w:rPr>
          <w:rFonts w:ascii="GHEA Grapalat" w:eastAsia="Times New Roman" w:hAnsi="GHEA Grapalat" w:cs="Arial Unicode"/>
          <w:sz w:val="20"/>
          <w:szCs w:val="24"/>
          <w:lang w:val="hy-AM"/>
        </w:rPr>
        <w:t xml:space="preserve">3.6 </w:t>
      </w:r>
      <w:r w:rsidRPr="001C7E89">
        <w:rPr>
          <w:rFonts w:ascii="GHEA Grapalat" w:eastAsia="Times New Roman" w:hAnsi="GHEA Grapalat" w:cs="Sylfaen"/>
          <w:sz w:val="20"/>
          <w:szCs w:val="24"/>
          <w:lang w:val="hy-AM"/>
        </w:rPr>
        <w:t>Հրավերում</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փոփոխություններ</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կատարվելու</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դեպքում</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հայտերը</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ներկայացնելու</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վերջնաժամկետը</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հաշվվում</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այդ</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փոփոխությունների</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մասին</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տեղեկագրում</w:t>
      </w:r>
      <w:r w:rsidRPr="001C7E89">
        <w:rPr>
          <w:rFonts w:ascii="GHEA Grapalat" w:eastAsia="Times New Roman" w:hAnsi="GHEA Grapalat" w:cs="Arial"/>
          <w:sz w:val="20"/>
          <w:szCs w:val="24"/>
          <w:lang w:val="hy-AM"/>
        </w:rPr>
        <w:t xml:space="preserve"> </w:t>
      </w:r>
      <w:r w:rsidRPr="001C7E89">
        <w:rPr>
          <w:rFonts w:ascii="GHEA Grapalat" w:eastAsia="Times New Roman" w:hAnsi="GHEA Grapalat" w:cs="Sylfaen"/>
          <w:sz w:val="20"/>
          <w:szCs w:val="24"/>
          <w:lang w:val="hy-AM"/>
        </w:rPr>
        <w:t>հայտարարության</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հրապարակման</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օրվանից</w:t>
      </w:r>
      <w:r w:rsidRPr="001C7E89">
        <w:rPr>
          <w:rFonts w:ascii="GHEA Grapalat" w:eastAsia="Times New Roman" w:hAnsi="GHEA Grapalat" w:cs="Tahoma"/>
          <w:sz w:val="20"/>
          <w:szCs w:val="24"/>
          <w:lang w:val="hy-AM"/>
        </w:rPr>
        <w:t>։</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Այդ</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դեպքում</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մասնակիցները</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պարտավոր</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են</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երկարաձգել</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իրենց</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ներկայացրած</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հայտի</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ապահովման</w:t>
      </w:r>
      <w:r w:rsidRPr="001C7E89">
        <w:rPr>
          <w:rFonts w:ascii="GHEA Grapalat" w:eastAsia="Times New Roman" w:hAnsi="GHEA Grapalat" w:cs="Arial Unicode"/>
          <w:sz w:val="20"/>
          <w:szCs w:val="24"/>
          <w:lang w:val="hy-AM"/>
        </w:rPr>
        <w:t xml:space="preserve"> վավերականության </w:t>
      </w:r>
      <w:r w:rsidRPr="001C7E89">
        <w:rPr>
          <w:rFonts w:ascii="GHEA Grapalat" w:eastAsia="Times New Roman" w:hAnsi="GHEA Grapalat" w:cs="Sylfaen"/>
          <w:sz w:val="20"/>
          <w:szCs w:val="24"/>
          <w:lang w:val="hy-AM"/>
        </w:rPr>
        <w:t>ժամկետը</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ներկայացնել</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հայտի</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նոր</w:t>
      </w:r>
      <w:r w:rsidRPr="001C7E89">
        <w:rPr>
          <w:rFonts w:ascii="GHEA Grapalat" w:eastAsia="Times New Roman" w:hAnsi="GHEA Grapalat" w:cs="Arial Unicode"/>
          <w:sz w:val="20"/>
          <w:szCs w:val="24"/>
          <w:lang w:val="hy-AM"/>
        </w:rPr>
        <w:t xml:space="preserve"> </w:t>
      </w:r>
      <w:r w:rsidRPr="001C7E89">
        <w:rPr>
          <w:rFonts w:ascii="GHEA Grapalat" w:eastAsia="Times New Roman" w:hAnsi="GHEA Grapalat" w:cs="Sylfaen"/>
          <w:sz w:val="20"/>
          <w:szCs w:val="24"/>
          <w:lang w:val="hy-AM"/>
        </w:rPr>
        <w:t>ապահովում:</w:t>
      </w:r>
    </w:p>
    <w:p w14:paraId="718EBCFD"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hy-AM"/>
        </w:rPr>
      </w:pPr>
    </w:p>
    <w:p w14:paraId="0BF5355E" w14:textId="77777777" w:rsidR="001C7E89" w:rsidRPr="001C7E89" w:rsidRDefault="001C7E89" w:rsidP="001C7E89">
      <w:pPr>
        <w:spacing w:after="0" w:line="240" w:lineRule="auto"/>
        <w:jc w:val="center"/>
        <w:rPr>
          <w:rFonts w:ascii="GHEA Grapalat" w:eastAsia="Times New Roman" w:hAnsi="GHEA Grapalat" w:cs="Arial"/>
          <w:b/>
          <w:sz w:val="20"/>
          <w:szCs w:val="24"/>
          <w:lang w:val="hy-AM"/>
        </w:rPr>
      </w:pPr>
      <w:r w:rsidRPr="001C7E89">
        <w:rPr>
          <w:rFonts w:ascii="GHEA Grapalat" w:eastAsia="Times New Roman" w:hAnsi="GHEA Grapalat" w:cs="Times New Roman"/>
          <w:b/>
          <w:sz w:val="20"/>
          <w:szCs w:val="24"/>
          <w:lang w:val="hy-AM"/>
        </w:rPr>
        <w:t xml:space="preserve">4.  </w:t>
      </w:r>
      <w:r w:rsidRPr="001C7E89">
        <w:rPr>
          <w:rFonts w:ascii="GHEA Grapalat" w:eastAsia="Times New Roman" w:hAnsi="GHEA Grapalat" w:cs="Sylfaen"/>
          <w:b/>
          <w:sz w:val="20"/>
          <w:szCs w:val="24"/>
          <w:lang w:val="hy-AM"/>
        </w:rPr>
        <w:t>ՀԱՅՏԸ</w:t>
      </w:r>
      <w:r w:rsidRPr="001C7E89">
        <w:rPr>
          <w:rFonts w:ascii="GHEA Grapalat" w:eastAsia="Times New Roman" w:hAnsi="GHEA Grapalat" w:cs="Arial"/>
          <w:b/>
          <w:sz w:val="20"/>
          <w:szCs w:val="24"/>
          <w:lang w:val="hy-AM"/>
        </w:rPr>
        <w:t xml:space="preserve"> </w:t>
      </w:r>
      <w:r w:rsidRPr="001C7E89">
        <w:rPr>
          <w:rFonts w:ascii="GHEA Grapalat" w:eastAsia="Times New Roman" w:hAnsi="GHEA Grapalat" w:cs="Sylfaen"/>
          <w:b/>
          <w:sz w:val="20"/>
          <w:szCs w:val="24"/>
          <w:lang w:val="hy-AM"/>
        </w:rPr>
        <w:t>ՆԵՐԿԱՅԱՑՆԵԼՈՒ</w:t>
      </w:r>
      <w:r w:rsidRPr="001C7E89">
        <w:rPr>
          <w:rFonts w:ascii="GHEA Grapalat" w:eastAsia="Times New Roman" w:hAnsi="GHEA Grapalat" w:cs="Arial"/>
          <w:b/>
          <w:sz w:val="20"/>
          <w:szCs w:val="24"/>
          <w:lang w:val="hy-AM"/>
        </w:rPr>
        <w:t xml:space="preserve"> </w:t>
      </w:r>
      <w:r w:rsidRPr="001C7E89">
        <w:rPr>
          <w:rFonts w:ascii="GHEA Grapalat" w:eastAsia="Times New Roman" w:hAnsi="GHEA Grapalat" w:cs="Sylfaen"/>
          <w:b/>
          <w:sz w:val="20"/>
          <w:szCs w:val="24"/>
          <w:lang w:val="hy-AM"/>
        </w:rPr>
        <w:t>ԿԱՐԳԸ</w:t>
      </w:r>
    </w:p>
    <w:p w14:paraId="590D0993"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 xml:space="preserve">  </w:t>
      </w:r>
    </w:p>
    <w:p w14:paraId="64352F9B"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4</w:t>
      </w:r>
      <w:r w:rsidRPr="001C7E89">
        <w:rPr>
          <w:rFonts w:ascii="GHEA Grapalat" w:eastAsia="Times New Roman" w:hAnsi="GHEA Grapalat" w:cs="Sylfaen"/>
          <w:sz w:val="20"/>
          <w:szCs w:val="24"/>
          <w:lang w:val="hy-AM"/>
        </w:rPr>
        <w:t>.1 Սույն ընթացակարգին մասնակցելու համար մասնակիցը հանձնաժողովին ներկայացնում է հայտ</w:t>
      </w:r>
      <w:r w:rsidRPr="001C7E89">
        <w:rPr>
          <w:rFonts w:ascii="GHEA Grapalat" w:eastAsia="Times New Roman" w:hAnsi="GHEA Grapalat" w:cs="Tahoma"/>
          <w:sz w:val="20"/>
          <w:szCs w:val="24"/>
          <w:lang w:val="hy-AM"/>
        </w:rPr>
        <w:t>։</w:t>
      </w:r>
      <w:r w:rsidRPr="001C7E89">
        <w:rPr>
          <w:rFonts w:ascii="GHEA Grapalat" w:eastAsia="Times New Roman" w:hAnsi="GHEA Grapalat" w:cs="Times New Roman"/>
          <w:sz w:val="20"/>
          <w:szCs w:val="24"/>
          <w:lang w:val="hy-AM"/>
        </w:rPr>
        <w:t xml:space="preserve"> </w:t>
      </w:r>
      <w:r w:rsidRPr="001C7E89">
        <w:rPr>
          <w:rFonts w:ascii="GHEA Grapalat" w:eastAsia="Times New Roman" w:hAnsi="GHEA Grapalat" w:cs="Sylfaen"/>
          <w:sz w:val="20"/>
          <w:szCs w:val="24"/>
          <w:lang w:val="hy-AM"/>
        </w:rPr>
        <w:t>Հայտը սույն հրավերի հիման վրա մասնակցի կողմից ներկայացվող առաջարկն է:</w:t>
      </w:r>
    </w:p>
    <w:p w14:paraId="67703A07"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0"/>
          <w:lang w:val="af-ZA"/>
        </w:rPr>
        <w:t>Մասնակիցը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կարող</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է</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հայտ</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ներկայացնել</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ինչպես</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յուրաքանչյուր</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չափաբաժնի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այնպես</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էլ</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մի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քանի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կամ</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բոլոր</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չափաբաժինների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af-ZA"/>
        </w:rPr>
        <w:t>համար</w:t>
      </w:r>
      <w:r w:rsidRPr="001C7E89">
        <w:rPr>
          <w:rFonts w:ascii="GHEA Grapalat" w:eastAsia="Times New Roman" w:hAnsi="GHEA Grapalat" w:cs="Sylfaen"/>
          <w:sz w:val="20"/>
          <w:szCs w:val="24"/>
          <w:lang w:val="hy-AM"/>
        </w:rPr>
        <w:t xml:space="preserve">։  </w:t>
      </w:r>
    </w:p>
    <w:p w14:paraId="576F0DE3"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Հայտը ներկայացվում է մինչև դրա համար սույն հրավերով սահմանված ժամկետի ավարտը։</w:t>
      </w:r>
    </w:p>
    <w:p w14:paraId="5A749428"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Հայտի պատրաստման կարգը նկարագրված է սույն հրավերի 2-րդ մասում` գնանշման հարցման հայտերը պատրաստելու հրահանգում։</w:t>
      </w:r>
    </w:p>
    <w:p w14:paraId="4564A27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Pr="001C7E89">
        <w:rPr>
          <w:rFonts w:ascii="GHEA Grapalat" w:eastAsia="Times New Roman" w:hAnsi="GHEA Grapalat" w:cs="Sylfaen"/>
          <w:sz w:val="20"/>
          <w:szCs w:val="20"/>
          <w:lang w:val="hy-AM"/>
        </w:rPr>
        <w:t>16:00</w:t>
      </w:r>
      <w:r w:rsidRPr="001C7E89">
        <w:rPr>
          <w:rFonts w:ascii="GHEA Grapalat" w:eastAsia="Times New Roman" w:hAnsi="GHEA Grapalat" w:cs="Sylfaen"/>
          <w:sz w:val="20"/>
          <w:szCs w:val="24"/>
          <w:lang w:val="hy-AM"/>
        </w:rPr>
        <w:t xml:space="preserve">»-ն, ք.Երևան, Հերացի 5/1 հասցեով։  </w:t>
      </w:r>
    </w:p>
    <w:p w14:paraId="40B88FB5"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Ընթացակարգի հայտերը ստանում և հայտերի գրանցամատյանում գրանցում է հանձնաժողովի քարտուղար Ռուբեն Եգանյանը։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36DF79D"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4.3 Մասնակիցը հայտով ներկայացնում է`</w:t>
      </w:r>
    </w:p>
    <w:p w14:paraId="2CC0E1E2"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bookmarkStart w:id="2" w:name="_Hlk9261647"/>
      <w:r w:rsidRPr="001C7E89">
        <w:rPr>
          <w:rFonts w:ascii="GHEA Grapalat" w:eastAsia="Times New Roman" w:hAnsi="GHEA Grapalat" w:cs="Sylfaen"/>
          <w:sz w:val="20"/>
          <w:szCs w:val="24"/>
          <w:lang w:val="hy-AM"/>
        </w:rPr>
        <w:t>1) իր կողմից հաստատված՝ սույն հրավերի 2-րդ մասի 2.1 կետով նախատեսված դիմում-հայտարարություն`</w:t>
      </w:r>
      <w:r w:rsidRPr="001C7E89">
        <w:rPr>
          <w:rFonts w:ascii="GHEA Grapalat" w:eastAsia="Times New Roman" w:hAnsi="GHEA Grapalat"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1C7E89">
        <w:rPr>
          <w:rFonts w:ascii="GHEA Grapalat" w:eastAsia="Times New Roman" w:hAnsi="GHEA Grapalat" w:cs="Sylfaen"/>
          <w:sz w:val="20"/>
          <w:szCs w:val="24"/>
          <w:lang w:val="hy-AM"/>
        </w:rPr>
        <w:t>, որը ներառում է`</w:t>
      </w:r>
    </w:p>
    <w:p w14:paraId="7EA6562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ա) հավաստում սույն հրավերով սահմանված մասնակ</w:t>
      </w:r>
      <w:r w:rsidRPr="001C7E89">
        <w:rPr>
          <w:rFonts w:ascii="GHEA Grapalat" w:eastAsia="Times New Roman" w:hAnsi="GHEA Grapalat" w:cs="Sylfaen"/>
          <w:sz w:val="20"/>
          <w:szCs w:val="24"/>
          <w:lang w:val="hy-AM"/>
        </w:rPr>
        <w:softHyphen/>
        <w:t>ցության իրավունքի պահանջներին իր տվյալների համապատասխանության մասին.</w:t>
      </w:r>
    </w:p>
    <w:p w14:paraId="4E43A860" w14:textId="77777777" w:rsidR="001C7E89" w:rsidRPr="001C7E89" w:rsidRDefault="001C7E89" w:rsidP="001C7E89">
      <w:pPr>
        <w:shd w:val="clear" w:color="auto" w:fill="FFFFFF"/>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lastRenderedPageBreak/>
        <w:t>բ)</w:t>
      </w:r>
      <w:r w:rsidRPr="001C7E89">
        <w:rPr>
          <w:rFonts w:ascii="GHEA Grapalat" w:eastAsia="Times New Roman" w:hAnsi="GHEA Grapalat" w:cs="Sylfaen"/>
          <w:sz w:val="24"/>
          <w:szCs w:val="24"/>
          <w:lang w:val="hy-AM"/>
        </w:rPr>
        <w:t xml:space="preserve"> </w:t>
      </w:r>
      <w:r w:rsidRPr="001C7E89">
        <w:rPr>
          <w:rFonts w:ascii="GHEA Grapalat" w:eastAsia="Times New Roman" w:hAnsi="GHEA Grapalat" w:cs="Sylfaen"/>
          <w:sz w:val="20"/>
          <w:szCs w:val="24"/>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9F4A1D"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3DEAE8D7"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bookmarkStart w:id="3" w:name="_Hlk9261892"/>
      <w:bookmarkEnd w:id="2"/>
      <w:r w:rsidRPr="001C7E89">
        <w:rPr>
          <w:rFonts w:ascii="GHEA Grapalat" w:eastAsia="Times New Roman" w:hAnsi="GHEA Grapalat" w:cs="Sylfaen"/>
          <w:sz w:val="20"/>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7F363AF" w14:textId="77777777" w:rsidR="001C7E89" w:rsidRPr="001C7E89" w:rsidRDefault="001C7E89" w:rsidP="001C7E89">
      <w:pPr>
        <w:spacing w:after="0" w:line="240" w:lineRule="auto"/>
        <w:ind w:firstLine="630"/>
        <w:jc w:val="both"/>
        <w:rPr>
          <w:rFonts w:ascii="GHEA Grapalat" w:eastAsia="Times New Roman" w:hAnsi="GHEA Grapalat" w:cs="Sylfaen"/>
          <w:szCs w:val="24"/>
          <w:lang w:val="hy-AM" w:eastAsia="ru-RU"/>
        </w:rPr>
      </w:pPr>
      <w:r w:rsidRPr="001C7E89">
        <w:rPr>
          <w:rFonts w:ascii="GHEA Grapalat" w:eastAsia="Times New Roman" w:hAnsi="GHEA Grapalat" w:cs="Times New Roman"/>
          <w:sz w:val="20"/>
          <w:szCs w:val="20"/>
          <w:lang w:val="hy-AM" w:eastAsia="ru-RU"/>
        </w:rPr>
        <w:t xml:space="preserve">ե) </w:t>
      </w:r>
      <w:r w:rsidRPr="001C7E89">
        <w:rPr>
          <w:rFonts w:ascii="GHEA Grapalat" w:eastAsia="Times New Roman" w:hAnsi="GHEA Grapalat" w:cs="Sylfaen"/>
          <w:sz w:val="20"/>
          <w:szCs w:val="20"/>
          <w:lang w:val="hy-AM" w:eastAsia="ru-RU"/>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1C7E89">
        <w:rPr>
          <w:rFonts w:ascii="GHEA Grapalat" w:eastAsia="Times New Roman" w:hAnsi="GHEA Grapalat" w:cs="Times New Roman"/>
          <w:sz w:val="20"/>
          <w:szCs w:val="20"/>
          <w:lang w:val="hy-AM" w:eastAsia="ru-RU"/>
        </w:rPr>
        <w:t xml:space="preserve">: Ընդ որում </w:t>
      </w:r>
      <w:r w:rsidRPr="001C7E89">
        <w:rPr>
          <w:rFonts w:ascii="GHEA Grapalat" w:eastAsia="Times New Roman" w:hAnsi="GHEA Grapalat" w:cs="Sylfaen"/>
          <w:sz w:val="20"/>
          <w:szCs w:val="20"/>
          <w:lang w:val="hy-AM" w:eastAsia="ru-RU"/>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1C7E89">
        <w:rPr>
          <w:rFonts w:ascii="GHEA Grapalat" w:eastAsia="Times New Roman" w:hAnsi="GHEA Grapalat" w:cs="Sylfaen"/>
          <w:szCs w:val="24"/>
          <w:lang w:val="hy-AM" w:eastAsia="ru-RU"/>
        </w:rPr>
        <w:t xml:space="preserve"> </w:t>
      </w:r>
    </w:p>
    <w:p w14:paraId="4F4419C6" w14:textId="77777777" w:rsidR="001C7E89" w:rsidRPr="001C7E89" w:rsidRDefault="001C7E89" w:rsidP="001C7E89">
      <w:pPr>
        <w:spacing w:after="0" w:line="240" w:lineRule="auto"/>
        <w:ind w:firstLine="630"/>
        <w:jc w:val="both"/>
        <w:rPr>
          <w:rFonts w:ascii="GHEA Grapalat" w:eastAsia="Times New Roman" w:hAnsi="GHEA Grapalat" w:cs="Times New Roman"/>
          <w:sz w:val="20"/>
          <w:szCs w:val="20"/>
          <w:lang w:val="hy-AM" w:eastAsia="ru-RU"/>
        </w:rPr>
      </w:pPr>
      <w:r w:rsidRPr="001C7E89">
        <w:rPr>
          <w:rFonts w:ascii="GHEA Grapalat" w:eastAsia="Times New Roman" w:hAnsi="GHEA Grapalat" w:cs="Sylfaen"/>
          <w:sz w:val="20"/>
          <w:szCs w:val="24"/>
          <w:lang w:val="hy-AM"/>
        </w:rPr>
        <w:t>2)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p>
    <w:bookmarkEnd w:id="3"/>
    <w:p w14:paraId="029D9BAC"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3) իր կողմից հաստատված գնային առաջարկ.</w:t>
      </w:r>
    </w:p>
    <w:p w14:paraId="7369C7AF"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  4) գործակալության պայմանագրի պատճենը և դրա կողմ հանդիսացող անձի տվյալները,  եթե կնքվելիք պայմանագիրն իրականացվելու է գործակալության միջոցով.</w:t>
      </w:r>
    </w:p>
    <w:p w14:paraId="3C1E793E"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781E02E2"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bookmarkStart w:id="4" w:name="_Hlk9262052"/>
      <w:r w:rsidRPr="001C7E89">
        <w:rPr>
          <w:rFonts w:ascii="GHEA Grapalat" w:eastAsia="Times New Roman" w:hAnsi="GHEA Grapalat" w:cs="Sylfaen"/>
          <w:sz w:val="20"/>
          <w:szCs w:val="24"/>
          <w:lang w:val="hy-AM"/>
        </w:rPr>
        <w:t>Ընդ որում համատեղ գործունեության կարգով (կոնսորցիումով) սույն ընթացակարգին մասնակցելու դեպքում՝</w:t>
      </w:r>
    </w:p>
    <w:p w14:paraId="32617D42" w14:textId="77777777" w:rsidR="001C7E89" w:rsidRPr="001C7E89" w:rsidRDefault="001C7E89" w:rsidP="001C7E89">
      <w:pPr>
        <w:numPr>
          <w:ilvl w:val="0"/>
          <w:numId w:val="18"/>
        </w:numPr>
        <w:spacing w:after="0" w:line="240" w:lineRule="auto"/>
        <w:ind w:firstLine="81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10F08D8" w14:textId="77777777" w:rsidR="001C7E89" w:rsidRPr="001C7E89" w:rsidRDefault="001C7E89" w:rsidP="001C7E89">
      <w:pPr>
        <w:numPr>
          <w:ilvl w:val="0"/>
          <w:numId w:val="18"/>
        </w:numPr>
        <w:spacing w:after="0" w:line="240" w:lineRule="auto"/>
        <w:ind w:firstLine="81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8D32555"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p>
    <w:p w14:paraId="774BDFB4" w14:textId="77777777" w:rsidR="001C7E89" w:rsidRPr="001C7E89" w:rsidRDefault="001C7E89" w:rsidP="001C7E89">
      <w:pPr>
        <w:spacing w:after="0" w:line="240" w:lineRule="auto"/>
        <w:jc w:val="center"/>
        <w:rPr>
          <w:rFonts w:ascii="GHEA Grapalat" w:eastAsia="Times New Roman" w:hAnsi="GHEA Grapalat" w:cs="Arial"/>
          <w:b/>
          <w:sz w:val="20"/>
          <w:szCs w:val="24"/>
          <w:lang w:val="es-ES"/>
        </w:rPr>
      </w:pPr>
      <w:r w:rsidRPr="001C7E89">
        <w:rPr>
          <w:rFonts w:ascii="GHEA Grapalat" w:eastAsia="Times New Roman" w:hAnsi="GHEA Grapalat" w:cs="Times New Roman"/>
          <w:b/>
          <w:sz w:val="20"/>
          <w:szCs w:val="24"/>
          <w:lang w:val="es-ES"/>
        </w:rPr>
        <w:t xml:space="preserve">5.   </w:t>
      </w:r>
      <w:r w:rsidRPr="001C7E89">
        <w:rPr>
          <w:rFonts w:ascii="GHEA Grapalat" w:eastAsia="Times New Roman" w:hAnsi="GHEA Grapalat" w:cs="Sylfaen"/>
          <w:b/>
          <w:sz w:val="20"/>
          <w:szCs w:val="24"/>
          <w:lang w:val="es-ES"/>
        </w:rPr>
        <w:t>ՀԱՅՏԻ</w:t>
      </w:r>
      <w:r w:rsidRPr="001C7E89">
        <w:rPr>
          <w:rFonts w:ascii="GHEA Grapalat" w:eastAsia="Times New Roman" w:hAnsi="GHEA Grapalat" w:cs="Arial"/>
          <w:b/>
          <w:sz w:val="20"/>
          <w:szCs w:val="24"/>
          <w:lang w:val="es-ES"/>
        </w:rPr>
        <w:t xml:space="preserve">   </w:t>
      </w:r>
      <w:proofErr w:type="gramStart"/>
      <w:r w:rsidRPr="001C7E89">
        <w:rPr>
          <w:rFonts w:ascii="GHEA Grapalat" w:eastAsia="Times New Roman" w:hAnsi="GHEA Grapalat" w:cs="Sylfaen"/>
          <w:b/>
          <w:sz w:val="20"/>
          <w:szCs w:val="24"/>
          <w:lang w:val="es-ES"/>
        </w:rPr>
        <w:t>ԳՆԱՅԻՆ</w:t>
      </w:r>
      <w:r w:rsidRPr="001C7E89">
        <w:rPr>
          <w:rFonts w:ascii="GHEA Grapalat" w:eastAsia="Times New Roman" w:hAnsi="GHEA Grapalat" w:cs="Arial"/>
          <w:b/>
          <w:sz w:val="20"/>
          <w:szCs w:val="24"/>
          <w:lang w:val="es-ES"/>
        </w:rPr>
        <w:t xml:space="preserve">  </w:t>
      </w:r>
      <w:r w:rsidRPr="001C7E89">
        <w:rPr>
          <w:rFonts w:ascii="GHEA Grapalat" w:eastAsia="Times New Roman" w:hAnsi="GHEA Grapalat" w:cs="Sylfaen"/>
          <w:b/>
          <w:sz w:val="20"/>
          <w:szCs w:val="24"/>
          <w:lang w:val="es-ES"/>
        </w:rPr>
        <w:t>ԱՌԱՋԱՐԿԸ</w:t>
      </w:r>
      <w:proofErr w:type="gramEnd"/>
      <w:r w:rsidRPr="001C7E89">
        <w:rPr>
          <w:rFonts w:ascii="GHEA Grapalat" w:eastAsia="Times New Roman" w:hAnsi="GHEA Grapalat" w:cs="Arial"/>
          <w:b/>
          <w:sz w:val="20"/>
          <w:szCs w:val="24"/>
          <w:lang w:val="es-ES"/>
        </w:rPr>
        <w:t xml:space="preserve"> </w:t>
      </w:r>
    </w:p>
    <w:p w14:paraId="34D1F494" w14:textId="77777777" w:rsidR="001C7E89" w:rsidRPr="001C7E89" w:rsidRDefault="001C7E89" w:rsidP="001C7E89">
      <w:pPr>
        <w:spacing w:after="0" w:line="240" w:lineRule="auto"/>
        <w:jc w:val="center"/>
        <w:rPr>
          <w:rFonts w:ascii="GHEA Grapalat" w:eastAsia="Times New Roman" w:hAnsi="GHEA Grapalat" w:cs="Arial"/>
          <w:b/>
          <w:sz w:val="20"/>
          <w:szCs w:val="24"/>
          <w:lang w:val="es-ES"/>
        </w:rPr>
      </w:pPr>
    </w:p>
    <w:p w14:paraId="75A092BA"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lang w:val="es-ES"/>
        </w:rPr>
      </w:pPr>
      <w:r w:rsidRPr="001C7E89">
        <w:rPr>
          <w:rFonts w:ascii="GHEA Grapalat" w:eastAsia="Times New Roman" w:hAnsi="GHEA Grapalat" w:cs="Sylfaen"/>
          <w:sz w:val="20"/>
          <w:szCs w:val="24"/>
          <w:lang w:val="es-ES"/>
        </w:rPr>
        <w:t xml:space="preserve">5.1 </w:t>
      </w:r>
      <w:r w:rsidRPr="001C7E89">
        <w:rPr>
          <w:rFonts w:ascii="GHEA Grapalat" w:eastAsia="Times New Roman" w:hAnsi="GHEA Grapalat" w:cs="Sylfaen"/>
          <w:sz w:val="20"/>
          <w:szCs w:val="24"/>
          <w:lang w:val="hy-AM"/>
        </w:rPr>
        <w:t>Առաջարկվող</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գինը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ապրանքի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արժեքից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բացի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ներառում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փոխադրման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ապահովագրման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տուրքերի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հարկերի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այլ</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վճարումների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գծով</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ծախսերը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չի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կարող</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պակաս</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լինել</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դրանց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ինքնարժեքից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Առաջարկվող</w:t>
      </w:r>
      <w:r w:rsidRPr="001C7E89">
        <w:rPr>
          <w:rFonts w:ascii="GHEA Grapalat" w:eastAsia="Times New Roman" w:hAnsi="GHEA Grapalat" w:cs="Sylfaen"/>
          <w:sz w:val="20"/>
          <w:szCs w:val="24"/>
          <w:lang w:val="es-ES"/>
        </w:rPr>
        <w:t xml:space="preserve"> </w:t>
      </w:r>
      <w:proofErr w:type="gramStart"/>
      <w:r w:rsidRPr="001C7E89">
        <w:rPr>
          <w:rFonts w:ascii="GHEA Grapalat" w:eastAsia="Times New Roman" w:hAnsi="GHEA Grapalat" w:cs="Sylfaen"/>
          <w:sz w:val="20"/>
          <w:szCs w:val="24"/>
          <w:lang w:val="hy-AM"/>
        </w:rPr>
        <w:t>գնի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հաշվարկը</w:t>
      </w:r>
      <w:proofErr w:type="gramEnd"/>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պետք</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ներկայացվի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hy-AM"/>
        </w:rPr>
        <w:t>հայտով</w:t>
      </w:r>
      <w:r w:rsidRPr="001C7E89">
        <w:rPr>
          <w:rFonts w:ascii="GHEA Grapalat" w:eastAsia="Times New Roman" w:hAnsi="GHEA Grapalat" w:cs="Times New Roman"/>
          <w:sz w:val="20"/>
          <w:szCs w:val="24"/>
          <w:lang w:val="es-ES"/>
        </w:rPr>
        <w:t>:</w:t>
      </w:r>
    </w:p>
    <w:p w14:paraId="2C29D5EB"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es-ES"/>
        </w:rPr>
      </w:pPr>
      <w:r w:rsidRPr="001C7E89">
        <w:rPr>
          <w:rFonts w:ascii="GHEA Grapalat" w:eastAsia="Times New Roman" w:hAnsi="GHEA Grapalat" w:cs="Times New Roman"/>
          <w:sz w:val="20"/>
          <w:szCs w:val="20"/>
          <w:lang w:val="es-ES" w:eastAsia="ru-RU"/>
        </w:rPr>
        <w:t>5.</w:t>
      </w:r>
      <w:r w:rsidRPr="001C7E89">
        <w:rPr>
          <w:rFonts w:ascii="GHEA Grapalat" w:eastAsia="Times New Roman" w:hAnsi="GHEA Grapalat" w:cs="Times New Roman"/>
          <w:sz w:val="20"/>
          <w:szCs w:val="20"/>
          <w:lang w:val="hy-AM" w:eastAsia="ru-RU"/>
        </w:rPr>
        <w:t>2</w:t>
      </w:r>
      <w:r w:rsidRPr="001C7E89">
        <w:rPr>
          <w:rFonts w:ascii="GHEA Grapalat" w:eastAsia="Times New Roman" w:hAnsi="GHEA Grapalat" w:cs="Sylfaen"/>
          <w:sz w:val="20"/>
          <w:szCs w:val="20"/>
          <w:lang w:val="es-ES" w:eastAsia="ru-RU"/>
        </w:rPr>
        <w:t xml:space="preserve"> Մ</w:t>
      </w:r>
      <w:r w:rsidRPr="001C7E89">
        <w:rPr>
          <w:rFonts w:ascii="GHEA Grapalat" w:eastAsia="Times New Roman" w:hAnsi="GHEA Grapalat" w:cs="Sylfaen"/>
          <w:sz w:val="20"/>
          <w:szCs w:val="24"/>
          <w:lang w:val="hy-AM"/>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hy-AM"/>
        </w:rPr>
        <w:t>ասնակիցը տվյալ գործարքի գծով Հայաստանի Հանրապետության պետական բյուջե պետք է վճարի ավելացված արժեքի հարկ, ապա</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0"/>
          <w:lang w:val="ru-RU" w:eastAsia="ru-RU"/>
        </w:rPr>
        <w:t>ներկայաց</w:t>
      </w:r>
      <w:r w:rsidRPr="001C7E89">
        <w:rPr>
          <w:rFonts w:ascii="GHEA Grapalat" w:eastAsia="Times New Roman" w:hAnsi="GHEA Grapalat" w:cs="Sylfaen"/>
          <w:sz w:val="20"/>
          <w:szCs w:val="20"/>
          <w:lang w:eastAsia="ru-RU"/>
        </w:rPr>
        <w:t>վող</w:t>
      </w:r>
      <w:r w:rsidRPr="001C7E89">
        <w:rPr>
          <w:rFonts w:ascii="GHEA Grapalat" w:eastAsia="Times New Roman" w:hAnsi="GHEA Grapalat" w:cs="Sylfaen"/>
          <w:sz w:val="20"/>
          <w:szCs w:val="20"/>
          <w:lang w:val="es-ES" w:eastAsia="ru-RU"/>
        </w:rPr>
        <w:t xml:space="preserve"> </w:t>
      </w:r>
      <w:r w:rsidRPr="001C7E89">
        <w:rPr>
          <w:rFonts w:ascii="GHEA Grapalat" w:eastAsia="Times New Roman" w:hAnsi="GHEA Grapalat" w:cs="Sylfaen"/>
          <w:sz w:val="20"/>
          <w:szCs w:val="20"/>
          <w:lang w:val="ru-RU" w:eastAsia="ru-RU"/>
        </w:rPr>
        <w:t>գնային</w:t>
      </w:r>
      <w:r w:rsidRPr="001C7E89">
        <w:rPr>
          <w:rFonts w:ascii="GHEA Grapalat" w:eastAsia="Times New Roman" w:hAnsi="GHEA Grapalat" w:cs="Sylfaen"/>
          <w:sz w:val="20"/>
          <w:szCs w:val="20"/>
          <w:lang w:val="es-ES" w:eastAsia="ru-RU"/>
        </w:rPr>
        <w:t xml:space="preserve"> </w:t>
      </w:r>
      <w:r w:rsidRPr="001C7E89">
        <w:rPr>
          <w:rFonts w:ascii="GHEA Grapalat" w:eastAsia="Times New Roman" w:hAnsi="GHEA Grapalat" w:cs="Sylfaen"/>
          <w:sz w:val="20"/>
          <w:szCs w:val="20"/>
          <w:lang w:val="ru-RU" w:eastAsia="ru-RU"/>
        </w:rPr>
        <w:t>առաջարկում</w:t>
      </w:r>
      <w:r w:rsidRPr="001C7E89">
        <w:rPr>
          <w:rFonts w:ascii="GHEA Grapalat" w:eastAsia="Times New Roman" w:hAnsi="GHEA Grapalat" w:cs="Sylfaen"/>
          <w:sz w:val="20"/>
          <w:szCs w:val="24"/>
          <w:lang w:val="hy-AM"/>
        </w:rPr>
        <w:t xml:space="preserve"> առանձնացված տողով նախատեսվում է այդ հարկատեսակի գծով վճարվելիք գումարի չափը:</w:t>
      </w:r>
      <w:r w:rsidRPr="001C7E89">
        <w:rPr>
          <w:rFonts w:ascii="GHEA Grapalat" w:eastAsia="Times New Roman" w:hAnsi="GHEA Grapalat" w:cs="Sylfaen"/>
          <w:sz w:val="20"/>
          <w:szCs w:val="24"/>
          <w:lang w:val="es-ES"/>
        </w:rPr>
        <w:t xml:space="preserve"> </w:t>
      </w:r>
    </w:p>
    <w:p w14:paraId="5C006505"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hy-AM"/>
        </w:rPr>
        <w:t>ասնակիցների գնային առաջարկների գնահատում</w:t>
      </w:r>
      <w:r w:rsidRPr="001C7E89">
        <w:rPr>
          <w:rFonts w:ascii="GHEA Grapalat" w:eastAsia="Times New Roman" w:hAnsi="GHEA Grapalat" w:cs="Sylfaen"/>
          <w:sz w:val="20"/>
          <w:szCs w:val="24"/>
        </w:rPr>
        <w:t>ն</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rPr>
        <w:t>ու</w:t>
      </w:r>
      <w:r w:rsidRPr="001C7E89">
        <w:rPr>
          <w:rFonts w:ascii="GHEA Grapalat" w:eastAsia="Times New Roman" w:hAnsi="GHEA Grapalat" w:cs="Sylfaen"/>
          <w:sz w:val="20"/>
          <w:szCs w:val="24"/>
          <w:lang w:val="hy-AM"/>
        </w:rPr>
        <w:t xml:space="preserve"> համեմատումն իրականացվում </w:t>
      </w:r>
      <w:r w:rsidRPr="001C7E89">
        <w:rPr>
          <w:rFonts w:ascii="GHEA Grapalat" w:eastAsia="Times New Roman" w:hAnsi="GHEA Grapalat" w:cs="Sylfaen"/>
          <w:sz w:val="20"/>
          <w:szCs w:val="24"/>
        </w:rPr>
        <w:t>են</w:t>
      </w:r>
      <w:r w:rsidRPr="001C7E89">
        <w:rPr>
          <w:rFonts w:ascii="GHEA Grapalat" w:eastAsia="Times New Roman" w:hAnsi="GHEA Grapalat" w:cs="Sylfaen"/>
          <w:sz w:val="20"/>
          <w:szCs w:val="24"/>
          <w:lang w:val="hy-AM"/>
        </w:rPr>
        <w:t xml:space="preserve"> առանց սույն կետում նշված հարկի գումարի հաշվարկման: Ընդ որում, մասնակցի հայտը ենթակա չէ մերժման, եթե`</w:t>
      </w:r>
    </w:p>
    <w:p w14:paraId="16306A0E"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5A614A84"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17482F7"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գ. գնային առաջարկում չափաբաժնի համարը սխալ է նշված, սակայն գնման առարկայի անվանումը ճիշտ է լրացված.</w:t>
      </w:r>
    </w:p>
    <w:p w14:paraId="4DD135D7"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14:paraId="6E0B5976" w14:textId="77777777" w:rsidR="001C7E89" w:rsidRPr="001C7E89" w:rsidRDefault="001C7E89" w:rsidP="001C7E89">
      <w:pPr>
        <w:tabs>
          <w:tab w:val="left" w:pos="0"/>
        </w:tabs>
        <w:spacing w:after="0" w:line="240" w:lineRule="auto"/>
        <w:ind w:firstLine="36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473F456"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  զ. գնային առաջարկի սյունակներում տառերով լրացված գումարների մեջ լումաները նշված են թվերով:</w:t>
      </w:r>
    </w:p>
    <w:p w14:paraId="2F715372"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es-ES" w:eastAsia="ru-RU"/>
        </w:rPr>
      </w:pPr>
      <w:r w:rsidRPr="001C7E89">
        <w:rPr>
          <w:rFonts w:ascii="GHEA Grapalat" w:eastAsia="Times New Roman" w:hAnsi="GHEA Grapalat" w:cs="Times New Roman"/>
          <w:sz w:val="20"/>
          <w:szCs w:val="20"/>
          <w:lang w:val="es-ES" w:eastAsia="ru-RU"/>
        </w:rPr>
        <w:t>5.</w:t>
      </w:r>
      <w:r w:rsidRPr="001C7E89">
        <w:rPr>
          <w:rFonts w:ascii="GHEA Grapalat" w:eastAsia="Times New Roman" w:hAnsi="GHEA Grapalat" w:cs="Times New Roman"/>
          <w:sz w:val="20"/>
          <w:szCs w:val="20"/>
          <w:lang w:val="hy-AM" w:eastAsia="ru-RU"/>
        </w:rPr>
        <w:t>3</w:t>
      </w:r>
      <w:r w:rsidRPr="001C7E89">
        <w:rPr>
          <w:rFonts w:ascii="GHEA Grapalat" w:eastAsia="Times New Roman" w:hAnsi="GHEA Grapalat" w:cs="Times New Roman"/>
          <w:sz w:val="20"/>
          <w:szCs w:val="20"/>
          <w:lang w:val="es-ES" w:eastAsia="ru-RU"/>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99B0BD7"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es-ES"/>
        </w:rPr>
      </w:pPr>
    </w:p>
    <w:p w14:paraId="3C21FF43"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es-ES"/>
        </w:rPr>
      </w:pPr>
      <w:r w:rsidRPr="001C7E89">
        <w:rPr>
          <w:rFonts w:ascii="GHEA Grapalat" w:eastAsia="Times New Roman" w:hAnsi="GHEA Grapalat" w:cs="Times New Roman"/>
          <w:b/>
          <w:sz w:val="20"/>
          <w:szCs w:val="24"/>
          <w:lang w:val="es-ES"/>
        </w:rPr>
        <w:t xml:space="preserve">6. </w:t>
      </w:r>
      <w:r w:rsidRPr="001C7E89">
        <w:rPr>
          <w:rFonts w:ascii="GHEA Grapalat" w:eastAsia="Times New Roman" w:hAnsi="GHEA Grapalat" w:cs="Times New Roman"/>
          <w:b/>
          <w:sz w:val="20"/>
          <w:szCs w:val="24"/>
        </w:rPr>
        <w:t>ՀԱՅՏԻ</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ԳՈՐԾՈՂՈՒԹՅԱՆ</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ԺԱՄԿԵՏԸ</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ՀԱՅՏԵՐՈՒՄ</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ՓՈՓՈԽՈՒԹՅՈՒՆ</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ԿԱՏԱՐԵԼՈՒ</w:t>
      </w:r>
    </w:p>
    <w:p w14:paraId="7F4A841A"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es-ES"/>
        </w:rPr>
      </w:pPr>
      <w:r w:rsidRPr="001C7E89">
        <w:rPr>
          <w:rFonts w:ascii="GHEA Grapalat" w:eastAsia="Times New Roman" w:hAnsi="GHEA Grapalat" w:cs="Times New Roman"/>
          <w:b/>
          <w:sz w:val="20"/>
          <w:szCs w:val="24"/>
        </w:rPr>
        <w:t>ԵՎ</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ԴՐԱՆՔ</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ՀԵՏ</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ՎԵՐՑՆԵԼՈՒ</w:t>
      </w:r>
      <w:r w:rsidRPr="001C7E89">
        <w:rPr>
          <w:rFonts w:ascii="GHEA Grapalat" w:eastAsia="Times New Roman" w:hAnsi="GHEA Grapalat" w:cs="Times New Roman"/>
          <w:b/>
          <w:sz w:val="20"/>
          <w:szCs w:val="24"/>
          <w:lang w:val="es-ES"/>
        </w:rPr>
        <w:t xml:space="preserve"> </w:t>
      </w:r>
      <w:r w:rsidRPr="001C7E89">
        <w:rPr>
          <w:rFonts w:ascii="GHEA Grapalat" w:eastAsia="Times New Roman" w:hAnsi="GHEA Grapalat" w:cs="Times New Roman"/>
          <w:b/>
          <w:sz w:val="20"/>
          <w:szCs w:val="24"/>
        </w:rPr>
        <w:t>ԿԱՐԳԸ</w:t>
      </w:r>
    </w:p>
    <w:p w14:paraId="68BAE6AF" w14:textId="77777777" w:rsidR="001C7E89" w:rsidRPr="001C7E89" w:rsidRDefault="001C7E89" w:rsidP="001C7E89">
      <w:pPr>
        <w:spacing w:after="0" w:line="240" w:lineRule="auto"/>
        <w:ind w:firstLine="567"/>
        <w:jc w:val="both"/>
        <w:rPr>
          <w:rFonts w:ascii="GHEA Grapalat" w:eastAsia="Times New Roman" w:hAnsi="GHEA Grapalat" w:cs="Times New Roman"/>
          <w:b/>
          <w:i/>
          <w:sz w:val="20"/>
          <w:szCs w:val="20"/>
          <w:lang w:val="af-ZA"/>
        </w:rPr>
      </w:pPr>
    </w:p>
    <w:p w14:paraId="6530B08C"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Times New Roman"/>
          <w:sz w:val="20"/>
          <w:szCs w:val="20"/>
          <w:lang w:val="af-ZA"/>
        </w:rPr>
        <w:t>6.1</w:t>
      </w:r>
      <w:r w:rsidRPr="001C7E89">
        <w:rPr>
          <w:rFonts w:ascii="GHEA Grapalat" w:eastAsia="Times New Roman" w:hAnsi="GHEA Grapalat" w:cs="Times New Roman"/>
          <w:i/>
          <w:sz w:val="20"/>
          <w:szCs w:val="20"/>
          <w:lang w:val="af-ZA"/>
        </w:rPr>
        <w:t xml:space="preserve"> </w:t>
      </w:r>
      <w:r w:rsidRPr="001C7E89">
        <w:rPr>
          <w:rFonts w:ascii="GHEA Grapalat" w:eastAsia="Times New Roman" w:hAnsi="GHEA Grapalat" w:cs="Sylfaen"/>
          <w:sz w:val="20"/>
          <w:szCs w:val="24"/>
          <w:lang w:val="ru-RU"/>
        </w:rPr>
        <w:t>Օրենքի</w:t>
      </w:r>
      <w:r w:rsidRPr="001C7E89">
        <w:rPr>
          <w:rFonts w:ascii="GHEA Grapalat" w:eastAsia="Times New Roman" w:hAnsi="GHEA Grapalat" w:cs="Sylfaen"/>
          <w:sz w:val="20"/>
          <w:szCs w:val="24"/>
          <w:lang w:val="af-ZA"/>
        </w:rPr>
        <w:t xml:space="preserve"> 31-</w:t>
      </w:r>
      <w:r w:rsidRPr="001C7E89">
        <w:rPr>
          <w:rFonts w:ascii="GHEA Grapalat" w:eastAsia="Times New Roman" w:hAnsi="GHEA Grapalat" w:cs="Sylfaen"/>
          <w:sz w:val="20"/>
          <w:szCs w:val="24"/>
          <w:lang w:val="ru-RU"/>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հոդվածի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համաձայն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վավեր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մինչև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Օրենքին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համապատասխան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հետ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վերցնելը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մերժումը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սույն </w:t>
      </w:r>
      <w:r w:rsidRPr="001C7E89">
        <w:rPr>
          <w:rFonts w:ascii="GHEA Grapalat" w:eastAsia="Times New Roman" w:hAnsi="GHEA Grapalat" w:cs="Sylfaen"/>
          <w:sz w:val="20"/>
          <w:szCs w:val="24"/>
          <w:lang w:val="ru-RU"/>
        </w:rPr>
        <w:t>ընթացակարգը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չկայացած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հայտարարվելը։</w:t>
      </w:r>
    </w:p>
    <w:p w14:paraId="17F1D70F"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6.2  </w:t>
      </w:r>
      <w:r w:rsidRPr="001C7E89">
        <w:rPr>
          <w:rFonts w:ascii="GHEA Grapalat" w:eastAsia="Times New Roman" w:hAnsi="GHEA Grapalat" w:cs="Sylfaen"/>
          <w:sz w:val="20"/>
          <w:szCs w:val="24"/>
          <w:lang w:val="ru-RU"/>
        </w:rPr>
        <w:t>Օրենքի</w:t>
      </w:r>
      <w:r w:rsidRPr="001C7E89">
        <w:rPr>
          <w:rFonts w:ascii="GHEA Grapalat" w:eastAsia="Times New Roman" w:hAnsi="GHEA Grapalat" w:cs="Sylfaen"/>
          <w:sz w:val="20"/>
          <w:szCs w:val="24"/>
          <w:lang w:val="af-ZA"/>
        </w:rPr>
        <w:t xml:space="preserve"> 31-</w:t>
      </w:r>
      <w:r w:rsidRPr="001C7E89">
        <w:rPr>
          <w:rFonts w:ascii="GHEA Grapalat" w:eastAsia="Times New Roman" w:hAnsi="GHEA Grapalat" w:cs="Sylfaen"/>
          <w:sz w:val="20"/>
          <w:szCs w:val="24"/>
          <w:lang w:val="ru-RU"/>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հոդվածի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համաձայն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մինչև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1-ին մասի 4.2 </w:t>
      </w:r>
      <w:r w:rsidRPr="001C7E89">
        <w:rPr>
          <w:rFonts w:ascii="GHEA Grapalat" w:eastAsia="Times New Roman" w:hAnsi="GHEA Grapalat" w:cs="Sylfaen"/>
          <w:sz w:val="20"/>
          <w:szCs w:val="24"/>
          <w:lang w:val="ru-RU"/>
        </w:rPr>
        <w:t>կետում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նշված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վերջնաժամկետը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փոփոխել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հետ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վերցնել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հայտը։</w:t>
      </w:r>
    </w:p>
    <w:p w14:paraId="33D4190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p>
    <w:p w14:paraId="6AD07BA1" w14:textId="77777777" w:rsidR="001C7E89" w:rsidRPr="001C7E89" w:rsidRDefault="001C7E89" w:rsidP="001C7E89">
      <w:pPr>
        <w:spacing w:after="0" w:line="240" w:lineRule="auto"/>
        <w:ind w:firstLine="567"/>
        <w:jc w:val="center"/>
        <w:rPr>
          <w:rFonts w:ascii="GHEA Grapalat" w:eastAsia="Times New Roman" w:hAnsi="GHEA Grapalat" w:cs="Times New Roman"/>
          <w:b/>
          <w:sz w:val="20"/>
          <w:szCs w:val="24"/>
          <w:lang w:val="af-ZA"/>
        </w:rPr>
      </w:pPr>
      <w:r w:rsidRPr="001C7E89">
        <w:rPr>
          <w:rFonts w:ascii="GHEA Grapalat" w:eastAsia="Times New Roman" w:hAnsi="GHEA Grapalat" w:cs="Times New Roman"/>
          <w:b/>
          <w:sz w:val="20"/>
          <w:szCs w:val="24"/>
          <w:lang w:val="af-ZA"/>
        </w:rPr>
        <w:t xml:space="preserve">7. </w:t>
      </w:r>
      <w:r w:rsidRPr="001C7E89">
        <w:rPr>
          <w:rFonts w:ascii="GHEA Grapalat" w:eastAsia="Times New Roman" w:hAnsi="GHEA Grapalat" w:cs="Sylfaen"/>
          <w:b/>
          <w:sz w:val="20"/>
          <w:szCs w:val="24"/>
          <w:lang w:val="es-ES"/>
        </w:rPr>
        <w:t>ՀԱՅՏԻ</w:t>
      </w:r>
      <w:r w:rsidRPr="001C7E89">
        <w:rPr>
          <w:rFonts w:ascii="GHEA Grapalat" w:eastAsia="Times New Roman" w:hAnsi="GHEA Grapalat" w:cs="Times Armenian"/>
          <w:b/>
          <w:sz w:val="20"/>
          <w:szCs w:val="24"/>
          <w:lang w:val="af-ZA"/>
        </w:rPr>
        <w:t xml:space="preserve"> </w:t>
      </w:r>
      <w:r w:rsidRPr="001C7E89">
        <w:rPr>
          <w:rFonts w:ascii="GHEA Grapalat" w:eastAsia="Times New Roman" w:hAnsi="GHEA Grapalat" w:cs="Sylfaen"/>
          <w:b/>
          <w:sz w:val="20"/>
          <w:szCs w:val="24"/>
          <w:lang w:val="es-ES"/>
        </w:rPr>
        <w:t>ԱՊԱՀՈՎՈՒՄԸ</w:t>
      </w:r>
      <w:r w:rsidRPr="001C7E89">
        <w:rPr>
          <w:rFonts w:ascii="GHEA Grapalat" w:eastAsia="Times New Roman" w:hAnsi="GHEA Grapalat" w:cs="Times Armenian"/>
          <w:b/>
          <w:color w:val="FFFFFF"/>
          <w:sz w:val="20"/>
          <w:szCs w:val="24"/>
          <w:lang w:val="af-ZA"/>
        </w:rPr>
        <w:t xml:space="preserve"> </w:t>
      </w:r>
    </w:p>
    <w:p w14:paraId="5B23ACC6" w14:textId="77777777" w:rsidR="001C7E89" w:rsidRPr="001C7E89" w:rsidRDefault="001C7E89" w:rsidP="001C7E89">
      <w:pPr>
        <w:spacing w:after="0" w:line="240" w:lineRule="auto"/>
        <w:ind w:firstLine="567"/>
        <w:jc w:val="both"/>
        <w:rPr>
          <w:rFonts w:ascii="GHEA Grapalat" w:eastAsia="Times New Roman" w:hAnsi="GHEA Grapalat" w:cs="Times New Roman"/>
          <w:b/>
          <w:sz w:val="20"/>
          <w:szCs w:val="24"/>
          <w:lang w:val="af-ZA"/>
        </w:rPr>
      </w:pPr>
    </w:p>
    <w:p w14:paraId="02A80751"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4"/>
          <w:lang w:val="af-ZA"/>
        </w:rPr>
        <w:t xml:space="preserve">7.1 </w:t>
      </w:r>
      <w:r w:rsidRPr="001C7E89">
        <w:rPr>
          <w:rFonts w:ascii="GHEA Grapalat" w:eastAsia="Times New Roman" w:hAnsi="GHEA Grapalat" w:cs="Sylfaen"/>
          <w:sz w:val="20"/>
          <w:szCs w:val="24"/>
          <w:lang w:val="ru-RU"/>
        </w:rPr>
        <w:t>Մասնակիցը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սահմանված</w:t>
      </w:r>
      <w:r w:rsidRPr="001C7E89">
        <w:rPr>
          <w:rFonts w:ascii="GHEA Grapalat" w:eastAsia="Times New Roman" w:hAnsi="GHEA Grapalat" w:cs="Sylfaen"/>
          <w:sz w:val="20"/>
          <w:szCs w:val="24"/>
          <w:lang w:val="af-ZA"/>
        </w:rPr>
        <w:t xml:space="preserve"> կարգով </w:t>
      </w:r>
      <w:r w:rsidRPr="001C7E89">
        <w:rPr>
          <w:rFonts w:ascii="GHEA Grapalat" w:eastAsia="Times New Roman" w:hAnsi="GHEA Grapalat" w:cs="Sylfaen"/>
          <w:bCs/>
          <w:sz w:val="20"/>
          <w:szCs w:val="20"/>
        </w:rPr>
        <w:t>ներկայացնում</w:t>
      </w:r>
      <w:r w:rsidRPr="001C7E89">
        <w:rPr>
          <w:rFonts w:ascii="GHEA Grapalat" w:eastAsia="Times New Roman" w:hAnsi="GHEA Grapalat" w:cs="Sylfaen"/>
          <w:bCs/>
          <w:sz w:val="20"/>
          <w:szCs w:val="20"/>
          <w:lang w:val="af-ZA"/>
        </w:rPr>
        <w:t xml:space="preserve"> </w:t>
      </w:r>
      <w:r w:rsidRPr="001C7E89">
        <w:rPr>
          <w:rFonts w:ascii="GHEA Grapalat" w:eastAsia="Times New Roman" w:hAnsi="GHEA Grapalat" w:cs="Sylfaen"/>
          <w:bCs/>
          <w:sz w:val="20"/>
          <w:szCs w:val="20"/>
        </w:rPr>
        <w:t>է</w:t>
      </w:r>
      <w:r w:rsidRPr="001C7E89">
        <w:rPr>
          <w:rFonts w:ascii="GHEA Grapalat" w:eastAsia="Times New Roman" w:hAnsi="GHEA Grapalat" w:cs="Sylfaen"/>
          <w:bCs/>
          <w:sz w:val="20"/>
          <w:szCs w:val="20"/>
          <w:lang w:val="af-ZA"/>
        </w:rPr>
        <w:t xml:space="preserve"> </w:t>
      </w:r>
      <w:r w:rsidRPr="001C7E89">
        <w:rPr>
          <w:rFonts w:ascii="GHEA Grapalat" w:eastAsia="Times New Roman" w:hAnsi="GHEA Grapalat" w:cs="Sylfaen"/>
          <w:bCs/>
          <w:sz w:val="20"/>
          <w:szCs w:val="20"/>
        </w:rPr>
        <w:t>հայտի</w:t>
      </w:r>
      <w:r w:rsidRPr="001C7E89">
        <w:rPr>
          <w:rFonts w:ascii="GHEA Grapalat" w:eastAsia="Times New Roman" w:hAnsi="GHEA Grapalat" w:cs="Sylfaen"/>
          <w:bCs/>
          <w:sz w:val="20"/>
          <w:szCs w:val="20"/>
          <w:lang w:val="af-ZA"/>
        </w:rPr>
        <w:t xml:space="preserve"> </w:t>
      </w:r>
      <w:r w:rsidRPr="001C7E89">
        <w:rPr>
          <w:rFonts w:ascii="GHEA Grapalat" w:eastAsia="Times New Roman" w:hAnsi="GHEA Grapalat" w:cs="Sylfaen"/>
          <w:bCs/>
          <w:sz w:val="20"/>
          <w:szCs w:val="20"/>
        </w:rPr>
        <w:t>ապահովում</w:t>
      </w:r>
      <w:r w:rsidRPr="001C7E89">
        <w:rPr>
          <w:rFonts w:ascii="GHEA Grapalat" w:eastAsia="Times New Roman" w:hAnsi="GHEA Grapalat" w:cs="Sylfaen"/>
          <w:bCs/>
          <w:sz w:val="20"/>
          <w:szCs w:val="20"/>
          <w:lang w:val="hy-AM"/>
        </w:rPr>
        <w:t xml:space="preserve"> </w:t>
      </w:r>
      <w:r w:rsidRPr="001C7E89">
        <w:rPr>
          <w:rFonts w:ascii="GHEA Grapalat" w:eastAsia="Times New Roman" w:hAnsi="GHEA Grapalat" w:cs="Sylfaen"/>
          <w:b/>
          <w:sz w:val="20"/>
          <w:szCs w:val="20"/>
          <w:lang w:val="hy-AM"/>
        </w:rPr>
        <w:t>/կիրառելի է 1-ին չափաբաժնի համար/</w:t>
      </w:r>
      <w:r w:rsidRPr="001C7E89">
        <w:rPr>
          <w:rFonts w:ascii="GHEA Grapalat" w:eastAsia="Times New Roman" w:hAnsi="GHEA Grapalat" w:cs="Sylfaen"/>
          <w:bCs/>
          <w:sz w:val="20"/>
          <w:szCs w:val="20"/>
          <w:lang w:val="hy-AM"/>
        </w:rPr>
        <w:t>:</w:t>
      </w:r>
    </w:p>
    <w:p w14:paraId="032D6AAC"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hy-AM"/>
        </w:rPr>
        <w:t>Հայտի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ապահովումը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ներկայացվում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բանկային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երաշխիքի</w:t>
      </w:r>
      <w:r w:rsidRPr="001C7E89">
        <w:rPr>
          <w:rFonts w:ascii="GHEA Grapalat" w:eastAsia="Times New Roman" w:hAnsi="GHEA Grapalat" w:cs="Sylfaen"/>
          <w:sz w:val="20"/>
          <w:szCs w:val="20"/>
          <w:lang w:val="af-ZA"/>
        </w:rPr>
        <w:t xml:space="preserve"> (հավելված 3) </w:t>
      </w:r>
      <w:r w:rsidRPr="001C7E89">
        <w:rPr>
          <w:rFonts w:ascii="GHEA Grapalat" w:eastAsia="Times New Roman" w:hAnsi="GHEA Grapalat" w:cs="Sylfaen"/>
          <w:sz w:val="20"/>
          <w:szCs w:val="20"/>
          <w:lang w:val="hy-AM"/>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կանխիկ</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փողի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ձևով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որի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չափը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հավասար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մասնակցի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գնային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առաջարկի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հինգ</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տոկոսին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Ընդ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որում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եթե</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մասնակիցը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հայտի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ապահովումը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ներկայացրել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կետով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սահմանված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չափից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ավելի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ապա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հայտը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համարվում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հրավերի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պահանջներին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բավարարող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ենթակա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չէ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hy-AM"/>
        </w:rPr>
        <w:t>մերժման</w:t>
      </w:r>
      <w:r w:rsidRPr="001C7E89">
        <w:rPr>
          <w:rFonts w:ascii="GHEA Grapalat" w:eastAsia="Times New Roman" w:hAnsi="GHEA Grapalat" w:cs="Sylfaen"/>
          <w:sz w:val="20"/>
          <w:szCs w:val="20"/>
          <w:lang w:val="af-ZA"/>
        </w:rPr>
        <w:t>:</w:t>
      </w:r>
    </w:p>
    <w:p w14:paraId="0061FD77"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Times New Roman"/>
          <w:sz w:val="20"/>
          <w:szCs w:val="20"/>
        </w:rPr>
        <w:t>Կանխիկ</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փողի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ձևով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ներկայացված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հայտի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ապահովումը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պետք</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է</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փոխանցվի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Կենտրոնական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գանձապետարանում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լիազորված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մարմնի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անվամբ</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բացված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4"/>
          <w:szCs w:val="24"/>
          <w:lang w:val="af-ZA"/>
        </w:rPr>
        <w:t>«</w:t>
      </w:r>
      <w:r w:rsidRPr="001C7E89">
        <w:rPr>
          <w:rFonts w:ascii="GHEA Grapalat" w:eastAsia="Times New Roman" w:hAnsi="GHEA Grapalat" w:cs="Times New Roman"/>
          <w:sz w:val="20"/>
          <w:szCs w:val="20"/>
          <w:lang w:val="af-ZA"/>
        </w:rPr>
        <w:t>900008000466</w:t>
      </w:r>
      <w:r w:rsidRPr="001C7E89">
        <w:rPr>
          <w:rFonts w:ascii="GHEA Grapalat" w:eastAsia="Times New Roman" w:hAnsi="GHEA Grapalat" w:cs="Times New Roman"/>
          <w:sz w:val="24"/>
          <w:szCs w:val="24"/>
          <w:lang w:val="af-ZA"/>
        </w:rPr>
        <w:t>»</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գանձապետական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հաշվին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որը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ենթակա</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է</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վերադարձման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այն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ներկայացրած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մասնակցին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ընթացակարգի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շրջանակում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պայմանագիրը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կնքվելուց</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կամ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ընթացակարգը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չկայացած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հայտարարվելուց</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հետո</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քսան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աշխատանքային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օրվա</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ընթացքում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բացառությամբ</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հրավերի</w:t>
      </w:r>
      <w:r w:rsidRPr="001C7E89">
        <w:rPr>
          <w:rFonts w:ascii="GHEA Grapalat" w:eastAsia="Times New Roman" w:hAnsi="GHEA Grapalat" w:cs="Times New Roman"/>
          <w:sz w:val="20"/>
          <w:szCs w:val="20"/>
          <w:lang w:val="af-ZA"/>
        </w:rPr>
        <w:t xml:space="preserve"> 1-</w:t>
      </w:r>
      <w:r w:rsidRPr="001C7E89">
        <w:rPr>
          <w:rFonts w:ascii="GHEA Grapalat" w:eastAsia="Times New Roman" w:hAnsi="GHEA Grapalat" w:cs="Times New Roman"/>
          <w:sz w:val="20"/>
          <w:szCs w:val="20"/>
        </w:rPr>
        <w:t>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մասի</w:t>
      </w:r>
      <w:r w:rsidRPr="001C7E89">
        <w:rPr>
          <w:rFonts w:ascii="GHEA Grapalat" w:eastAsia="Times New Roman" w:hAnsi="GHEA Grapalat" w:cs="Times New Roman"/>
          <w:sz w:val="20"/>
          <w:szCs w:val="20"/>
          <w:lang w:val="af-ZA"/>
        </w:rPr>
        <w:t xml:space="preserve"> 7.3 </w:t>
      </w:r>
      <w:r w:rsidRPr="001C7E89">
        <w:rPr>
          <w:rFonts w:ascii="GHEA Grapalat" w:eastAsia="Times New Roman" w:hAnsi="GHEA Grapalat" w:cs="Times New Roman"/>
          <w:sz w:val="20"/>
          <w:szCs w:val="20"/>
        </w:rPr>
        <w:t>կետով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նախատեսված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դեպքերի</w:t>
      </w:r>
      <w:r w:rsidRPr="001C7E89">
        <w:rPr>
          <w:rFonts w:ascii="GHEA Grapalat" w:eastAsia="Times New Roman" w:hAnsi="GHEA Grapalat" w:cs="Times New Roman"/>
          <w:sz w:val="20"/>
          <w:szCs w:val="20"/>
          <w:lang w:val="af-ZA"/>
        </w:rPr>
        <w:t xml:space="preserve">: </w:t>
      </w:r>
    </w:p>
    <w:p w14:paraId="4A457273"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7.</w:t>
      </w:r>
      <w:r w:rsidRPr="001C7E89">
        <w:rPr>
          <w:rFonts w:ascii="GHEA Grapalat" w:eastAsia="Times New Roman" w:hAnsi="GHEA Grapalat" w:cs="Sylfaen"/>
          <w:sz w:val="20"/>
          <w:szCs w:val="24"/>
          <w:lang w:val="hy-AM"/>
        </w:rPr>
        <w:t>2</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վճարում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ապահովումը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w:t>
      </w:r>
      <w:r w:rsidRPr="001C7E89">
        <w:rPr>
          <w:rFonts w:ascii="GHEA Grapalat" w:eastAsia="Times New Roman" w:hAnsi="GHEA Grapalat" w:cs="Sylfaen"/>
          <w:sz w:val="20"/>
          <w:szCs w:val="24"/>
          <w:lang w:val="af-ZA"/>
        </w:rPr>
        <w:t>`</w:t>
      </w:r>
    </w:p>
    <w:p w14:paraId="65448F2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1) </w:t>
      </w:r>
      <w:r w:rsidRPr="001C7E89">
        <w:rPr>
          <w:rFonts w:ascii="GHEA Grapalat" w:eastAsia="Times New Roman" w:hAnsi="GHEA Grapalat" w:cs="Sylfaen"/>
          <w:sz w:val="20"/>
          <w:szCs w:val="24"/>
          <w:lang w:val="ru-RU"/>
        </w:rPr>
        <w:t>հայտարարվել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սակայն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հրաժարվում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զրկվում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իրավունքից</w:t>
      </w:r>
      <w:r w:rsidRPr="001C7E89">
        <w:rPr>
          <w:rFonts w:ascii="GHEA Grapalat" w:eastAsia="Times New Roman" w:hAnsi="GHEA Grapalat" w:cs="Sylfaen"/>
          <w:sz w:val="20"/>
          <w:szCs w:val="24"/>
          <w:lang w:val="af-ZA"/>
        </w:rPr>
        <w:t>.</w:t>
      </w:r>
    </w:p>
    <w:p w14:paraId="12343FA2"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2) </w:t>
      </w:r>
      <w:r w:rsidRPr="001C7E89">
        <w:rPr>
          <w:rFonts w:ascii="GHEA Grapalat" w:eastAsia="Times New Roman" w:hAnsi="GHEA Grapalat" w:cs="Sylfaen"/>
          <w:sz w:val="20"/>
          <w:szCs w:val="24"/>
          <w:lang w:val="ru-RU"/>
        </w:rPr>
        <w:t>խախտել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գործընթացի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շրջանակում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ստանձնած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պարտավորություն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հանգեցրել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գործընթացին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տվյալ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հետագա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դադարեցմանը</w:t>
      </w:r>
      <w:r w:rsidRPr="001C7E89">
        <w:rPr>
          <w:rFonts w:ascii="GHEA Grapalat" w:eastAsia="Times New Roman" w:hAnsi="GHEA Grapalat" w:cs="Sylfaen"/>
          <w:sz w:val="20"/>
          <w:szCs w:val="24"/>
          <w:lang w:val="af-ZA"/>
        </w:rPr>
        <w:t>.</w:t>
      </w:r>
    </w:p>
    <w:p w14:paraId="7979DE60"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3) </w:t>
      </w:r>
      <w:r w:rsidRPr="001C7E89">
        <w:rPr>
          <w:rFonts w:ascii="GHEA Grapalat" w:eastAsia="Times New Roman" w:hAnsi="GHEA Grapalat" w:cs="Sylfaen"/>
          <w:sz w:val="20"/>
          <w:szCs w:val="24"/>
          <w:lang w:val="ru-RU"/>
        </w:rPr>
        <w:t>հայտերի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բացումից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հետո</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հրաժարվել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սույն ընթացակարգի </w:t>
      </w:r>
      <w:r w:rsidRPr="001C7E89">
        <w:rPr>
          <w:rFonts w:ascii="GHEA Grapalat" w:eastAsia="Times New Roman" w:hAnsi="GHEA Grapalat" w:cs="Sylfaen"/>
          <w:sz w:val="20"/>
          <w:szCs w:val="24"/>
          <w:lang w:val="ru-RU"/>
        </w:rPr>
        <w:t>հետագա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մասնակցությունից։</w:t>
      </w:r>
      <w:r w:rsidRPr="001C7E89">
        <w:rPr>
          <w:rFonts w:ascii="GHEA Grapalat" w:eastAsia="Times New Roman" w:hAnsi="GHEA Grapalat" w:cs="Sylfaen"/>
          <w:sz w:val="20"/>
          <w:szCs w:val="24"/>
          <w:lang w:val="af-ZA"/>
        </w:rPr>
        <w:t xml:space="preserve"> </w:t>
      </w:r>
    </w:p>
    <w:p w14:paraId="5354EF60"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Times New Roman"/>
          <w:sz w:val="20"/>
          <w:szCs w:val="24"/>
          <w:lang w:val="af-ZA"/>
        </w:rPr>
        <w:t>7.</w:t>
      </w:r>
      <w:r w:rsidRPr="001C7E89">
        <w:rPr>
          <w:rFonts w:ascii="GHEA Grapalat" w:eastAsia="Times New Roman" w:hAnsi="GHEA Grapalat" w:cs="Times New Roman"/>
          <w:sz w:val="20"/>
          <w:szCs w:val="24"/>
          <w:lang w:val="hy-AM"/>
        </w:rPr>
        <w:t>3</w:t>
      </w:r>
      <w:r w:rsidRPr="001C7E89">
        <w:rPr>
          <w:rFonts w:ascii="GHEA Grapalat" w:eastAsia="Times New Roman" w:hAnsi="GHEA Grapalat" w:cs="Times New Roman"/>
          <w:sz w:val="20"/>
          <w:szCs w:val="24"/>
          <w:lang w:val="af-ZA"/>
        </w:rPr>
        <w:tab/>
      </w:r>
      <w:r w:rsidRPr="001C7E89">
        <w:rPr>
          <w:rFonts w:ascii="GHEA Grapalat" w:eastAsia="Times New Roman" w:hAnsi="GHEA Grapalat" w:cs="Sylfaen"/>
          <w:sz w:val="20"/>
          <w:szCs w:val="24"/>
          <w:lang w:val="ru-RU"/>
        </w:rPr>
        <w:t>Հայտի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ապահով</w:t>
      </w:r>
      <w:r w:rsidRPr="001C7E89">
        <w:rPr>
          <w:rFonts w:ascii="GHEA Grapalat" w:eastAsia="Times New Roman" w:hAnsi="GHEA Grapalat" w:cs="Sylfaen"/>
          <w:sz w:val="20"/>
          <w:szCs w:val="24"/>
        </w:rPr>
        <w:t>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պետք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վավեր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լինի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ներկայացվելու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օրվանից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հաշված</w:t>
      </w:r>
      <w:r w:rsidRPr="001C7E89">
        <w:rPr>
          <w:rFonts w:ascii="GHEA Grapalat" w:eastAsia="Times New Roman" w:hAnsi="GHEA Grapalat" w:cs="Sylfaen"/>
          <w:sz w:val="20"/>
          <w:szCs w:val="24"/>
          <w:lang w:val="af-ZA"/>
        </w:rPr>
        <w:t xml:space="preserve"> 90</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hy-AM"/>
        </w:rPr>
        <w:t>իննսուն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Հայտի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ապահովումը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ենթակա</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է</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վերադարձման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այն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ներկայացրած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մասնակցին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ընթացակարգի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շրջանակում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պայմանագիրը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կնքվելուց</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կամ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ընթացակարգը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չկայացած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հայտարարվելուց</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հետո</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քսան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աշխատանքային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օրվա</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ընթացքում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բացառությամբ</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հրավերի</w:t>
      </w:r>
      <w:r w:rsidRPr="001C7E89">
        <w:rPr>
          <w:rFonts w:ascii="GHEA Grapalat" w:eastAsia="Times New Roman" w:hAnsi="GHEA Grapalat" w:cs="Times New Roman"/>
          <w:sz w:val="20"/>
          <w:szCs w:val="20"/>
          <w:lang w:val="af-ZA"/>
        </w:rPr>
        <w:t xml:space="preserve"> 1-</w:t>
      </w:r>
      <w:r w:rsidRPr="001C7E89">
        <w:rPr>
          <w:rFonts w:ascii="GHEA Grapalat" w:eastAsia="Times New Roman" w:hAnsi="GHEA Grapalat" w:cs="Times New Roman"/>
          <w:sz w:val="20"/>
          <w:szCs w:val="20"/>
        </w:rPr>
        <w:t>ին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մասի</w:t>
      </w:r>
      <w:r w:rsidRPr="001C7E89">
        <w:rPr>
          <w:rFonts w:ascii="GHEA Grapalat" w:eastAsia="Times New Roman" w:hAnsi="GHEA Grapalat" w:cs="Times New Roman"/>
          <w:sz w:val="20"/>
          <w:szCs w:val="20"/>
          <w:lang w:val="af-ZA"/>
        </w:rPr>
        <w:t xml:space="preserve"> 7.3 </w:t>
      </w:r>
      <w:r w:rsidRPr="001C7E89">
        <w:rPr>
          <w:rFonts w:ascii="GHEA Grapalat" w:eastAsia="Times New Roman" w:hAnsi="GHEA Grapalat" w:cs="Times New Roman"/>
          <w:sz w:val="20"/>
          <w:szCs w:val="20"/>
        </w:rPr>
        <w:t>կետով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նախատեսված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դեպքերի</w:t>
      </w:r>
      <w:r w:rsidRPr="001C7E89">
        <w:rPr>
          <w:rFonts w:ascii="GHEA Grapalat" w:eastAsia="Times New Roman" w:hAnsi="GHEA Grapalat" w:cs="Times New Roman"/>
          <w:sz w:val="20"/>
          <w:szCs w:val="20"/>
          <w:lang w:val="af-ZA"/>
        </w:rPr>
        <w:t xml:space="preserve">: </w:t>
      </w:r>
    </w:p>
    <w:p w14:paraId="7C70224B"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p>
    <w:p w14:paraId="74E09114" w14:textId="77777777" w:rsidR="001C7E89" w:rsidRPr="001C7E89" w:rsidRDefault="001C7E89" w:rsidP="001C7E89">
      <w:pPr>
        <w:spacing w:after="0" w:line="240" w:lineRule="auto"/>
        <w:ind w:firstLine="567"/>
        <w:jc w:val="center"/>
        <w:rPr>
          <w:rFonts w:ascii="GHEA Grapalat" w:eastAsia="Times New Roman" w:hAnsi="GHEA Grapalat" w:cs="Times New Roman"/>
          <w:b/>
          <w:sz w:val="20"/>
          <w:szCs w:val="24"/>
          <w:lang w:val="af-ZA"/>
        </w:rPr>
      </w:pPr>
    </w:p>
    <w:p w14:paraId="662A9397" w14:textId="77777777" w:rsidR="001C7E89" w:rsidRPr="001C7E89" w:rsidRDefault="001C7E89" w:rsidP="001C7E89">
      <w:pPr>
        <w:spacing w:after="0" w:line="240" w:lineRule="auto"/>
        <w:ind w:firstLine="567"/>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af-ZA"/>
        </w:rPr>
        <w:t>8.  ՀԱՅՏԵՐԻ ԲԱՑՈՒՄԸ</w:t>
      </w:r>
      <w:r w:rsidRPr="001C7E89">
        <w:rPr>
          <w:rFonts w:ascii="GHEA Grapalat" w:eastAsia="Times New Roman" w:hAnsi="GHEA Grapalat" w:cs="Times New Roman"/>
          <w:b/>
          <w:sz w:val="20"/>
          <w:szCs w:val="24"/>
          <w:lang w:val="hy-AM"/>
        </w:rPr>
        <w:t xml:space="preserve">, </w:t>
      </w:r>
      <w:r w:rsidRPr="001C7E89">
        <w:rPr>
          <w:rFonts w:ascii="GHEA Grapalat" w:eastAsia="Times New Roman" w:hAnsi="GHEA Grapalat" w:cs="Times New Roman"/>
          <w:b/>
          <w:sz w:val="20"/>
          <w:szCs w:val="24"/>
          <w:lang w:val="af-ZA"/>
        </w:rPr>
        <w:t xml:space="preserve">ԳՆԱՀԱՏՈՒՄԸ  ԵՎ  </w:t>
      </w:r>
    </w:p>
    <w:p w14:paraId="0A6CF448" w14:textId="77777777" w:rsidR="001C7E89" w:rsidRPr="001C7E89" w:rsidRDefault="001C7E89" w:rsidP="001C7E89">
      <w:pPr>
        <w:spacing w:after="0" w:line="240" w:lineRule="auto"/>
        <w:ind w:firstLine="567"/>
        <w:jc w:val="center"/>
        <w:rPr>
          <w:rFonts w:ascii="GHEA Grapalat" w:eastAsia="Times New Roman" w:hAnsi="GHEA Grapalat" w:cs="Times New Roman"/>
          <w:b/>
          <w:sz w:val="20"/>
          <w:szCs w:val="24"/>
          <w:lang w:val="af-ZA"/>
        </w:rPr>
      </w:pPr>
      <w:r w:rsidRPr="001C7E89">
        <w:rPr>
          <w:rFonts w:ascii="GHEA Grapalat" w:eastAsia="Times New Roman" w:hAnsi="GHEA Grapalat" w:cs="Times New Roman"/>
          <w:b/>
          <w:sz w:val="20"/>
          <w:szCs w:val="24"/>
          <w:lang w:val="af-ZA"/>
        </w:rPr>
        <w:t xml:space="preserve">ԱՐԴՅՈՒՆՔՆԵՐԻ ԱՄՓՈՓՈՒՄԸ </w:t>
      </w:r>
    </w:p>
    <w:p w14:paraId="10E41B44" w14:textId="77777777" w:rsidR="001C7E89" w:rsidRPr="001C7E89" w:rsidRDefault="001C7E89" w:rsidP="001C7E89">
      <w:pPr>
        <w:spacing w:after="0" w:line="240" w:lineRule="auto"/>
        <w:ind w:firstLine="567"/>
        <w:jc w:val="both"/>
        <w:rPr>
          <w:rFonts w:ascii="GHEA Grapalat" w:eastAsia="Times New Roman" w:hAnsi="GHEA Grapalat" w:cs="Times New Roman"/>
          <w:b/>
          <w:sz w:val="20"/>
          <w:szCs w:val="24"/>
          <w:lang w:val="af-ZA"/>
        </w:rPr>
      </w:pPr>
    </w:p>
    <w:p w14:paraId="19F6C085" w14:textId="77777777" w:rsidR="001C7E89" w:rsidRPr="001C7E89" w:rsidRDefault="001C7E89" w:rsidP="001C7E89">
      <w:pPr>
        <w:spacing w:after="0" w:line="240" w:lineRule="auto"/>
        <w:ind w:firstLine="567"/>
        <w:jc w:val="both"/>
        <w:rPr>
          <w:rFonts w:ascii="GHEA Grapalat" w:eastAsia="Times New Roman" w:hAnsi="GHEA Grapalat" w:cs="Tahoma"/>
          <w:sz w:val="20"/>
          <w:szCs w:val="20"/>
          <w:lang w:val="af-ZA"/>
        </w:rPr>
      </w:pPr>
      <w:r w:rsidRPr="001C7E89">
        <w:rPr>
          <w:rFonts w:ascii="GHEA Grapalat" w:eastAsia="Times New Roman" w:hAnsi="GHEA Grapalat" w:cs="Times New Roman"/>
          <w:sz w:val="20"/>
          <w:szCs w:val="20"/>
          <w:lang w:val="af-ZA"/>
        </w:rPr>
        <w:t xml:space="preserve">8.1 </w:t>
      </w:r>
      <w:r w:rsidRPr="001C7E89">
        <w:rPr>
          <w:rFonts w:ascii="GHEA Grapalat" w:eastAsia="Times New Roman" w:hAnsi="GHEA Grapalat" w:cs="Sylfaen"/>
          <w:sz w:val="20"/>
          <w:szCs w:val="20"/>
          <w:lang w:val="ru-RU"/>
        </w:rPr>
        <w:t>Հայտերի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բացումը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կկատարվի</w:t>
      </w:r>
      <w:r w:rsidRPr="001C7E89">
        <w:rPr>
          <w:rFonts w:ascii="GHEA Grapalat" w:eastAsia="Times New Roman" w:hAnsi="GHEA Grapalat" w:cs="Sylfaen"/>
          <w:sz w:val="20"/>
          <w:szCs w:val="20"/>
          <w:lang w:val="af-ZA"/>
        </w:rPr>
        <w:t xml:space="preserve"> հանձնաժողովի՝ հայտերի բացման և գնահատման նիստում՝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հայտարարությունը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տեղեկագրում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w:t>
      </w:r>
      <w:r w:rsidRPr="001C7E89">
        <w:rPr>
          <w:rFonts w:ascii="GHEA Grapalat" w:eastAsia="Times New Roman" w:hAnsi="GHEA Grapalat" w:cs="Sylfaen"/>
          <w:sz w:val="20"/>
          <w:szCs w:val="24"/>
          <w:lang w:val="ru-RU"/>
        </w:rPr>
        <w:t>րապարակվելու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օրվանից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հաշված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7</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ru-RU"/>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ժամը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16:00</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rPr>
        <w:t>ի</w:t>
      </w:r>
      <w:r w:rsidRPr="001C7E89">
        <w:rPr>
          <w:rFonts w:ascii="GHEA Grapalat" w:eastAsia="Times New Roman" w:hAnsi="GHEA Grapalat" w:cs="Sylfaen"/>
          <w:sz w:val="20"/>
          <w:szCs w:val="24"/>
          <w:lang w:val="ru-RU"/>
        </w:rPr>
        <w:t>ն։</w:t>
      </w:r>
      <w:r w:rsidRPr="001C7E89">
        <w:rPr>
          <w:rFonts w:ascii="GHEA Grapalat" w:eastAsia="Times New Roman" w:hAnsi="GHEA Grapalat" w:cs="Sylfaen"/>
          <w:sz w:val="20"/>
          <w:szCs w:val="24"/>
          <w:lang w:val="af-ZA"/>
        </w:rPr>
        <w:t xml:space="preserve"> </w:t>
      </w:r>
    </w:p>
    <w:p w14:paraId="2A44665D"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ru-RU"/>
        </w:rPr>
        <w:t>Հայտերի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գնահատման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նիստում</w:t>
      </w:r>
      <w:r w:rsidRPr="001C7E89">
        <w:rPr>
          <w:rFonts w:ascii="GHEA Grapalat" w:eastAsia="Times New Roman" w:hAnsi="GHEA Grapalat" w:cs="Sylfaen"/>
          <w:sz w:val="20"/>
          <w:szCs w:val="24"/>
        </w:rPr>
        <w:t>՝</w:t>
      </w:r>
    </w:p>
    <w:p w14:paraId="1D17D288"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1) </w:t>
      </w:r>
      <w:r w:rsidRPr="001C7E89">
        <w:rPr>
          <w:rFonts w:ascii="GHEA Grapalat" w:eastAsia="Times New Roman" w:hAnsi="GHEA Grapalat" w:cs="Sylfaen"/>
          <w:sz w:val="20"/>
          <w:szCs w:val="24"/>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նախագահը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նիստը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նախագահողը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նիստը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հայտարարում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հրապա</w:t>
      </w:r>
      <w:r w:rsidRPr="001C7E89">
        <w:rPr>
          <w:rFonts w:ascii="GHEA Grapalat" w:eastAsia="Times New Roman" w:hAnsi="GHEA Grapalat" w:cs="Sylfaen"/>
          <w:sz w:val="20"/>
          <w:szCs w:val="24"/>
          <w:lang w:val="hy-AM"/>
        </w:rPr>
        <w:softHyphen/>
        <w:t>րակում է գնման հայտով սահմանված</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ընթացակարգի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շրջանակում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գնվելիք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ապրանքների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գինը՝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մեկ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թվով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lastRenderedPageBreak/>
        <w:t>արտահայտված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ինչպես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նաև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հայտեր ներկայացրած մասնակիցների գնային առաջարկները՝ մեկ թվով արտահայտված, հիմք ընդունելով տառերով գրվածը</w:t>
      </w:r>
      <w:r w:rsidRPr="001C7E89">
        <w:rPr>
          <w:rFonts w:ascii="GHEA Grapalat" w:eastAsia="Times New Roman" w:hAnsi="GHEA Grapalat" w:cs="Sylfaen"/>
          <w:sz w:val="20"/>
          <w:szCs w:val="24"/>
          <w:lang w:val="af-ZA"/>
        </w:rPr>
        <w:t>.</w:t>
      </w:r>
    </w:p>
    <w:p w14:paraId="35F46F98"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2) </w:t>
      </w:r>
      <w:r w:rsidRPr="001C7E89">
        <w:rPr>
          <w:rFonts w:ascii="GHEA Grapalat" w:eastAsia="Times New Roman" w:hAnsi="GHEA Grapalat" w:cs="Sylfaen"/>
          <w:sz w:val="20"/>
          <w:szCs w:val="20"/>
          <w:lang w:val="hy-AM"/>
        </w:rPr>
        <w:t>սույն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կետի</w:t>
      </w:r>
      <w:r w:rsidRPr="001C7E89">
        <w:rPr>
          <w:rFonts w:ascii="GHEA Grapalat" w:eastAsia="Times New Roman" w:hAnsi="GHEA Grapalat" w:cs="Times New Roman"/>
          <w:sz w:val="20"/>
          <w:szCs w:val="20"/>
          <w:lang w:val="hy-AM"/>
        </w:rPr>
        <w:t xml:space="preserve"> 1-</w:t>
      </w:r>
      <w:r w:rsidRPr="001C7E89">
        <w:rPr>
          <w:rFonts w:ascii="GHEA Grapalat" w:eastAsia="Times New Roman" w:hAnsi="GHEA Grapalat" w:cs="Sylfaen"/>
          <w:sz w:val="20"/>
          <w:szCs w:val="20"/>
          <w:lang w:val="hy-AM"/>
        </w:rPr>
        <w:t>ին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ենթակետում</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նշված</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փաստաթղթերը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նախագահին</w:t>
      </w:r>
      <w:r w:rsidRPr="001C7E89">
        <w:rPr>
          <w:rFonts w:ascii="GHEA Grapalat" w:eastAsia="Times New Roman" w:hAnsi="GHEA Grapalat" w:cs="Times New Roman"/>
          <w:sz w:val="20"/>
          <w:szCs w:val="20"/>
          <w:lang w:val="hy-AM"/>
        </w:rPr>
        <w:t xml:space="preserve"> (նիստը նախագահողին) </w:t>
      </w:r>
      <w:r w:rsidRPr="001C7E89">
        <w:rPr>
          <w:rFonts w:ascii="GHEA Grapalat" w:eastAsia="Times New Roman" w:hAnsi="GHEA Grapalat" w:cs="Sylfaen"/>
          <w:sz w:val="20"/>
          <w:szCs w:val="20"/>
          <w:lang w:val="hy-AM"/>
        </w:rPr>
        <w:t>փոխանցվելուց</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հետո</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հանձնաժողովը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գնահատում</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է</w:t>
      </w:r>
      <w:r w:rsidRPr="001C7E89">
        <w:rPr>
          <w:rFonts w:ascii="GHEA Grapalat" w:eastAsia="Times New Roman" w:hAnsi="GHEA Grapalat" w:cs="Times New Roman"/>
          <w:sz w:val="20"/>
          <w:szCs w:val="20"/>
          <w:lang w:val="hy-AM"/>
        </w:rPr>
        <w:t>`</w:t>
      </w:r>
    </w:p>
    <w:p w14:paraId="7D69D8EE"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ա</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հայտեր</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պարունակող</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ծրարները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կազմելու</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և</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ներկայացնելու</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համապատասխանությունը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սահմանված</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կարգին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և</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բացում</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համապատասխանող</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գնահատված</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հայտերը</w:t>
      </w:r>
      <w:r w:rsidRPr="001C7E89">
        <w:rPr>
          <w:rFonts w:ascii="GHEA Grapalat" w:eastAsia="Times New Roman" w:hAnsi="GHEA Grapalat" w:cs="Times New Roman"/>
          <w:sz w:val="20"/>
          <w:szCs w:val="20"/>
          <w:lang w:val="hy-AM"/>
        </w:rPr>
        <w:t>,</w:t>
      </w:r>
    </w:p>
    <w:p w14:paraId="60B423EF"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բ</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բացված</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յուրաքանչյուր</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ծրարում</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պահանջվող</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նախատեսված</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փաստաթղթերի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առկայությունը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և</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դրանց</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կազմման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համապատասխանությունը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հրավերով</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սահմանված</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վավերապայմաններին</w:t>
      </w:r>
      <w:r w:rsidRPr="001C7E89">
        <w:rPr>
          <w:rFonts w:ascii="GHEA Grapalat" w:eastAsia="Times New Roman" w:hAnsi="GHEA Grapalat" w:cs="Times New Roman"/>
          <w:sz w:val="20"/>
          <w:szCs w:val="20"/>
          <w:lang w:val="hy-AM"/>
        </w:rPr>
        <w:t>.</w:t>
      </w:r>
    </w:p>
    <w:p w14:paraId="79D3833A"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Times New Roman"/>
          <w:sz w:val="20"/>
          <w:szCs w:val="20"/>
          <w:lang w:val="hy-AM"/>
        </w:rPr>
        <w:t xml:space="preserve">3) </w:t>
      </w:r>
      <w:r w:rsidRPr="001C7E89">
        <w:rPr>
          <w:rFonts w:ascii="GHEA Grapalat" w:eastAsia="Times New Roman" w:hAnsi="GHEA Grapalat" w:cs="Sylfaen"/>
          <w:sz w:val="20"/>
          <w:szCs w:val="20"/>
          <w:lang w:val="hy-AM"/>
        </w:rPr>
        <w:t>հանձնաժողովի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նախագահը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հայտարարում</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է</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հայտեր</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ներկայացրած</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մասնակիցների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գնային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առաջարկները՝</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մեկ</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թվով</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արտահայտված,</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հիմք</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ընդունելով</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տառերով</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Sylfaen"/>
          <w:sz w:val="20"/>
          <w:szCs w:val="20"/>
          <w:lang w:val="hy-AM"/>
        </w:rPr>
        <w:t>գրվածը:</w:t>
      </w:r>
    </w:p>
    <w:p w14:paraId="425E4E7E"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8.2 </w:t>
      </w:r>
      <w:r w:rsidRPr="001C7E89">
        <w:rPr>
          <w:rFonts w:ascii="GHEA Grapalat" w:eastAsia="Times New Roman" w:hAnsi="GHEA Grapalat" w:cs="Sylfaen"/>
          <w:sz w:val="20"/>
          <w:szCs w:val="24"/>
          <w:lang w:val="hy-AM"/>
        </w:rPr>
        <w:t>Հայտերը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գնահատվում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հրավերով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կարգով</w:t>
      </w:r>
      <w:r w:rsidRPr="001C7E89">
        <w:rPr>
          <w:rFonts w:ascii="GHEA Grapalat" w:eastAsia="Times New Roman" w:hAnsi="GHEA Grapalat" w:cs="Sylfaen"/>
          <w:sz w:val="20"/>
          <w:szCs w:val="24"/>
          <w:lang w:val="af-ZA"/>
        </w:rPr>
        <w:t xml:space="preserve">: </w:t>
      </w:r>
    </w:p>
    <w:p w14:paraId="36F60C85"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ընթացակարգի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չափաբաժինների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քանակը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յոթանասունհինգը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չգերազանցելու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գնահատումն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իրականացվում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դրանց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ներկայացման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վերջնաժամկետը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լրանալու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օրվանից</w:t>
      </w:r>
      <w:r w:rsidRPr="001C7E89">
        <w:rPr>
          <w:rFonts w:ascii="GHEA Grapalat" w:eastAsia="Times New Roman" w:hAnsi="GHEA Grapalat" w:cs="Sylfaen"/>
          <w:sz w:val="20"/>
          <w:szCs w:val="24"/>
          <w:lang w:val="af-ZA"/>
        </w:rPr>
        <w:t xml:space="preserve"> </w:t>
      </w:r>
      <w:proofErr w:type="gramStart"/>
      <w:r w:rsidRPr="001C7E89">
        <w:rPr>
          <w:rFonts w:ascii="GHEA Grapalat" w:eastAsia="Times New Roman" w:hAnsi="GHEA Grapalat" w:cs="Sylfaen"/>
          <w:sz w:val="20"/>
          <w:szCs w:val="24"/>
        </w:rPr>
        <w:t>հաշված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տաս</w:t>
      </w:r>
      <w:proofErr w:type="gramEnd"/>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իսկ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գերազանցելու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դեպքում՝</w:t>
      </w:r>
      <w:r w:rsidRPr="001C7E89">
        <w:rPr>
          <w:rFonts w:ascii="GHEA Grapalat" w:eastAsia="Times New Roman" w:hAnsi="GHEA Grapalat" w:cs="Sylfaen"/>
          <w:sz w:val="20"/>
          <w:szCs w:val="24"/>
          <w:lang w:val="af-ZA"/>
        </w:rPr>
        <w:t xml:space="preserve"> տասնհինգ </w:t>
      </w:r>
      <w:r w:rsidRPr="001C7E89">
        <w:rPr>
          <w:rFonts w:ascii="GHEA Grapalat" w:eastAsia="Times New Roman" w:hAnsi="GHEA Grapalat" w:cs="Sylfaen"/>
          <w:sz w:val="20"/>
          <w:szCs w:val="24"/>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ընթացքում</w:t>
      </w:r>
      <w:r w:rsidRPr="001C7E89">
        <w:rPr>
          <w:rFonts w:ascii="GHEA Grapalat" w:eastAsia="Times New Roman" w:hAnsi="GHEA Grapalat" w:cs="Sylfaen"/>
          <w:sz w:val="20"/>
          <w:szCs w:val="24"/>
          <w:lang w:val="af-ZA"/>
        </w:rPr>
        <w:t xml:space="preserve">: </w:t>
      </w:r>
    </w:p>
    <w:p w14:paraId="184B0E8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rPr>
        <w:t>Բավարար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գնահատվում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հրավերով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պայմաններին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համապատասխանող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հակառակ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գնահատվում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անբավարար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մերժվում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Ընդ</w:t>
      </w:r>
      <w:r w:rsidRPr="001C7E89">
        <w:rPr>
          <w:rFonts w:ascii="GHEA Grapalat" w:eastAsia="Times New Roman" w:hAnsi="GHEA Grapalat" w:cs="Sylfaen"/>
          <w:sz w:val="20"/>
          <w:szCs w:val="24"/>
          <w:lang w:val="af-ZA"/>
        </w:rPr>
        <w:t xml:space="preserve"> որում հայտերի բացման և գնահատման նիստում հանձնաժողովը մերժում է այն հայտերը, </w:t>
      </w:r>
      <w:r w:rsidRPr="001C7E89">
        <w:rPr>
          <w:rFonts w:ascii="GHEA Grapalat" w:eastAsia="Times New Roman" w:hAnsi="GHEA Grapalat" w:cs="Sylfaen"/>
          <w:sz w:val="20"/>
          <w:szCs w:val="24"/>
        </w:rPr>
        <w:t>որոնցում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բացակայում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առաջարկները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af-ZA"/>
        </w:rPr>
        <w:t xml:space="preserve"> դրանք </w:t>
      </w:r>
      <w:r w:rsidRPr="001C7E89">
        <w:rPr>
          <w:rFonts w:ascii="GHEA Grapalat" w:eastAsia="Times New Roman" w:hAnsi="GHEA Grapalat" w:cs="Sylfaen"/>
          <w:sz w:val="20"/>
          <w:szCs w:val="24"/>
        </w:rPr>
        <w:t>ներկայացված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հրավերի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պահանջներին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անհամապատասխան</w:t>
      </w:r>
      <w:r w:rsidRPr="001C7E89">
        <w:rPr>
          <w:rFonts w:ascii="GHEA Grapalat" w:eastAsia="Times New Roman" w:hAnsi="GHEA Grapalat" w:cs="Sylfaen"/>
          <w:sz w:val="20"/>
          <w:szCs w:val="24"/>
          <w:lang w:val="af-ZA"/>
        </w:rPr>
        <w:t>:</w:t>
      </w:r>
    </w:p>
    <w:p w14:paraId="12782995"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af-ZA"/>
        </w:rPr>
        <w:t xml:space="preserve">8.3 </w:t>
      </w:r>
      <w:r w:rsidRPr="001C7E89">
        <w:rPr>
          <w:rFonts w:ascii="GHEA Grapalat" w:eastAsia="Times New Roman" w:hAnsi="GHEA Grapalat" w:cs="Sylfaen"/>
          <w:sz w:val="20"/>
          <w:szCs w:val="24"/>
          <w:lang w:val="hy-AM"/>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որոշվում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բավարար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թվից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նվազագույն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ասնակցին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նախապատվություն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սկզբունքով։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հաջորդաբար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տեղեր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զբաղեցրած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որոշելիս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առաջարկների</w:t>
      </w:r>
      <w:r w:rsidRPr="001C7E89">
        <w:rPr>
          <w:rFonts w:ascii="GHEA Grapalat" w:eastAsia="Times New Roman" w:hAnsi="GHEA Grapalat" w:cs="Sylfaen"/>
          <w:sz w:val="20"/>
          <w:szCs w:val="24"/>
          <w:lang w:val="af-ZA"/>
        </w:rPr>
        <w:t xml:space="preserve"> գնահատումը և </w:t>
      </w:r>
      <w:r w:rsidRPr="001C7E89">
        <w:rPr>
          <w:rFonts w:ascii="GHEA Grapalat" w:eastAsia="Times New Roman" w:hAnsi="GHEA Grapalat" w:cs="Sylfaen"/>
          <w:sz w:val="20"/>
          <w:szCs w:val="24"/>
          <w:lang w:val="ru-RU"/>
        </w:rPr>
        <w:t>համեմատումն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իրականացվում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առանց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1-ին </w:t>
      </w:r>
      <w:r w:rsidRPr="001C7E89">
        <w:rPr>
          <w:rFonts w:ascii="GHEA Grapalat" w:eastAsia="Times New Roman" w:hAnsi="GHEA Grapalat" w:cs="Sylfaen"/>
          <w:sz w:val="20"/>
          <w:szCs w:val="24"/>
          <w:lang w:val="ru-RU"/>
        </w:rPr>
        <w:t>մասի</w:t>
      </w:r>
      <w:r w:rsidRPr="001C7E89">
        <w:rPr>
          <w:rFonts w:ascii="GHEA Grapalat" w:eastAsia="Times New Roman" w:hAnsi="GHEA Grapalat" w:cs="Sylfaen"/>
          <w:sz w:val="20"/>
          <w:szCs w:val="24"/>
          <w:lang w:val="af-ZA"/>
        </w:rPr>
        <w:t xml:space="preserve"> 5.2-րդ </w:t>
      </w:r>
      <w:r w:rsidRPr="001C7E89">
        <w:rPr>
          <w:rFonts w:ascii="GHEA Grapalat" w:eastAsia="Times New Roman" w:hAnsi="GHEA Grapalat" w:cs="Sylfaen"/>
          <w:sz w:val="20"/>
          <w:szCs w:val="24"/>
          <w:lang w:val="ru-RU"/>
        </w:rPr>
        <w:t>կետում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նշված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հարկի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գումարի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հաշվարկման</w:t>
      </w:r>
      <w:r w:rsidRPr="001C7E89">
        <w:rPr>
          <w:rFonts w:ascii="GHEA Grapalat" w:eastAsia="Times New Roman" w:hAnsi="GHEA Grapalat" w:cs="Sylfaen"/>
          <w:sz w:val="20"/>
          <w:szCs w:val="20"/>
          <w:lang w:val="hy-AM"/>
        </w:rPr>
        <w:t>:</w:t>
      </w:r>
    </w:p>
    <w:p w14:paraId="26DFEDE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af-ZA"/>
        </w:rPr>
        <w:t xml:space="preserve">8.4 </w:t>
      </w:r>
      <w:r w:rsidRPr="001C7E89">
        <w:rPr>
          <w:rFonts w:ascii="GHEA Grapalat" w:eastAsia="Times New Roman" w:hAnsi="GHEA Grapalat" w:cs="Sylfaen"/>
          <w:sz w:val="20"/>
          <w:szCs w:val="24"/>
          <w:lang w:val="hy-AM"/>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անհամապատասխանություն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տեղ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գտել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տառերով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թվերով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գումարների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միջև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ապա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հիմք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ընդունվում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տառերով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գումարը։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Եթե առաջարկվող գները ներկայացված են երկու կամ ավելի արժույթներով, ապա դրանք համեմատվում են Հայաստանի Հանրապետության դրամով` հայտերի բացման նիստի օրվա և ժամի դրությամբ ՀՀ ԿԲ-ի կողմից /www.cba.am/ պաշտոնական կայքում սահմանված փոխարժեքով։</w:t>
      </w:r>
    </w:p>
    <w:p w14:paraId="77B5A5C7"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8.5 Հ</w:t>
      </w:r>
      <w:r w:rsidRPr="001C7E89">
        <w:rPr>
          <w:rFonts w:ascii="GHEA Grapalat" w:eastAsia="Times New Roman" w:hAnsi="GHEA Grapalat" w:cs="Sylfaen"/>
          <w:sz w:val="20"/>
          <w:szCs w:val="24"/>
          <w:lang w:val="hy-AM"/>
        </w:rPr>
        <w:t>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պատվիրատուի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միջև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բանակցություններն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արգելվում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բացառությամբ</w:t>
      </w:r>
      <w:r w:rsidRPr="001C7E89">
        <w:rPr>
          <w:rFonts w:ascii="GHEA Grapalat" w:eastAsia="Times New Roman" w:hAnsi="GHEA Grapalat" w:cs="Sylfaen"/>
          <w:sz w:val="20"/>
          <w:szCs w:val="24"/>
          <w:lang w:val="af-ZA"/>
        </w:rPr>
        <w:t>`</w:t>
      </w:r>
    </w:p>
    <w:p w14:paraId="0EA5C9B8" w14:textId="77777777" w:rsidR="001C7E89" w:rsidRPr="001C7E89" w:rsidRDefault="001C7E89" w:rsidP="001C7E89">
      <w:pPr>
        <w:spacing w:after="0" w:line="240" w:lineRule="auto"/>
        <w:ind w:firstLine="720"/>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1) </w:t>
      </w:r>
      <w:r w:rsidRPr="001C7E89">
        <w:rPr>
          <w:rFonts w:ascii="GHEA Grapalat" w:eastAsia="Times New Roman" w:hAnsi="GHEA Grapalat" w:cs="Sylfaen"/>
          <w:sz w:val="20"/>
          <w:szCs w:val="24"/>
          <w:lang w:val="ru-RU"/>
        </w:rPr>
        <w:t>երբ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մեկ</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համապատասխանում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արդյունքում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համապատասխան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գնահատվել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մեկ</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նվազագույն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հավասարության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ոչ</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բավարարող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բոլոր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գերազանցում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այդ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կատարելու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հրավերի</w:t>
      </w:r>
      <w:r w:rsidRPr="001C7E89">
        <w:rPr>
          <w:rFonts w:ascii="GHEA Grapalat" w:eastAsia="Times New Roman" w:hAnsi="GHEA Grapalat" w:cs="Sylfaen"/>
          <w:sz w:val="20"/>
          <w:szCs w:val="24"/>
          <w:lang w:val="af-ZA"/>
        </w:rPr>
        <w:t xml:space="preserve"> 1-</w:t>
      </w:r>
      <w:r w:rsidRPr="001C7E89">
        <w:rPr>
          <w:rFonts w:ascii="GHEA Grapalat" w:eastAsia="Times New Roman" w:hAnsi="GHEA Grapalat" w:cs="Sylfaen"/>
          <w:sz w:val="20"/>
          <w:szCs w:val="24"/>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մասի</w:t>
      </w:r>
      <w:r w:rsidRPr="001C7E89">
        <w:rPr>
          <w:rFonts w:ascii="GHEA Grapalat" w:eastAsia="Times New Roman" w:hAnsi="GHEA Grapalat" w:cs="Sylfaen"/>
          <w:sz w:val="20"/>
          <w:szCs w:val="24"/>
          <w:lang w:val="af-ZA"/>
        </w:rPr>
        <w:t xml:space="preserve"> 8.1 </w:t>
      </w:r>
      <w:r w:rsidRPr="001C7E89">
        <w:rPr>
          <w:rFonts w:ascii="GHEA Grapalat" w:eastAsia="Times New Roman" w:hAnsi="GHEA Grapalat" w:cs="Sylfaen"/>
          <w:sz w:val="20"/>
          <w:szCs w:val="24"/>
        </w:rPr>
        <w:t>կետի</w:t>
      </w:r>
      <w:r w:rsidRPr="001C7E89">
        <w:rPr>
          <w:rFonts w:ascii="GHEA Grapalat" w:eastAsia="Times New Roman" w:hAnsi="GHEA Grapalat" w:cs="Sylfaen"/>
          <w:sz w:val="20"/>
          <w:szCs w:val="24"/>
          <w:lang w:val="af-ZA"/>
        </w:rPr>
        <w:t xml:space="preserve"> 2-</w:t>
      </w:r>
      <w:r w:rsidRPr="001C7E89">
        <w:rPr>
          <w:rFonts w:ascii="GHEA Grapalat" w:eastAsia="Times New Roman" w:hAnsi="GHEA Grapalat" w:cs="Sylfaen"/>
          <w:sz w:val="20"/>
          <w:szCs w:val="24"/>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պարբերությամբ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ֆինանսական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միջոցները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գնումն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իրականացվում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Օրենքի</w:t>
      </w:r>
      <w:r w:rsidRPr="001C7E89">
        <w:rPr>
          <w:rFonts w:ascii="GHEA Grapalat" w:eastAsia="Times New Roman" w:hAnsi="GHEA Grapalat" w:cs="Sylfaen"/>
          <w:sz w:val="20"/>
          <w:szCs w:val="24"/>
          <w:lang w:val="af-ZA"/>
        </w:rPr>
        <w:t xml:space="preserve"> 15-</w:t>
      </w:r>
      <w:r w:rsidRPr="001C7E89">
        <w:rPr>
          <w:rFonts w:ascii="GHEA Grapalat" w:eastAsia="Times New Roman" w:hAnsi="GHEA Grapalat" w:cs="Sylfaen"/>
          <w:sz w:val="20"/>
          <w:szCs w:val="24"/>
          <w:lang w:val="ru-RU"/>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հոդվածի</w:t>
      </w:r>
      <w:r w:rsidRPr="001C7E89">
        <w:rPr>
          <w:rFonts w:ascii="GHEA Grapalat" w:eastAsia="Times New Roman" w:hAnsi="GHEA Grapalat" w:cs="Sylfaen"/>
          <w:sz w:val="20"/>
          <w:szCs w:val="24"/>
          <w:lang w:val="af-ZA"/>
        </w:rPr>
        <w:t xml:space="preserve"> 6-</w:t>
      </w:r>
      <w:r w:rsidRPr="001C7E89">
        <w:rPr>
          <w:rFonts w:ascii="GHEA Grapalat" w:eastAsia="Times New Roman" w:hAnsi="GHEA Grapalat" w:cs="Sylfaen"/>
          <w:sz w:val="20"/>
          <w:szCs w:val="24"/>
          <w:lang w:val="ru-RU"/>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հիման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վրա։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կետի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համաձայն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վարվող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բանակցությունները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հանգեցնել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նվազեցմանը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վճարման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փոփոխությանը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իսկ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բանակցությունները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միաժամանակյա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բոլոր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հետ</w:t>
      </w:r>
      <w:r w:rsidRPr="001C7E89">
        <w:rPr>
          <w:rFonts w:ascii="GHEA Grapalat" w:eastAsia="Times New Roman" w:hAnsi="GHEA Grapalat" w:cs="Sylfaen"/>
          <w:sz w:val="20"/>
          <w:szCs w:val="24"/>
          <w:lang w:val="af-ZA"/>
        </w:rPr>
        <w:t>.</w:t>
      </w:r>
    </w:p>
    <w:p w14:paraId="0938463A" w14:textId="77777777" w:rsidR="001C7E89" w:rsidRPr="001C7E89" w:rsidDel="00992C40"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2)  </w:t>
      </w:r>
      <w:r w:rsidRPr="001C7E89">
        <w:rPr>
          <w:rFonts w:ascii="GHEA Grapalat" w:eastAsia="Times New Roman" w:hAnsi="GHEA Grapalat" w:cs="Sylfaen"/>
          <w:sz w:val="20"/>
          <w:szCs w:val="24"/>
          <w:lang w:val="ru-RU"/>
        </w:rPr>
        <w:t>Օրենքով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այլ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դեպքերի։</w:t>
      </w:r>
    </w:p>
    <w:p w14:paraId="4EEAE341"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af-ZA"/>
        </w:rPr>
      </w:pPr>
      <w:r w:rsidRPr="001C7E89">
        <w:rPr>
          <w:rFonts w:ascii="GHEA Grapalat" w:eastAsia="Times New Roman" w:hAnsi="GHEA Grapalat" w:cs="Times New Roman"/>
          <w:sz w:val="20"/>
          <w:szCs w:val="20"/>
          <w:lang w:val="af-ZA" w:eastAsia="x-none"/>
        </w:rPr>
        <w:t>8.6 Հ</w:t>
      </w:r>
      <w:r w:rsidRPr="001C7E89">
        <w:rPr>
          <w:rFonts w:ascii="GHEA Grapalat" w:eastAsia="Times New Roman" w:hAnsi="GHEA Grapalat" w:cs="Sylfaen"/>
          <w:sz w:val="20"/>
          <w:szCs w:val="24"/>
          <w:lang w:val="ru-RU"/>
        </w:rPr>
        <w:t>անձնաժողովը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նկատմամբ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բավարար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ասնակիցներից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որոշում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հայտարարում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հաջորդաբար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տեղեր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զբաղեցրած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Ապրանքների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ապրանքի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ամբողջական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նկարագրերի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համապատասխանությունը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նվազագույն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հավասարության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ոչ</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բավարարող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բոլոր</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գերազանցում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շրջանակում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գնվելիք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ապրանքների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գինը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գնումն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իրականացվում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Օրենքի</w:t>
      </w:r>
      <w:r w:rsidRPr="001C7E89">
        <w:rPr>
          <w:rFonts w:ascii="GHEA Grapalat" w:eastAsia="Times New Roman" w:hAnsi="GHEA Grapalat" w:cs="Sylfaen"/>
          <w:sz w:val="20"/>
          <w:szCs w:val="24"/>
          <w:lang w:val="af-ZA"/>
        </w:rPr>
        <w:t xml:space="preserve"> 15-</w:t>
      </w:r>
      <w:r w:rsidRPr="001C7E89">
        <w:rPr>
          <w:rFonts w:ascii="GHEA Grapalat" w:eastAsia="Times New Roman" w:hAnsi="GHEA Grapalat" w:cs="Sylfaen"/>
          <w:sz w:val="20"/>
          <w:szCs w:val="24"/>
          <w:lang w:val="ru-RU"/>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հոդվածի</w:t>
      </w:r>
      <w:r w:rsidRPr="001C7E89">
        <w:rPr>
          <w:rFonts w:ascii="GHEA Grapalat" w:eastAsia="Times New Roman" w:hAnsi="GHEA Grapalat" w:cs="Sylfaen"/>
          <w:sz w:val="20"/>
          <w:szCs w:val="24"/>
          <w:lang w:val="af-ZA"/>
        </w:rPr>
        <w:t xml:space="preserve"> 6-</w:t>
      </w:r>
      <w:r w:rsidRPr="001C7E89">
        <w:rPr>
          <w:rFonts w:ascii="GHEA Grapalat" w:eastAsia="Times New Roman" w:hAnsi="GHEA Grapalat" w:cs="Sylfaen"/>
          <w:sz w:val="20"/>
          <w:szCs w:val="24"/>
          <w:lang w:val="ru-RU"/>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հիման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վրա՝</w:t>
      </w:r>
      <w:r w:rsidRPr="001C7E89">
        <w:rPr>
          <w:rFonts w:ascii="GHEA Grapalat" w:eastAsia="Times New Roman" w:hAnsi="GHEA Grapalat" w:cs="Sylfaen"/>
          <w:sz w:val="20"/>
          <w:szCs w:val="24"/>
          <w:lang w:val="af-ZA"/>
        </w:rPr>
        <w:t xml:space="preserve"> </w:t>
      </w:r>
    </w:p>
    <w:p w14:paraId="241D19B2"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ru-RU"/>
        </w:rPr>
        <w:t>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հաջորդաբար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տեղեր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զբաղեցրած</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որոշելու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նպատակով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նիստում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նվազեցման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նպատակով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ոչ</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w:t>
      </w:r>
      <w:r w:rsidRPr="001C7E89">
        <w:rPr>
          <w:rFonts w:ascii="GHEA Grapalat" w:eastAsia="Times New Roman" w:hAnsi="GHEA Grapalat" w:cs="Sylfaen"/>
          <w:sz w:val="20"/>
          <w:szCs w:val="24"/>
          <w:lang w:val="af-ZA"/>
        </w:rPr>
        <w:softHyphen/>
      </w:r>
      <w:r w:rsidRPr="001C7E89">
        <w:rPr>
          <w:rFonts w:ascii="GHEA Grapalat" w:eastAsia="Times New Roman" w:hAnsi="GHEA Grapalat" w:cs="Sylfaen"/>
          <w:sz w:val="20"/>
          <w:szCs w:val="24"/>
          <w:lang w:val="ru-RU"/>
        </w:rPr>
        <w:t>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բավարարող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բոլոր</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հետ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միաժամանակյա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բանակցություններ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նիստին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բոլոր</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համապատասխան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լիազորություն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ունեցող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ներկայացուցիչները</w:t>
      </w:r>
      <w:r w:rsidRPr="001C7E89">
        <w:rPr>
          <w:rFonts w:ascii="GHEA Grapalat" w:eastAsia="Times New Roman" w:hAnsi="GHEA Grapalat" w:cs="Sylfaen"/>
          <w:sz w:val="20"/>
          <w:szCs w:val="24"/>
          <w:lang w:val="af-ZA"/>
        </w:rPr>
        <w:t>),</w:t>
      </w:r>
    </w:p>
    <w:p w14:paraId="0B6F766B"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ru-RU"/>
        </w:rPr>
        <w:t>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հակառակ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նիստը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կասեցվում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քարտուղարը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բավարար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գնահատված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բոլոր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մասնակիցներին</w:t>
      </w:r>
      <w:r w:rsidRPr="001C7E89">
        <w:rPr>
          <w:rFonts w:ascii="GHEA Grapalat" w:eastAsia="Times New Roman" w:hAnsi="GHEA Grapalat" w:cs="Sylfaen"/>
          <w:sz w:val="20"/>
          <w:szCs w:val="24"/>
          <w:lang w:val="af-ZA"/>
        </w:rPr>
        <w:t xml:space="preserve"> էլեկտրոնային եղանակով </w:t>
      </w:r>
      <w:r w:rsidRPr="001C7E89">
        <w:rPr>
          <w:rFonts w:ascii="GHEA Grapalat" w:eastAsia="Times New Roman" w:hAnsi="GHEA Grapalat" w:cs="Sylfaen"/>
          <w:sz w:val="20"/>
          <w:szCs w:val="24"/>
          <w:lang w:val="ru-RU"/>
        </w:rPr>
        <w:t>միաժամանակ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ծանուցում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նվազեցման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շուրջ</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միաժամանակյա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բանակցությունների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ժամի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վայրի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մասին</w:t>
      </w:r>
      <w:r w:rsidRPr="001C7E89">
        <w:rPr>
          <w:rFonts w:ascii="GHEA Grapalat" w:eastAsia="Times New Roman" w:hAnsi="GHEA Grapalat" w:cs="Sylfaen"/>
          <w:sz w:val="20"/>
          <w:szCs w:val="24"/>
          <w:lang w:val="af-ZA"/>
        </w:rPr>
        <w:t>,</w:t>
      </w:r>
    </w:p>
    <w:p w14:paraId="4E1E958D" w14:textId="77777777" w:rsidR="001C7E89" w:rsidRPr="001C7E89" w:rsidRDefault="001C7E89" w:rsidP="001C7E89">
      <w:pPr>
        <w:spacing w:after="0" w:line="240" w:lineRule="auto"/>
        <w:ind w:firstLine="709"/>
        <w:jc w:val="both"/>
        <w:rPr>
          <w:rFonts w:ascii="GHEA Grapalat" w:eastAsia="Times New Roman" w:hAnsi="GHEA Grapalat" w:cs="Sylfaen"/>
          <w:color w:val="FF0000"/>
          <w:sz w:val="20"/>
          <w:szCs w:val="24"/>
          <w:lang w:val="af-ZA"/>
        </w:rPr>
      </w:pPr>
      <w:r w:rsidRPr="001C7E89">
        <w:rPr>
          <w:rFonts w:ascii="GHEA Grapalat" w:eastAsia="Times New Roman" w:hAnsi="GHEA Grapalat" w:cs="Sylfaen"/>
          <w:sz w:val="20"/>
          <w:szCs w:val="24"/>
          <w:lang w:val="ru-RU"/>
        </w:rPr>
        <w:t>գ</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բանակցությունները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ոչ</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շուտ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քան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ծանուցումն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ուղարկվելու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օրվանից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երկրորդ</w:t>
      </w:r>
      <w:r w:rsidRPr="001C7E89">
        <w:rPr>
          <w:rFonts w:ascii="GHEA Grapalat" w:eastAsia="Times New Roman" w:hAnsi="GHEA Grapalat" w:cs="Sylfaen"/>
          <w:sz w:val="20"/>
          <w:szCs w:val="24"/>
          <w:lang w:val="af-ZA"/>
        </w:rPr>
        <w:t xml:space="preserve"> և ոչ ուշ, քան </w:t>
      </w:r>
      <w:r w:rsidRPr="001C7E89">
        <w:rPr>
          <w:rFonts w:ascii="GHEA Grapalat" w:eastAsia="Times New Roman" w:hAnsi="GHEA Grapalat" w:cs="Sylfaen"/>
          <w:sz w:val="20"/>
          <w:szCs w:val="24"/>
          <w:lang w:val="hy-AM"/>
        </w:rPr>
        <w:t>հինգերորդ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օրը</w:t>
      </w:r>
      <w:r w:rsidRPr="001C7E89">
        <w:rPr>
          <w:rFonts w:ascii="GHEA Grapalat" w:eastAsia="Times New Roman" w:hAnsi="GHEA Grapalat" w:cs="Sylfaen"/>
          <w:sz w:val="20"/>
          <w:szCs w:val="24"/>
          <w:lang w:val="af-ZA"/>
        </w:rPr>
        <w:t xml:space="preserve">, </w:t>
      </w:r>
    </w:p>
    <w:p w14:paraId="065C2249"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ru-RU"/>
        </w:rPr>
        <w:lastRenderedPageBreak/>
        <w:t>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յուրաքանչյուր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w:t>
      </w:r>
      <w:r w:rsidRPr="001C7E89">
        <w:rPr>
          <w:rFonts w:ascii="GHEA Grapalat" w:eastAsia="Times New Roman" w:hAnsi="GHEA Grapalat" w:cs="Sylfaen"/>
          <w:sz w:val="20"/>
          <w:szCs w:val="24"/>
          <w:lang w:val="ru-RU"/>
        </w:rPr>
        <w:t>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տվյալ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հրապարակվում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մյուս</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մինչև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բանակցությունների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վերջնաժամկետի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ավարտը</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վերանայել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առաջարկը</w:t>
      </w:r>
      <w:r w:rsidRPr="001C7E89">
        <w:rPr>
          <w:rFonts w:ascii="GHEA Grapalat" w:eastAsia="Times New Roman" w:hAnsi="GHEA Grapalat" w:cs="Sylfaen"/>
          <w:sz w:val="20"/>
          <w:szCs w:val="24"/>
          <w:lang w:val="af-ZA"/>
        </w:rPr>
        <w:t>,</w:t>
      </w:r>
    </w:p>
    <w:p w14:paraId="179BF8C1"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ru-RU"/>
        </w:rPr>
        <w:t>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բանակցությունների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վերջնաժամկետը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լրանալու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ըստ</w:t>
      </w:r>
      <w:r w:rsidRPr="001C7E89">
        <w:rPr>
          <w:rFonts w:ascii="GHEA Grapalat" w:eastAsia="Times New Roman" w:hAnsi="GHEA Grapalat" w:cs="Sylfaen"/>
          <w:sz w:val="20"/>
          <w:szCs w:val="24"/>
          <w:lang w:val="hy-AM"/>
        </w:rPr>
        <w:t xml:space="preserve"> դրան ներկա</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որոնք չեն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գերազանցում</w:t>
      </w:r>
      <w:r w:rsidRPr="001C7E89">
        <w:rPr>
          <w:rFonts w:ascii="GHEA Grapalat" w:eastAsia="Times New Roman" w:hAnsi="GHEA Grapalat" w:cs="Sylfaen"/>
          <w:sz w:val="20"/>
          <w:szCs w:val="24"/>
          <w:lang w:val="hy-AM"/>
        </w:rPr>
        <w:t xml:space="preserve"> գնման հայտով սահմանված գինը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որոշվում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հայտարարվում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հաջորդաբար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տեղերը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զբաղեցրած</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ասնակիցները</w:t>
      </w:r>
      <w:r w:rsidRPr="001C7E89">
        <w:rPr>
          <w:rFonts w:ascii="GHEA Grapalat" w:eastAsia="Times New Roman" w:hAnsi="GHEA Grapalat" w:cs="Sylfaen"/>
          <w:sz w:val="20"/>
          <w:szCs w:val="24"/>
          <w:lang w:val="af-ZA"/>
        </w:rPr>
        <w:t>,</w:t>
      </w:r>
    </w:p>
    <w:p w14:paraId="55A2BA5C"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ru-RU"/>
        </w:rPr>
        <w:t>զ</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բանակցությունների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վերջնաժամկետը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լրանալու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 xml:space="preserve">դրան ներկա </w:t>
      </w:r>
      <w:r w:rsidRPr="001C7E89">
        <w:rPr>
          <w:rFonts w:ascii="GHEA Grapalat" w:eastAsia="Times New Roman" w:hAnsi="GHEA Grapalat" w:cs="Sylfaen"/>
          <w:sz w:val="20"/>
          <w:szCs w:val="24"/>
          <w:lang w:val="af-ZA"/>
        </w:rPr>
        <w:t>մ</w:t>
      </w:r>
      <w:r w:rsidRPr="001C7E89">
        <w:rPr>
          <w:rFonts w:ascii="GHEA Grapalat" w:eastAsia="Times New Roman" w:hAnsi="GHEA Grapalat" w:cs="Sylfaen"/>
          <w:sz w:val="20"/>
          <w:szCs w:val="24"/>
          <w:lang w:val="ru-RU"/>
        </w:rPr>
        <w:t>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գերազանցում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գինը</w:t>
      </w:r>
      <w:r w:rsidRPr="001C7E89">
        <w:rPr>
          <w:rFonts w:ascii="GHEA Grapalat" w:eastAsia="Times New Roman" w:hAnsi="GHEA Grapalat" w:cs="Sylfaen"/>
          <w:sz w:val="20"/>
          <w:szCs w:val="24"/>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14:paraId="5ED448BE"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14:paraId="10F77B64"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14:paraId="0145610E" w14:textId="77777777" w:rsidR="001C7E89" w:rsidRPr="001C7E89" w:rsidRDefault="001C7E89" w:rsidP="001C7E89">
      <w:pPr>
        <w:spacing w:after="0" w:line="240" w:lineRule="auto"/>
        <w:ind w:firstLine="708"/>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նվազագույն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հավասար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ընթացակարգը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Օրենքի</w:t>
      </w:r>
      <w:r w:rsidRPr="001C7E89">
        <w:rPr>
          <w:rFonts w:ascii="GHEA Grapalat" w:eastAsia="Times New Roman" w:hAnsi="GHEA Grapalat" w:cs="Sylfaen"/>
          <w:sz w:val="20"/>
          <w:szCs w:val="24"/>
          <w:lang w:val="af-ZA"/>
        </w:rPr>
        <w:t xml:space="preserve"> 37-</w:t>
      </w:r>
      <w:r w:rsidRPr="001C7E89">
        <w:rPr>
          <w:rFonts w:ascii="GHEA Grapalat" w:eastAsia="Times New Roman" w:hAnsi="GHEA Grapalat" w:cs="Sylfaen"/>
          <w:sz w:val="20"/>
          <w:szCs w:val="24"/>
          <w:lang w:val="hy-AM"/>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հոդվածի</w:t>
      </w:r>
      <w:r w:rsidRPr="001C7E89">
        <w:rPr>
          <w:rFonts w:ascii="GHEA Grapalat" w:eastAsia="Times New Roman" w:hAnsi="GHEA Grapalat" w:cs="Sylfaen"/>
          <w:sz w:val="20"/>
          <w:szCs w:val="24"/>
          <w:lang w:val="af-ZA"/>
        </w:rPr>
        <w:t xml:space="preserve"> 1-</w:t>
      </w:r>
      <w:r w:rsidRPr="001C7E89">
        <w:rPr>
          <w:rFonts w:ascii="GHEA Grapalat" w:eastAsia="Times New Roman" w:hAnsi="GHEA Grapalat" w:cs="Sylfaen"/>
          <w:sz w:val="20"/>
          <w:szCs w:val="24"/>
          <w:lang w:val="hy-AM"/>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մասի</w:t>
      </w:r>
      <w:r w:rsidRPr="001C7E89">
        <w:rPr>
          <w:rFonts w:ascii="GHEA Grapalat" w:eastAsia="Times New Roman" w:hAnsi="GHEA Grapalat" w:cs="Sylfaen"/>
          <w:sz w:val="20"/>
          <w:szCs w:val="24"/>
          <w:lang w:val="af-ZA"/>
        </w:rPr>
        <w:t xml:space="preserve"> 1-</w:t>
      </w:r>
      <w:r w:rsidRPr="001C7E89">
        <w:rPr>
          <w:rFonts w:ascii="GHEA Grapalat" w:eastAsia="Times New Roman" w:hAnsi="GHEA Grapalat" w:cs="Sylfaen"/>
          <w:sz w:val="20"/>
          <w:szCs w:val="24"/>
          <w:lang w:val="hy-AM"/>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կետի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հիման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վրա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հայտարարվում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չկայացած, բացառությամբ սույն ենթակետի «զ» պարբերությամբ նախատեսված դեպքի:</w:t>
      </w:r>
    </w:p>
    <w:p w14:paraId="5DA912A0" w14:textId="77777777" w:rsidR="001C7E89" w:rsidRPr="001C7E89" w:rsidRDefault="001C7E89" w:rsidP="001C7E89">
      <w:pPr>
        <w:spacing w:after="0" w:line="240" w:lineRule="auto"/>
        <w:ind w:firstLine="708"/>
        <w:jc w:val="both"/>
        <w:rPr>
          <w:rFonts w:ascii="GHEA Grapalat" w:eastAsia="Times New Roman" w:hAnsi="GHEA Grapalat" w:cs="Times New Roman"/>
          <w:sz w:val="20"/>
          <w:szCs w:val="20"/>
          <w:lang w:val="hy-AM" w:eastAsia="x-none"/>
        </w:rPr>
      </w:pPr>
      <w:r w:rsidRPr="001C7E89">
        <w:rPr>
          <w:rFonts w:ascii="GHEA Grapalat" w:eastAsia="Times New Roman" w:hAnsi="GHEA Grapalat" w:cs="Times New Roman"/>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1C7E89">
        <w:rPr>
          <w:rFonts w:ascii="GHEA Grapalat" w:eastAsia="Times New Roman" w:hAnsi="GHEA Grapalat" w:cs="Times New Roman"/>
          <w:sz w:val="20"/>
          <w:szCs w:val="20"/>
          <w:lang w:val="hy-AM" w:eastAsia="x-none"/>
        </w:rPr>
        <w:t xml:space="preserve"> </w:t>
      </w:r>
      <w:r w:rsidRPr="001C7E89">
        <w:rPr>
          <w:rFonts w:ascii="GHEA Grapalat" w:eastAsia="Times New Roman" w:hAnsi="GHEA Grapalat" w:cs="Times New Roman"/>
          <w:sz w:val="20"/>
          <w:szCs w:val="20"/>
          <w:lang w:val="af-ZA" w:eastAsia="x-none"/>
        </w:rPr>
        <w:t xml:space="preserve">Պահանջի կատարման անհնարինության դեպքում պահանջ ներկայացրած անձին անհապաղ տրամադրվում է </w:t>
      </w:r>
      <w:r w:rsidRPr="001C7E89">
        <w:rPr>
          <w:rFonts w:ascii="GHEA Grapalat" w:eastAsia="Times New Roman" w:hAnsi="GHEA Grapalat" w:cs="Times New Roman"/>
          <w:sz w:val="20"/>
          <w:szCs w:val="20"/>
          <w:lang w:val="hy-AM" w:eastAsia="x-none"/>
        </w:rPr>
        <w:t xml:space="preserve">հայտում ներառված </w:t>
      </w:r>
      <w:r w:rsidRPr="001C7E89">
        <w:rPr>
          <w:rFonts w:ascii="GHEA Grapalat" w:eastAsia="Times New Roman" w:hAnsi="GHEA Grapalat" w:cs="Times New Roman"/>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1C7E89">
        <w:rPr>
          <w:rFonts w:ascii="GHEA Grapalat" w:eastAsia="Times New Roman" w:hAnsi="GHEA Grapalat" w:cs="Times New Roman"/>
          <w:sz w:val="20"/>
          <w:szCs w:val="20"/>
          <w:lang w:val="hy-AM" w:eastAsia="x-none"/>
        </w:rPr>
        <w:t>:</w:t>
      </w:r>
    </w:p>
    <w:p w14:paraId="3A3C7B56"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af-ZA"/>
        </w:rPr>
      </w:pPr>
      <w:r w:rsidRPr="001C7E89">
        <w:rPr>
          <w:rFonts w:ascii="GHEA Grapalat" w:eastAsia="Times New Roman" w:hAnsi="GHEA Grapalat" w:cs="Times New Roman"/>
          <w:sz w:val="20"/>
          <w:szCs w:val="20"/>
          <w:lang w:val="af-ZA" w:eastAsia="x-none"/>
        </w:rPr>
        <w:t>8.8 Եթե հայտերի բացման</w:t>
      </w:r>
      <w:r w:rsidRPr="001C7E89">
        <w:rPr>
          <w:rFonts w:ascii="GHEA Grapalat" w:eastAsia="Times New Roman" w:hAnsi="GHEA Grapalat" w:cs="Times New Roman"/>
          <w:sz w:val="20"/>
          <w:szCs w:val="20"/>
          <w:lang w:val="hy-AM" w:eastAsia="x-none"/>
        </w:rPr>
        <w:t xml:space="preserve"> և գնահատման</w:t>
      </w:r>
      <w:r w:rsidRPr="001C7E89">
        <w:rPr>
          <w:rFonts w:ascii="GHEA Grapalat" w:eastAsia="Times New Roman" w:hAnsi="GHEA Grapalat" w:cs="Times New Roman"/>
          <w:sz w:val="20"/>
          <w:szCs w:val="20"/>
          <w:lang w:val="af-ZA" w:eastAsia="x-none"/>
        </w:rPr>
        <w:t xml:space="preserve"> նիստի ընթացքում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իրականացված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գնահատման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արդյուն</w:t>
      </w:r>
      <w:r w:rsidRPr="001C7E89">
        <w:rPr>
          <w:rFonts w:ascii="GHEA Grapalat" w:eastAsia="Times New Roman" w:hAnsi="GHEA Grapalat" w:cs="Sylfaen"/>
          <w:sz w:val="20"/>
          <w:szCs w:val="24"/>
          <w:lang w:val="af-ZA"/>
        </w:rPr>
        <w:softHyphen/>
      </w:r>
      <w:r w:rsidRPr="001C7E89">
        <w:rPr>
          <w:rFonts w:ascii="GHEA Grapalat" w:eastAsia="Times New Roman" w:hAnsi="GHEA Grapalat" w:cs="Sylfaen"/>
          <w:sz w:val="20"/>
          <w:szCs w:val="24"/>
          <w:lang w:val="hy-AM"/>
        </w:rPr>
        <w:t>քում</w:t>
      </w:r>
      <w:r w:rsidRPr="001C7E89">
        <w:rPr>
          <w:rFonts w:ascii="GHEA Grapalat" w:eastAsia="Times New Roman" w:hAnsi="GHEA Grapalat" w:cs="Sylfaen"/>
          <w:sz w:val="20"/>
          <w:szCs w:val="24"/>
          <w:lang w:val="af-ZA"/>
        </w:rPr>
        <w:t xml:space="preserve"> մասնակցի </w:t>
      </w:r>
      <w:r w:rsidRPr="001C7E89">
        <w:rPr>
          <w:rFonts w:ascii="GHEA Grapalat" w:eastAsia="Times New Roman" w:hAnsi="GHEA Grapalat" w:cs="Sylfaen"/>
          <w:sz w:val="20"/>
          <w:szCs w:val="24"/>
          <w:lang w:val="hy-AM"/>
        </w:rPr>
        <w:t>հայտում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արձանագրվում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անհամապատասխանություններ՝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հրավերի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պահանջների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նկատմամբ,ապա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հանձնաժողովը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մեկ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օրով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կասեցնում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նիստը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իսկ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քարտուղարը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օրը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դրա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մասին</w:t>
      </w:r>
      <w:r w:rsidRPr="001C7E89">
        <w:rPr>
          <w:rFonts w:ascii="GHEA Grapalat" w:eastAsia="Times New Roman" w:hAnsi="GHEA Grapalat" w:cs="Sylfaen"/>
          <w:sz w:val="20"/>
          <w:szCs w:val="24"/>
          <w:lang w:val="af-ZA"/>
        </w:rPr>
        <w:t xml:space="preserve"> էլեկտրոնային եղանակով </w:t>
      </w:r>
      <w:r w:rsidRPr="001C7E89">
        <w:rPr>
          <w:rFonts w:ascii="GHEA Grapalat" w:eastAsia="Times New Roman" w:hAnsi="GHEA Grapalat" w:cs="Sylfaen"/>
          <w:sz w:val="20"/>
          <w:szCs w:val="24"/>
          <w:lang w:val="hy-AM"/>
        </w:rPr>
        <w:t>տեղեկացնում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hy-AM"/>
        </w:rPr>
        <w:t>ասնակցին՝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առաջարկելով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մինչև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կասեցման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ժամկետի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ավարտը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շտկել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անհամապատասխանությունը</w:t>
      </w:r>
      <w:r w:rsidRPr="001C7E89">
        <w:rPr>
          <w:rFonts w:ascii="GHEA Grapalat" w:eastAsia="Times New Roman" w:hAnsi="GHEA Grapalat" w:cs="Sylfaen"/>
          <w:sz w:val="20"/>
          <w:szCs w:val="24"/>
          <w:lang w:val="af-ZA"/>
        </w:rPr>
        <w:t>:</w:t>
      </w:r>
    </w:p>
    <w:p w14:paraId="3D54772C" w14:textId="77777777" w:rsidR="001C7E89" w:rsidRPr="001C7E89" w:rsidRDefault="001C7E89" w:rsidP="001C7E89">
      <w:pPr>
        <w:spacing w:after="0" w:line="240" w:lineRule="auto"/>
        <w:ind w:firstLine="709"/>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af-ZA"/>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1C7E89">
        <w:rPr>
          <w:rFonts w:ascii="GHEA Grapalat" w:eastAsia="Times New Roman" w:hAnsi="GHEA Grapalat" w:cs="Sylfaen"/>
          <w:sz w:val="20"/>
          <w:szCs w:val="24"/>
          <w:lang w:val="hy-AM"/>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1C7E89">
        <w:rPr>
          <w:rFonts w:ascii="GHEA Grapalat" w:eastAsia="Times New Roman" w:hAnsi="GHEA Grapalat" w:cs="Sylfaen"/>
          <w:sz w:val="20"/>
          <w:szCs w:val="24"/>
        </w:rPr>
        <w:t>ա</w:t>
      </w:r>
      <w:r w:rsidRPr="001C7E89">
        <w:rPr>
          <w:rFonts w:ascii="GHEA Grapalat" w:eastAsia="Times New Roman" w:hAnsi="GHEA Grapalat" w:cs="Sylfaen"/>
          <w:sz w:val="20"/>
          <w:szCs w:val="24"/>
          <w:lang w:val="hy-AM"/>
        </w:rPr>
        <w:t xml:space="preserve">հատման ընթացքում հայտնաբերված բոլոր անհամապատասխանությունները:   </w:t>
      </w:r>
    </w:p>
    <w:p w14:paraId="6C6CA028"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af-ZA"/>
        </w:rPr>
        <w:t xml:space="preserve">8.9 </w:t>
      </w:r>
      <w:r w:rsidRPr="001C7E89">
        <w:rPr>
          <w:rFonts w:ascii="GHEA Grapalat" w:eastAsia="Times New Roman" w:hAnsi="GHEA Grapalat" w:cs="Sylfaen"/>
          <w:sz w:val="20"/>
          <w:szCs w:val="24"/>
          <w:lang w:val="hy-AM"/>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հրավերի</w:t>
      </w:r>
      <w:r w:rsidRPr="001C7E89">
        <w:rPr>
          <w:rFonts w:ascii="GHEA Grapalat" w:eastAsia="Times New Roman" w:hAnsi="GHEA Grapalat" w:cs="Sylfaen"/>
          <w:sz w:val="20"/>
          <w:szCs w:val="24"/>
          <w:lang w:val="af-ZA"/>
        </w:rPr>
        <w:t xml:space="preserve"> 8.8-</w:t>
      </w:r>
      <w:r w:rsidRPr="001C7E89">
        <w:rPr>
          <w:rFonts w:ascii="GHEA Grapalat" w:eastAsia="Times New Roman" w:hAnsi="GHEA Grapalat" w:cs="Sylfaen"/>
          <w:sz w:val="20"/>
          <w:szCs w:val="24"/>
          <w:lang w:val="hy-AM"/>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կետով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ժամկետում</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hy-AM"/>
        </w:rPr>
        <w:t>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շտկում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արձանագրված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անհամապատասխանությունը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ապա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վերջինիս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գնահատվում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բավարար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Հակառակ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դեպքում տվյալ 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գնահատվում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անբավարար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մերժվում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 իսկ ընտրված մասնակից է ճանաչվում հաջորդող տեղ զբաղեցրած մասնակիցը:</w:t>
      </w:r>
    </w:p>
    <w:p w14:paraId="1E49222F"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14:paraId="76B11E17"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af-ZA"/>
        </w:rPr>
        <w:t>8.</w:t>
      </w:r>
      <w:r w:rsidRPr="001C7E89">
        <w:rPr>
          <w:rFonts w:ascii="GHEA Grapalat" w:eastAsia="Times New Roman" w:hAnsi="GHEA Grapalat" w:cs="Sylfaen"/>
          <w:sz w:val="20"/>
          <w:szCs w:val="24"/>
          <w:lang w:val="hy-AM"/>
        </w:rPr>
        <w:t>10</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անդամը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քարտուղարը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չի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մասնակցել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աշխատանքներին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նիստում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պարզվում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վերջիններիս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հիմնադրված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բաժնեմաս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փայաբաժին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ունեցող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կազմակերպությունը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իրենց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մերձավոր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ազգակցությամբ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խնամիությամբ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կապված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անձը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ծնող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ամուսին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երեխա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եղբայր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քույր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ինչպես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նաև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ամուսնու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ծնող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երեխա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եղբայր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քույր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այդ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անձի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հիմնադրված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բաժնեմաս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փայաբաժին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ունեցող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կազմակերպությունը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տվյալ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ընթացակարգին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մասնակցելու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համար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ներկայացրել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hy-AM"/>
        </w:rPr>
        <w:t xml:space="preserve"> 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առկա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կետով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պայմանը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lastRenderedPageBreak/>
        <w:t>ապա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նիստից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անմիջապես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հետո</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տվյալ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ընթացակարգի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առնչությամբ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շահերի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բախում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ունեցող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անդամը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քարտուղարը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ինքնաբացարկ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տվյալ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ընթացակարգից</w:t>
      </w:r>
      <w:r w:rsidRPr="001C7E89">
        <w:rPr>
          <w:rFonts w:ascii="GHEA Grapalat" w:eastAsia="Times New Roman" w:hAnsi="GHEA Grapalat" w:cs="Sylfaen"/>
          <w:sz w:val="20"/>
          <w:szCs w:val="24"/>
          <w:lang w:val="af-ZA"/>
        </w:rPr>
        <w:t xml:space="preserve">: </w:t>
      </w:r>
    </w:p>
    <w:p w14:paraId="03DC615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8.11 </w:t>
      </w:r>
      <w:r w:rsidRPr="001C7E89">
        <w:rPr>
          <w:rFonts w:ascii="GHEA Grapalat" w:eastAsia="Times New Roman" w:hAnsi="GHEA Grapalat" w:cs="Sylfaen"/>
          <w:sz w:val="20"/>
          <w:szCs w:val="24"/>
          <w:lang w:val="es-ES"/>
        </w:rPr>
        <w:t>Հայտերը բացվելուց և գնահատվելուց հետո հետո կազմվում է արձանագրություն`</w:t>
      </w:r>
      <w:r w:rsidRPr="001C7E89">
        <w:rPr>
          <w:rFonts w:ascii="GHEA Grapalat" w:eastAsia="Times New Roman" w:hAnsi="GHEA Grapalat" w:cs="Sylfaen"/>
          <w:sz w:val="20"/>
          <w:szCs w:val="20"/>
          <w:lang w:val="af-ZA"/>
        </w:rPr>
        <w:t xml:space="preserve"> գնումների մասին ՀՀ օրենսդրությամբ սահմանված կարգով</w:t>
      </w:r>
      <w:r w:rsidRPr="001C7E89">
        <w:rPr>
          <w:rFonts w:ascii="GHEA Grapalat" w:eastAsia="Times New Roman"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1C7E89">
        <w:rPr>
          <w:rFonts w:ascii="GHEA Grapalat" w:eastAsia="Times New Roman" w:hAnsi="GHEA Grapalat" w:cs="Sylfaen"/>
          <w:sz w:val="20"/>
          <w:szCs w:val="24"/>
          <w:lang w:val="hy-AM"/>
        </w:rPr>
        <w:t>Արձանագրությունն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ստորագրում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նիստին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ներկա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անդամները։</w:t>
      </w:r>
    </w:p>
    <w:p w14:paraId="388E887E"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8.12 </w:t>
      </w:r>
      <w:r w:rsidRPr="001C7E89">
        <w:rPr>
          <w:rFonts w:ascii="GHEA Grapalat" w:eastAsia="Times New Roman" w:hAnsi="GHEA Grapalat" w:cs="Sylfaen"/>
          <w:sz w:val="20"/>
          <w:szCs w:val="24"/>
          <w:lang w:val="af-ZA"/>
        </w:rPr>
        <w:t xml:space="preserve"> Հանձնաժողովի քարտուղարը հայտերի բացման</w:t>
      </w:r>
      <w:r w:rsidRPr="001C7E89">
        <w:rPr>
          <w:rFonts w:ascii="GHEA Grapalat" w:eastAsia="Times New Roman" w:hAnsi="GHEA Grapalat" w:cs="Sylfaen"/>
          <w:sz w:val="20"/>
          <w:szCs w:val="24"/>
          <w:lang w:val="hy-AM"/>
        </w:rPr>
        <w:t xml:space="preserve"> և գնահատման</w:t>
      </w:r>
      <w:r w:rsidRPr="001C7E89">
        <w:rPr>
          <w:rFonts w:ascii="GHEA Grapalat" w:eastAsia="Times New Roman" w:hAnsi="GHEA Grapalat" w:cs="Sylfaen"/>
          <w:sz w:val="20"/>
          <w:szCs w:val="24"/>
          <w:lang w:val="af-ZA"/>
        </w:rPr>
        <w:t xml:space="preserve"> նիստի ավարտից հետո ոչ ուշ քան</w:t>
      </w:r>
      <w:r w:rsidRPr="001C7E89">
        <w:rPr>
          <w:rFonts w:ascii="GHEA Grapalat" w:eastAsia="Times New Roman" w:hAnsi="GHEA Grapalat" w:cs="Arial"/>
          <w:spacing w:val="-8"/>
          <w:sz w:val="24"/>
          <w:szCs w:val="24"/>
          <w:lang w:val="af-ZA"/>
        </w:rPr>
        <w:t xml:space="preserve"> </w:t>
      </w:r>
      <w:r w:rsidRPr="001C7E89">
        <w:rPr>
          <w:rFonts w:ascii="GHEA Grapalat" w:eastAsia="Times New Roman" w:hAnsi="GHEA Grapalat" w:cs="Sylfaen"/>
          <w:sz w:val="20"/>
          <w:szCs w:val="24"/>
          <w:lang w:val="af-ZA"/>
        </w:rPr>
        <w:t xml:space="preserve">հաջորդող աշխատանքային օրը` </w:t>
      </w:r>
    </w:p>
    <w:p w14:paraId="4F170D5C"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hy-AM"/>
        </w:rPr>
      </w:pPr>
      <w:r w:rsidRPr="001C7E89">
        <w:rPr>
          <w:rFonts w:ascii="GHEA Grapalat" w:eastAsia="Times New Roman" w:hAnsi="GHEA Grapalat" w:cs="Sylfaen"/>
          <w:sz w:val="20"/>
          <w:szCs w:val="20"/>
          <w:lang w:val="af-ZA"/>
        </w:rPr>
        <w:t>1)</w:t>
      </w:r>
      <w:r w:rsidRPr="001C7E89">
        <w:rPr>
          <w:rFonts w:ascii="GHEA Grapalat" w:eastAsia="Times New Roman" w:hAnsi="GHEA Grapalat" w:cs="Sylfaen"/>
          <w:sz w:val="20"/>
          <w:szCs w:val="20"/>
          <w:lang w:val="hy-AM"/>
        </w:rPr>
        <w:t xml:space="preserve"> հայտերի բացման</w:t>
      </w:r>
      <w:r w:rsidRPr="001C7E89">
        <w:rPr>
          <w:rFonts w:ascii="GHEA Grapalat" w:eastAsia="Times New Roman" w:hAnsi="GHEA Grapalat" w:cs="Sylfaen"/>
          <w:sz w:val="20"/>
          <w:szCs w:val="20"/>
          <w:lang w:val="af-ZA"/>
        </w:rPr>
        <w:t xml:space="preserve"> և գնահատման</w:t>
      </w:r>
      <w:r w:rsidRPr="001C7E89">
        <w:rPr>
          <w:rFonts w:ascii="GHEA Grapalat" w:eastAsia="Times New Roman"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268561E"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7BC929E" w14:textId="77777777" w:rsidR="001C7E89" w:rsidRPr="001C7E89" w:rsidRDefault="001C7E89" w:rsidP="001C7E89">
      <w:pPr>
        <w:spacing w:after="0" w:line="240" w:lineRule="auto"/>
        <w:ind w:firstLine="375"/>
        <w:jc w:val="both"/>
        <w:rPr>
          <w:rFonts w:ascii="GHEA Grapalat" w:eastAsia="Times New Roman" w:hAnsi="GHEA Grapalat" w:cs="Sylfaen"/>
          <w:sz w:val="20"/>
          <w:szCs w:val="24"/>
          <w:lang w:val="af-ZA"/>
        </w:rPr>
      </w:pPr>
      <w:r w:rsidRPr="001C7E89">
        <w:rPr>
          <w:rFonts w:ascii="GHEA Grapalat" w:eastAsia="Times New Roman" w:hAnsi="GHEA Grapalat" w:cs="Times New Roman"/>
          <w:sz w:val="24"/>
          <w:szCs w:val="24"/>
          <w:lang w:val="af-ZA"/>
        </w:rPr>
        <w:tab/>
      </w:r>
      <w:r w:rsidRPr="001C7E89">
        <w:rPr>
          <w:rFonts w:ascii="GHEA Grapalat" w:eastAsia="Times New Roman" w:hAnsi="GHEA Grapalat" w:cs="Sylfaen"/>
          <w:sz w:val="20"/>
          <w:szCs w:val="24"/>
          <w:lang w:val="af-ZA"/>
        </w:rPr>
        <w:t xml:space="preserve">8.13 </w:t>
      </w:r>
      <w:r w:rsidRPr="001C7E89">
        <w:rPr>
          <w:rFonts w:ascii="GHEA Grapalat" w:eastAsia="Times New Roman" w:hAnsi="GHEA Grapalat" w:cs="Sylfaen"/>
          <w:sz w:val="20"/>
          <w:szCs w:val="24"/>
        </w:rPr>
        <w:t>Օրենքի</w:t>
      </w:r>
      <w:r w:rsidRPr="001C7E89">
        <w:rPr>
          <w:rFonts w:ascii="GHEA Grapalat" w:eastAsia="Times New Roman" w:hAnsi="GHEA Grapalat" w:cs="Sylfaen"/>
          <w:sz w:val="20"/>
          <w:szCs w:val="24"/>
          <w:lang w:val="af-ZA"/>
        </w:rPr>
        <w:t xml:space="preserve"> 6-</w:t>
      </w:r>
      <w:r w:rsidRPr="001C7E89">
        <w:rPr>
          <w:rFonts w:ascii="GHEA Grapalat" w:eastAsia="Times New Roman" w:hAnsi="GHEA Grapalat" w:cs="Sylfaen"/>
          <w:sz w:val="20"/>
          <w:szCs w:val="24"/>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հոդվածի</w:t>
      </w:r>
      <w:r w:rsidRPr="001C7E89">
        <w:rPr>
          <w:rFonts w:ascii="GHEA Grapalat" w:eastAsia="Times New Roman" w:hAnsi="GHEA Grapalat" w:cs="Sylfaen"/>
          <w:sz w:val="20"/>
          <w:szCs w:val="24"/>
          <w:lang w:val="af-ZA"/>
        </w:rPr>
        <w:t xml:space="preserve"> 1-</w:t>
      </w:r>
      <w:r w:rsidRPr="001C7E89">
        <w:rPr>
          <w:rFonts w:ascii="GHEA Grapalat" w:eastAsia="Times New Roman" w:hAnsi="GHEA Grapalat" w:cs="Sylfaen"/>
          <w:sz w:val="20"/>
          <w:szCs w:val="24"/>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մասի</w:t>
      </w:r>
      <w:r w:rsidRPr="001C7E89">
        <w:rPr>
          <w:rFonts w:ascii="GHEA Grapalat" w:eastAsia="Times New Roman" w:hAnsi="GHEA Grapalat" w:cs="Sylfaen"/>
          <w:sz w:val="20"/>
          <w:szCs w:val="24"/>
          <w:lang w:val="af-ZA"/>
        </w:rPr>
        <w:t xml:space="preserve"> 6-</w:t>
      </w:r>
      <w:r w:rsidRPr="001C7E89">
        <w:rPr>
          <w:rFonts w:ascii="GHEA Grapalat" w:eastAsia="Times New Roman" w:hAnsi="GHEA Grapalat" w:cs="Sylfaen"/>
          <w:sz w:val="20"/>
          <w:szCs w:val="24"/>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կետով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հիմքերն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օրվան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հինգ</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ընթացքում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պատվիրատուն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տվյալ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տվյալները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համապատասխան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հիմքերով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գրավոր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ուղարկում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լիազորված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մարմին</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rPr>
        <w:t>որը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դրանք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ստանալուն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հինգ</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ընթացքում</w:t>
      </w:r>
      <w:r w:rsidRPr="001C7E89">
        <w:rPr>
          <w:rFonts w:ascii="GHEA Grapalat" w:eastAsia="Times New Roman" w:hAnsi="GHEA Grapalat" w:cs="Sylfaen"/>
          <w:sz w:val="20"/>
          <w:szCs w:val="24"/>
          <w:lang w:val="af-ZA"/>
        </w:rPr>
        <w:t xml:space="preserve"> </w:t>
      </w:r>
      <w:bookmarkStart w:id="5" w:name="_Hlk9262748"/>
      <w:r w:rsidRPr="001C7E89">
        <w:rPr>
          <w:rFonts w:ascii="GHEA Grapalat" w:eastAsia="Times New Roman" w:hAnsi="GHEA Grapalat" w:cs="Sylfaen"/>
          <w:sz w:val="20"/>
          <w:szCs w:val="24"/>
        </w:rPr>
        <w:t>նախաձեռնում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տվյալ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գնումների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գործընթացին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իրավունք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չունեցող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մասնակիցների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ցուցակում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ներառելու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ընթացակարգ</w:t>
      </w:r>
      <w:bookmarkEnd w:id="5"/>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գնումներին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իրավունք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ունենալու</w:t>
      </w:r>
      <w:r w:rsidRPr="001C7E89">
        <w:rPr>
          <w:rFonts w:ascii="GHEA Grapalat" w:eastAsia="Times New Roman" w:hAnsi="GHEA Grapalat" w:cs="Sylfaen"/>
          <w:sz w:val="20"/>
          <w:szCs w:val="24"/>
          <w:lang w:val="hy-AM"/>
        </w:rPr>
        <w:t xml:space="preserve"> մասին հավաստումը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որակվում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որպես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իրականությանը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չհամապատասխանող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մասնակիցը</w:t>
      </w:r>
      <w:r w:rsidRPr="001C7E89">
        <w:rPr>
          <w:rFonts w:ascii="GHEA Grapalat" w:eastAsia="Times New Roman" w:hAnsi="GHEA Grapalat" w:cs="Sylfaen"/>
          <w:sz w:val="20"/>
          <w:szCs w:val="24"/>
          <w:lang w:val="af-ZA"/>
        </w:rPr>
        <w:t xml:space="preserve"> սույն </w:t>
      </w:r>
      <w:r w:rsidRPr="001C7E89">
        <w:rPr>
          <w:rFonts w:ascii="GHEA Grapalat" w:eastAsia="Times New Roman" w:hAnsi="GHEA Grapalat" w:cs="Sylfaen"/>
          <w:sz w:val="20"/>
          <w:szCs w:val="24"/>
        </w:rPr>
        <w:t>հրավերով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կարգով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ժամկետներում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ներկայացնում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հրավերով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փաստաթղթերը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ներկայացնում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որակավորման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ապահովումը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ապա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այդ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հանգամանքը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համարվում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որպես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գործընթացի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շրջանակում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ստանձնված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պարտավորության</w:t>
      </w:r>
      <w:r w:rsidRPr="001C7E89">
        <w:rPr>
          <w:rFonts w:ascii="GHEA Grapalat" w:eastAsia="Times New Roman" w:hAnsi="GHEA Grapalat" w:cs="Sylfaen"/>
          <w:sz w:val="20"/>
          <w:szCs w:val="24"/>
          <w:lang w:val="af-ZA"/>
        </w:rPr>
        <w:t xml:space="preserve"> խախտում: </w:t>
      </w:r>
    </w:p>
    <w:p w14:paraId="58518972" w14:textId="77777777" w:rsidR="001C7E89" w:rsidRPr="001C7E89" w:rsidRDefault="001C7E89" w:rsidP="001C7E89">
      <w:pPr>
        <w:spacing w:after="0" w:line="240" w:lineRule="auto"/>
        <w:ind w:firstLine="375"/>
        <w:jc w:val="both"/>
        <w:rPr>
          <w:rFonts w:ascii="GHEA Grapalat" w:eastAsia="Times New Roman" w:hAnsi="GHEA Grapalat" w:cs="Times New Roman"/>
          <w:sz w:val="20"/>
          <w:szCs w:val="20"/>
          <w:lang w:val="af-ZA"/>
        </w:rPr>
      </w:pPr>
      <w:r w:rsidRPr="001C7E89">
        <w:rPr>
          <w:rFonts w:ascii="GHEA Grapalat" w:eastAsia="Times New Roman" w:hAnsi="GHEA Grapalat" w:cs="Times New Roman"/>
          <w:color w:val="000000"/>
          <w:sz w:val="20"/>
          <w:szCs w:val="20"/>
          <w:lang w:val="af-ZA"/>
        </w:rPr>
        <w:t xml:space="preserve">      8.14 </w:t>
      </w:r>
      <w:r w:rsidRPr="001C7E89">
        <w:rPr>
          <w:rFonts w:ascii="GHEA Grapalat" w:eastAsia="Times New Roman" w:hAnsi="GHEA Grapalat" w:cs="Times New Roman"/>
          <w:color w:val="000000"/>
          <w:sz w:val="20"/>
          <w:szCs w:val="20"/>
        </w:rPr>
        <w:t>Ե</w:t>
      </w:r>
      <w:r w:rsidRPr="001C7E89">
        <w:rPr>
          <w:rFonts w:ascii="GHEA Grapalat" w:eastAsia="Times New Roman" w:hAnsi="GHEA Grapalat" w:cs="Times New Roman"/>
          <w:color w:val="000000"/>
          <w:sz w:val="20"/>
          <w:szCs w:val="20"/>
          <w:lang w:val="hy-AM"/>
        </w:rPr>
        <w:t>թե մասնակից</w:t>
      </w:r>
      <w:r w:rsidRPr="001C7E89">
        <w:rPr>
          <w:rFonts w:ascii="GHEA Grapalat" w:eastAsia="Times New Roman" w:hAnsi="GHEA Grapalat" w:cs="Times New Roman"/>
          <w:color w:val="000000"/>
          <w:sz w:val="20"/>
          <w:szCs w:val="20"/>
        </w:rPr>
        <w:t>ն</w:t>
      </w:r>
      <w:r w:rsidRPr="001C7E89">
        <w:rPr>
          <w:rFonts w:ascii="GHEA Grapalat" w:eastAsia="Times New Roman" w:hAnsi="GHEA Grapalat" w:cs="Times New Roman"/>
          <w:color w:val="000000"/>
          <w:sz w:val="20"/>
          <w:szCs w:val="20"/>
          <w:lang w:val="hy-AM"/>
        </w:rPr>
        <w:t xml:space="preserve"> </w:t>
      </w:r>
      <w:r w:rsidRPr="001C7E89">
        <w:rPr>
          <w:rFonts w:ascii="GHEA Grapalat" w:eastAsia="Times New Roman" w:hAnsi="GHEA Grapalat" w:cs="Times New Roman"/>
          <w:color w:val="000000"/>
          <w:sz w:val="20"/>
          <w:szCs w:val="20"/>
        </w:rPr>
        <w:t>Օ</w:t>
      </w:r>
      <w:r w:rsidRPr="001C7E89">
        <w:rPr>
          <w:rFonts w:ascii="GHEA Grapalat" w:eastAsia="Times New Roman" w:hAnsi="GHEA Grapalat" w:cs="Times New Roma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C7E89">
        <w:rPr>
          <w:rFonts w:ascii="GHEA Grapalat" w:eastAsia="Times New Roman" w:hAnsi="GHEA Grapalat" w:cs="Sylfaen"/>
          <w:sz w:val="20"/>
          <w:szCs w:val="20"/>
          <w:lang w:val="af-ZA"/>
        </w:rPr>
        <w:t>:</w:t>
      </w:r>
    </w:p>
    <w:p w14:paraId="4B12B048" w14:textId="77777777" w:rsidR="001C7E89" w:rsidRPr="001C7E89" w:rsidRDefault="001C7E89" w:rsidP="001C7E89">
      <w:pPr>
        <w:spacing w:after="0" w:line="240" w:lineRule="auto"/>
        <w:ind w:firstLine="706"/>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8.15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1-</w:t>
      </w:r>
      <w:r w:rsidRPr="001C7E89">
        <w:rPr>
          <w:rFonts w:ascii="GHEA Grapalat" w:eastAsia="Times New Roman" w:hAnsi="GHEA Grapalat" w:cs="Sylfaen"/>
          <w:sz w:val="20"/>
          <w:szCs w:val="24"/>
          <w:lang w:val="ru-RU"/>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մասի</w:t>
      </w:r>
      <w:r w:rsidRPr="001C7E89">
        <w:rPr>
          <w:rFonts w:ascii="GHEA Grapalat" w:eastAsia="Times New Roman" w:hAnsi="GHEA Grapalat" w:cs="Sylfaen"/>
          <w:sz w:val="20"/>
          <w:szCs w:val="24"/>
          <w:lang w:val="af-ZA"/>
        </w:rPr>
        <w:t xml:space="preserve"> 8.8 և 8.9 </w:t>
      </w:r>
      <w:r w:rsidRPr="001C7E89">
        <w:rPr>
          <w:rFonts w:ascii="GHEA Grapalat" w:eastAsia="Times New Roman" w:hAnsi="GHEA Grapalat" w:cs="Sylfaen"/>
          <w:sz w:val="20"/>
          <w:szCs w:val="24"/>
          <w:lang w:val="ru-RU"/>
        </w:rPr>
        <w:t>կետ</w:t>
      </w:r>
      <w:r w:rsidRPr="001C7E89">
        <w:rPr>
          <w:rFonts w:ascii="GHEA Grapalat" w:eastAsia="Times New Roman" w:hAnsi="GHEA Grapalat" w:cs="Sylfaen"/>
          <w:sz w:val="20"/>
          <w:szCs w:val="24"/>
        </w:rPr>
        <w:t>եր</w:t>
      </w:r>
      <w:r w:rsidRPr="001C7E89">
        <w:rPr>
          <w:rFonts w:ascii="GHEA Grapalat" w:eastAsia="Times New Roman" w:hAnsi="GHEA Grapalat" w:cs="Sylfaen"/>
          <w:sz w:val="20"/>
          <w:szCs w:val="24"/>
          <w:lang w:val="ru-RU"/>
        </w:rPr>
        <w:t>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նշված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փաստաթղթերը</w:t>
      </w:r>
      <w:r w:rsidRPr="001C7E89">
        <w:rPr>
          <w:rFonts w:ascii="GHEA Grapalat" w:eastAsia="Times New Roman" w:hAnsi="GHEA Grapalat" w:cs="Sylfaen"/>
          <w:sz w:val="20"/>
          <w:szCs w:val="24"/>
          <w:lang w:val="af-ZA"/>
        </w:rPr>
        <w:t xml:space="preserve"> մասնակիցը </w:t>
      </w:r>
      <w:r w:rsidRPr="001C7E89">
        <w:rPr>
          <w:rFonts w:ascii="GHEA Grapalat" w:eastAsia="Times New Roman" w:hAnsi="GHEA Grapalat" w:cs="Sylfaen"/>
          <w:sz w:val="20"/>
          <w:szCs w:val="24"/>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ժամկետում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w:t>
      </w:r>
      <w:r w:rsidRPr="001C7E89">
        <w:rPr>
          <w:rFonts w:ascii="GHEA Grapalat" w:eastAsia="Times New Roman" w:hAnsi="GHEA Grapalat" w:cs="Sylfaen"/>
          <w:sz w:val="20"/>
          <w:szCs w:val="24"/>
          <w:lang w:val="af-ZA"/>
        </w:rPr>
        <w:softHyphen/>
      </w:r>
      <w:r w:rsidRPr="001C7E89">
        <w:rPr>
          <w:rFonts w:ascii="GHEA Grapalat" w:eastAsia="Times New Roman" w:hAnsi="GHEA Grapalat" w:cs="Sylfaen"/>
          <w:sz w:val="20"/>
          <w:szCs w:val="24"/>
          <w:lang w:val="ru-RU"/>
        </w:rPr>
        <w:t>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քարտուղարին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w:t>
      </w:r>
      <w:r w:rsidRPr="001C7E89">
        <w:rPr>
          <w:rFonts w:ascii="GHEA Grapalat" w:eastAsia="Times New Roman" w:hAnsi="GHEA Grapalat" w:cs="Sylfaen"/>
          <w:sz w:val="20"/>
          <w:szCs w:val="24"/>
        </w:rPr>
        <w:t>ն</w:t>
      </w:r>
      <w:r w:rsidRPr="001C7E89">
        <w:rPr>
          <w:rFonts w:ascii="GHEA Grapalat" w:eastAsia="Times New Roman" w:hAnsi="GHEA Grapalat" w:cs="Sylfaen"/>
          <w:sz w:val="20"/>
          <w:szCs w:val="24"/>
          <w:lang w:val="ru-RU"/>
        </w:rPr>
        <w:t>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վերջինիս՝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էլեկտրոնային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փոստին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ուղարկելու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միջոցով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Քարտուղարը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պարտավոր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փաստաթղթերն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ստանալու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հաստատել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դրանց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ստանալու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հանգամանքը՝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ru-RU"/>
        </w:rPr>
        <w:t>հրավերում</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ru-RU"/>
        </w:rPr>
        <w:t>նշված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էլեկտրոնային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փոստից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էլեկտրոնային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փոստին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հավաստում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ուղարկելու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միջոցով</w:t>
      </w:r>
      <w:r w:rsidRPr="001C7E89">
        <w:rPr>
          <w:rFonts w:ascii="GHEA Grapalat" w:eastAsia="Times New Roman" w:hAnsi="GHEA Grapalat" w:cs="Sylfaen"/>
          <w:sz w:val="20"/>
          <w:szCs w:val="24"/>
          <w:lang w:val="af-ZA"/>
        </w:rPr>
        <w:t>:</w:t>
      </w:r>
    </w:p>
    <w:p w14:paraId="27019A2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8.16 </w:t>
      </w:r>
      <w:r w:rsidRPr="001C7E89">
        <w:rPr>
          <w:rFonts w:ascii="GHEA Grapalat" w:eastAsia="Times New Roman" w:hAnsi="GHEA Grapalat" w:cs="Sylfaen"/>
          <w:sz w:val="20"/>
          <w:szCs w:val="24"/>
          <w:lang w:val="ru-RU"/>
        </w:rPr>
        <w:t>Մասնակիցները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նրանց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ներկայացուցիչները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w:t>
      </w:r>
      <w:r w:rsidRPr="001C7E89">
        <w:rPr>
          <w:rFonts w:ascii="GHEA Grapalat" w:eastAsia="Times New Roman" w:hAnsi="GHEA Grapalat" w:cs="Sylfaen"/>
          <w:sz w:val="20"/>
          <w:szCs w:val="24"/>
          <w:lang w:val="af-ZA"/>
        </w:rPr>
        <w:t xml:space="preserve"> լինել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նիստերին։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Մասնակիցները</w:t>
      </w:r>
      <w:r w:rsidRPr="001C7E89">
        <w:rPr>
          <w:rFonts w:ascii="GHEA Grapalat" w:eastAsia="Times New Roman" w:hAnsi="GHEA Grapalat" w:cs="Sylfaen"/>
          <w:sz w:val="20"/>
          <w:szCs w:val="24"/>
          <w:lang w:val="af-ZA"/>
        </w:rPr>
        <w:t xml:space="preserve"> կամ </w:t>
      </w:r>
      <w:r w:rsidRPr="001C7E89">
        <w:rPr>
          <w:rFonts w:ascii="GHEA Grapalat" w:eastAsia="Times New Roman" w:hAnsi="GHEA Grapalat" w:cs="Sylfaen"/>
          <w:sz w:val="20"/>
          <w:szCs w:val="24"/>
          <w:lang w:val="ru-RU"/>
        </w:rPr>
        <w:t>նրանց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ներկայացուցիչները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նիստերի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արձանագրությունների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պատճենները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որոնք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տրամադրվում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օրացուցային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ընթացքում։</w:t>
      </w:r>
    </w:p>
    <w:p w14:paraId="038324B5"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8.17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պատվիրատուի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էլեկտրոնային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ծանուցումներն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ուղարկվում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մասնակցի</w:t>
      </w:r>
      <w:r w:rsidRPr="001C7E89">
        <w:rPr>
          <w:rFonts w:ascii="GHEA Grapalat" w:eastAsia="Times New Roman" w:hAnsi="GHEA Grapalat" w:cs="Sylfaen"/>
          <w:sz w:val="20"/>
          <w:szCs w:val="24"/>
          <w:lang w:val="af-ZA"/>
        </w:rPr>
        <w:t xml:space="preserve"> հայտում նշված էլեկտրոնային փոստին ուղարկելու միջոցով, </w:t>
      </w:r>
      <w:r w:rsidRPr="001C7E89">
        <w:rPr>
          <w:rFonts w:ascii="GHEA Grapalat" w:eastAsia="Times New Roman" w:hAnsi="GHEA Grapalat" w:cs="Sylfaen"/>
          <w:sz w:val="20"/>
          <w:szCs w:val="24"/>
          <w:lang w:val="ru-RU"/>
        </w:rPr>
        <w:t>իսկ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նշված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էլեկտրոնային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փոստից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նշված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քարտուղարի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էլեկտրոնային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փոստին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Times New Roman"/>
          <w:sz w:val="20"/>
          <w:szCs w:val="20"/>
          <w:lang w:val="af-ZA" w:eastAsia="x-none"/>
        </w:rPr>
        <w:t>ուղարկվելու միջոցով:</w:t>
      </w:r>
    </w:p>
    <w:p w14:paraId="5923EE1F"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af-ZA" w:eastAsia="x-none"/>
        </w:rPr>
      </w:pPr>
      <w:r w:rsidRPr="001C7E89">
        <w:rPr>
          <w:rFonts w:ascii="GHEA Grapalat" w:eastAsia="Times New Roman" w:hAnsi="GHEA Grapalat" w:cs="Times New Roma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2730835"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af-ZA"/>
        </w:rPr>
        <w:t>8</w:t>
      </w:r>
      <w:r w:rsidRPr="001C7E89">
        <w:rPr>
          <w:rFonts w:ascii="GHEA Grapalat" w:eastAsia="Times New Roman" w:hAnsi="GHEA Grapalat" w:cs="Times New Roman"/>
          <w:sz w:val="20"/>
          <w:szCs w:val="20"/>
          <w:lang w:val="hy-AM"/>
        </w:rPr>
        <w:t>.</w:t>
      </w:r>
      <w:r w:rsidRPr="001C7E89">
        <w:rPr>
          <w:rFonts w:ascii="GHEA Grapalat" w:eastAsia="Times New Roman" w:hAnsi="GHEA Grapalat" w:cs="Times New Roman"/>
          <w:sz w:val="20"/>
          <w:szCs w:val="20"/>
          <w:lang w:val="af-ZA"/>
        </w:rPr>
        <w:t xml:space="preserve">18 </w:t>
      </w:r>
      <w:r w:rsidRPr="001C7E89">
        <w:rPr>
          <w:rFonts w:ascii="GHEA Grapalat" w:eastAsia="Times New Roman" w:hAnsi="GHEA Grapalat" w:cs="Sylfaen"/>
          <w:sz w:val="20"/>
          <w:szCs w:val="20"/>
          <w:lang w:val="af-ZA"/>
        </w:rPr>
        <w:t>Հայտերի</w:t>
      </w:r>
      <w:r w:rsidRPr="001C7E89">
        <w:rPr>
          <w:rFonts w:ascii="GHEA Grapalat" w:eastAsia="Times New Roman" w:hAnsi="GHEA Grapalat" w:cs="Arial"/>
          <w:sz w:val="20"/>
          <w:szCs w:val="20"/>
          <w:lang w:val="af-ZA"/>
        </w:rPr>
        <w:t xml:space="preserve"> </w:t>
      </w:r>
      <w:r w:rsidRPr="001C7E89">
        <w:rPr>
          <w:rFonts w:ascii="GHEA Grapalat" w:eastAsia="Times New Roman" w:hAnsi="GHEA Grapalat" w:cs="Sylfaen"/>
          <w:sz w:val="20"/>
          <w:szCs w:val="20"/>
          <w:lang w:val="af-ZA"/>
        </w:rPr>
        <w:t>գնահատումը</w:t>
      </w:r>
      <w:r w:rsidRPr="001C7E89">
        <w:rPr>
          <w:rFonts w:ascii="GHEA Grapalat" w:eastAsia="Times New Roman" w:hAnsi="GHEA Grapalat" w:cs="Arial"/>
          <w:sz w:val="20"/>
          <w:szCs w:val="20"/>
          <w:lang w:val="af-ZA"/>
        </w:rPr>
        <w:t xml:space="preserve"> </w:t>
      </w:r>
      <w:r w:rsidRPr="001C7E89">
        <w:rPr>
          <w:rFonts w:ascii="GHEA Grapalat" w:eastAsia="Times New Roman" w:hAnsi="GHEA Grapalat" w:cs="Sylfaen"/>
          <w:sz w:val="20"/>
          <w:szCs w:val="20"/>
          <w:lang w:val="af-ZA"/>
        </w:rPr>
        <w:t>և</w:t>
      </w:r>
      <w:r w:rsidRPr="001C7E89">
        <w:rPr>
          <w:rFonts w:ascii="GHEA Grapalat" w:eastAsia="Times New Roman" w:hAnsi="GHEA Grapalat" w:cs="Arial"/>
          <w:sz w:val="20"/>
          <w:szCs w:val="20"/>
          <w:lang w:val="af-ZA"/>
        </w:rPr>
        <w:t xml:space="preserve"> </w:t>
      </w:r>
      <w:r w:rsidRPr="001C7E89">
        <w:rPr>
          <w:rFonts w:ascii="GHEA Grapalat" w:eastAsia="Times New Roman" w:hAnsi="GHEA Grapalat" w:cs="Sylfaen"/>
          <w:sz w:val="20"/>
          <w:szCs w:val="20"/>
          <w:lang w:val="af-ZA"/>
        </w:rPr>
        <w:t>ընտրված մասնակցի որոշումն</w:t>
      </w:r>
      <w:r w:rsidRPr="001C7E89">
        <w:rPr>
          <w:rFonts w:ascii="GHEA Grapalat" w:eastAsia="Times New Roman" w:hAnsi="GHEA Grapalat" w:cs="Arial"/>
          <w:sz w:val="20"/>
          <w:szCs w:val="20"/>
          <w:lang w:val="af-ZA"/>
        </w:rPr>
        <w:t xml:space="preserve"> </w:t>
      </w:r>
      <w:r w:rsidRPr="001C7E89">
        <w:rPr>
          <w:rFonts w:ascii="GHEA Grapalat" w:eastAsia="Times New Roman" w:hAnsi="GHEA Grapalat" w:cs="Sylfaen"/>
          <w:sz w:val="20"/>
          <w:szCs w:val="20"/>
          <w:lang w:val="af-ZA"/>
        </w:rPr>
        <w:t>իրականացվում</w:t>
      </w:r>
      <w:r w:rsidRPr="001C7E89">
        <w:rPr>
          <w:rFonts w:ascii="GHEA Grapalat" w:eastAsia="Times New Roman" w:hAnsi="GHEA Grapalat" w:cs="Arial"/>
          <w:sz w:val="20"/>
          <w:szCs w:val="20"/>
          <w:lang w:val="af-ZA"/>
        </w:rPr>
        <w:t xml:space="preserve"> </w:t>
      </w:r>
      <w:r w:rsidRPr="001C7E89">
        <w:rPr>
          <w:rFonts w:ascii="GHEA Grapalat" w:eastAsia="Times New Roman" w:hAnsi="GHEA Grapalat" w:cs="Sylfaen"/>
          <w:sz w:val="20"/>
          <w:szCs w:val="20"/>
          <w:lang w:val="af-ZA"/>
        </w:rPr>
        <w:t>է</w:t>
      </w:r>
      <w:r w:rsidRPr="001C7E89">
        <w:rPr>
          <w:rFonts w:ascii="GHEA Grapalat" w:eastAsia="Times New Roman" w:hAnsi="GHEA Grapalat" w:cs="Arial"/>
          <w:sz w:val="20"/>
          <w:szCs w:val="20"/>
          <w:lang w:val="af-ZA"/>
        </w:rPr>
        <w:t xml:space="preserve"> </w:t>
      </w:r>
      <w:r w:rsidRPr="001C7E89">
        <w:rPr>
          <w:rFonts w:ascii="GHEA Grapalat" w:eastAsia="Times New Roman" w:hAnsi="GHEA Grapalat" w:cs="Sylfaen"/>
          <w:sz w:val="20"/>
          <w:szCs w:val="20"/>
          <w:lang w:val="af-ZA"/>
        </w:rPr>
        <w:t>ըստ</w:t>
      </w:r>
      <w:r w:rsidRPr="001C7E89">
        <w:rPr>
          <w:rFonts w:ascii="GHEA Grapalat" w:eastAsia="Times New Roman" w:hAnsi="GHEA Grapalat" w:cs="Arial"/>
          <w:sz w:val="20"/>
          <w:szCs w:val="20"/>
          <w:lang w:val="af-ZA"/>
        </w:rPr>
        <w:t xml:space="preserve"> </w:t>
      </w:r>
      <w:r w:rsidRPr="001C7E89">
        <w:rPr>
          <w:rFonts w:ascii="GHEA Grapalat" w:eastAsia="Times New Roman" w:hAnsi="GHEA Grapalat" w:cs="Sylfaen"/>
          <w:sz w:val="20"/>
          <w:szCs w:val="20"/>
          <w:lang w:val="af-ZA"/>
        </w:rPr>
        <w:t>առանձին</w:t>
      </w:r>
      <w:r w:rsidRPr="001C7E89">
        <w:rPr>
          <w:rFonts w:ascii="GHEA Grapalat" w:eastAsia="Times New Roman" w:hAnsi="GHEA Grapalat" w:cs="Arial"/>
          <w:sz w:val="20"/>
          <w:szCs w:val="20"/>
          <w:lang w:val="af-ZA"/>
        </w:rPr>
        <w:t xml:space="preserve"> </w:t>
      </w:r>
      <w:r w:rsidRPr="001C7E89">
        <w:rPr>
          <w:rFonts w:ascii="GHEA Grapalat" w:eastAsia="Times New Roman" w:hAnsi="GHEA Grapalat" w:cs="Sylfaen"/>
          <w:sz w:val="20"/>
          <w:szCs w:val="20"/>
          <w:lang w:val="af-ZA"/>
        </w:rPr>
        <w:t>չափաբաժինների</w:t>
      </w:r>
      <w:r w:rsidRPr="001C7E89">
        <w:rPr>
          <w:rFonts w:ascii="GHEA Grapalat" w:eastAsia="Times New Roman" w:hAnsi="GHEA Grapalat" w:cs="Tahoma"/>
          <w:sz w:val="20"/>
          <w:szCs w:val="20"/>
          <w:lang w:val="af-ZA"/>
        </w:rPr>
        <w:t>։</w:t>
      </w:r>
      <w:r w:rsidRPr="001C7E89">
        <w:rPr>
          <w:rFonts w:ascii="GHEA Grapalat" w:eastAsia="Times New Roman" w:hAnsi="GHEA Grapalat" w:cs="Tahoma"/>
          <w:sz w:val="20"/>
          <w:szCs w:val="20"/>
          <w:lang w:val="hy-AM"/>
        </w:rPr>
        <w:t xml:space="preserve"> </w:t>
      </w:r>
    </w:p>
    <w:p w14:paraId="220EB724"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af-ZA" w:eastAsia="x-none"/>
        </w:rPr>
      </w:pPr>
      <w:r w:rsidRPr="001C7E89">
        <w:rPr>
          <w:rFonts w:ascii="GHEA Grapalat" w:eastAsia="Times New Roman" w:hAnsi="GHEA Grapalat" w:cs="Times New Roman"/>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C7E89">
        <w:rPr>
          <w:rFonts w:ascii="GHEA Grapalat" w:eastAsia="Times New Roman" w:hAnsi="GHEA Grapalat" w:cs="Times New Roman"/>
          <w:sz w:val="20"/>
          <w:szCs w:val="20"/>
          <w:lang w:val="hy-AM" w:eastAsia="x-none"/>
        </w:rPr>
        <w:t>հրավերի 1-ին մասի 8.12-ից 8.18-րդ կետերով սահմանված ընթացակարգի կիրառմամբ</w:t>
      </w:r>
      <w:r w:rsidRPr="001C7E89">
        <w:rPr>
          <w:rFonts w:ascii="GHEA Grapalat" w:eastAsia="Times New Roman" w:hAnsi="GHEA Grapalat" w:cs="Times New Roman"/>
          <w:sz w:val="20"/>
          <w:szCs w:val="20"/>
          <w:lang w:val="af-ZA" w:eastAsia="x-none"/>
        </w:rPr>
        <w:t>:</w:t>
      </w:r>
    </w:p>
    <w:p w14:paraId="2994AA69"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8</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af-ZA"/>
        </w:rPr>
        <w:t xml:space="preserve">20 </w:t>
      </w:r>
      <w:r w:rsidRPr="001C7E89">
        <w:rPr>
          <w:rFonts w:ascii="GHEA Grapalat" w:eastAsia="Times New Roman" w:hAnsi="GHEA Grapalat" w:cs="Sylfaen"/>
          <w:sz w:val="20"/>
          <w:szCs w:val="24"/>
          <w:lang w:val="ru-RU"/>
        </w:rPr>
        <w:t>Մասնակից</w:t>
      </w:r>
      <w:r w:rsidRPr="001C7E89">
        <w:rPr>
          <w:rFonts w:ascii="GHEA Grapalat" w:eastAsia="Times New Roman" w:hAnsi="GHEA Grapalat" w:cs="Sylfaen"/>
          <w:sz w:val="20"/>
          <w:szCs w:val="24"/>
        </w:rPr>
        <w:t>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համապատասխանության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հիմնավորման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նպատակով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ներկայացնել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լրացուցիչ</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այլ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փաստաթղթեր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տեղեկություններ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նյութեր։</w:t>
      </w:r>
    </w:p>
    <w:p w14:paraId="475A38D0"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rPr>
        <w:t>Հ</w:t>
      </w:r>
      <w:r w:rsidRPr="001C7E89">
        <w:rPr>
          <w:rFonts w:ascii="GHEA Grapalat" w:eastAsia="Times New Roman" w:hAnsi="GHEA Grapalat" w:cs="Sylfaen"/>
          <w:sz w:val="20"/>
          <w:szCs w:val="24"/>
          <w:lang w:val="ru-RU"/>
        </w:rPr>
        <w:t>անձնաժողովը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ստուգել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տվյալների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իսկությունը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օգտագործելով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պաշտոնական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աղբյուրներից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տվյալներ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դրա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ստանալով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իրավասու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մարմինների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գրավոր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եզրակացությունը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հարցում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ուղարկվելու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համապատասխան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պետական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տեղական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lastRenderedPageBreak/>
        <w:t>ինքնակառավարման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մարմինները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հարցումն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ստանալու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երկու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տրամադրում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գրավոր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եզրակացություն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ներկայացրած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տվյալների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իսկության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ստուգման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արդյունքում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տվյալները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որակվում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իրականությանը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չհամապա</w:t>
      </w:r>
      <w:r w:rsidRPr="001C7E89">
        <w:rPr>
          <w:rFonts w:ascii="GHEA Grapalat" w:eastAsia="Times New Roman" w:hAnsi="GHEA Grapalat" w:cs="Sylfaen"/>
          <w:sz w:val="20"/>
          <w:szCs w:val="24"/>
          <w:lang w:val="af-ZA"/>
        </w:rPr>
        <w:softHyphen/>
      </w:r>
      <w:r w:rsidRPr="001C7E89">
        <w:rPr>
          <w:rFonts w:ascii="GHEA Grapalat" w:eastAsia="Times New Roman" w:hAnsi="GHEA Grapalat" w:cs="Sylfaen"/>
          <w:sz w:val="20"/>
          <w:szCs w:val="24"/>
          <w:lang w:val="ru-RU"/>
        </w:rPr>
        <w:t>տասխանող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ապա</w:t>
      </w:r>
      <w:r w:rsidRPr="001C7E89">
        <w:rPr>
          <w:rFonts w:ascii="GHEA Grapalat" w:eastAsia="Times New Roman" w:hAnsi="GHEA Grapalat" w:cs="Sylfaen"/>
          <w:sz w:val="20"/>
          <w:szCs w:val="24"/>
          <w:lang w:val="af-ZA"/>
        </w:rPr>
        <w:t xml:space="preserve"> տվյալ մասնակցի հայտը մերժվում է:</w:t>
      </w:r>
    </w:p>
    <w:p w14:paraId="6B42660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8</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af-ZA"/>
        </w:rPr>
        <w:t xml:space="preserve">21 </w:t>
      </w:r>
      <w:r w:rsidRPr="001C7E89">
        <w:rPr>
          <w:rFonts w:ascii="GHEA Grapalat" w:eastAsia="Times New Roman" w:hAnsi="GHEA Grapalat" w:cs="Sylfaen"/>
          <w:sz w:val="20"/>
          <w:szCs w:val="24"/>
          <w:lang w:val="hy-AM"/>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հրավերի</w:t>
      </w:r>
      <w:r w:rsidRPr="001C7E89">
        <w:rPr>
          <w:rFonts w:ascii="GHEA Grapalat" w:eastAsia="Times New Roman" w:hAnsi="GHEA Grapalat" w:cs="Sylfaen"/>
          <w:sz w:val="20"/>
          <w:szCs w:val="24"/>
          <w:lang w:val="af-ZA"/>
        </w:rPr>
        <w:t xml:space="preserve"> 1-</w:t>
      </w:r>
      <w:r w:rsidRPr="001C7E89">
        <w:rPr>
          <w:rFonts w:ascii="GHEA Grapalat" w:eastAsia="Times New Roman" w:hAnsi="GHEA Grapalat" w:cs="Sylfaen"/>
          <w:sz w:val="20"/>
          <w:szCs w:val="24"/>
          <w:lang w:val="hy-AM"/>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մասի</w:t>
      </w:r>
      <w:r w:rsidRPr="001C7E89">
        <w:rPr>
          <w:rFonts w:ascii="GHEA Grapalat" w:eastAsia="Times New Roman" w:hAnsi="GHEA Grapalat" w:cs="Sylfaen"/>
          <w:sz w:val="20"/>
          <w:szCs w:val="24"/>
          <w:lang w:val="af-ZA"/>
        </w:rPr>
        <w:t xml:space="preserve"> 8.20 </w:t>
      </w:r>
      <w:r w:rsidRPr="001C7E89">
        <w:rPr>
          <w:rFonts w:ascii="GHEA Grapalat" w:eastAsia="Times New Roman" w:hAnsi="GHEA Grapalat" w:cs="Sylfaen"/>
          <w:sz w:val="20"/>
          <w:szCs w:val="24"/>
          <w:lang w:val="hy-AM"/>
        </w:rPr>
        <w:t>կետի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կիրառման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նպատակով</w:t>
      </w:r>
      <w:r w:rsidRPr="001C7E89">
        <w:rPr>
          <w:rFonts w:ascii="GHEA Grapalat" w:eastAsia="Times New Roman" w:hAnsi="GHEA Grapalat" w:cs="Sylfaen"/>
          <w:sz w:val="20"/>
          <w:szCs w:val="24"/>
          <w:lang w:val="af-ZA"/>
        </w:rPr>
        <w:t xml:space="preserve"> կարող է </w:t>
      </w:r>
      <w:r w:rsidRPr="001C7E89">
        <w:rPr>
          <w:rFonts w:ascii="GHEA Grapalat" w:eastAsia="Times New Roman" w:hAnsi="GHEA Grapalat" w:cs="Sylfaen"/>
          <w:sz w:val="20"/>
          <w:szCs w:val="24"/>
          <w:lang w:val="hy-AM"/>
        </w:rPr>
        <w:t>հրավիրվել 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արտահերթ</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նիստ։</w:t>
      </w:r>
    </w:p>
    <w:p w14:paraId="6D509B37" w14:textId="77777777" w:rsidR="001C7E89" w:rsidRPr="001C7E89" w:rsidRDefault="001C7E89" w:rsidP="001C7E89">
      <w:pPr>
        <w:spacing w:after="0" w:line="240" w:lineRule="auto"/>
        <w:ind w:firstLine="567"/>
        <w:jc w:val="both"/>
        <w:rPr>
          <w:rFonts w:ascii="GHEA Grapalat" w:eastAsia="Times New Roman" w:hAnsi="GHEA Grapalat" w:cs="Tahoma"/>
          <w:sz w:val="20"/>
          <w:szCs w:val="20"/>
          <w:lang w:val="hy-AM" w:eastAsia="ru-RU"/>
        </w:rPr>
      </w:pPr>
      <w:r w:rsidRPr="001C7E89">
        <w:rPr>
          <w:rFonts w:ascii="GHEA Grapalat" w:eastAsia="Times New Roman" w:hAnsi="GHEA Grapalat" w:cs="Times New Roman"/>
          <w:spacing w:val="-6"/>
          <w:sz w:val="20"/>
          <w:szCs w:val="20"/>
          <w:lang w:val="hy-AM" w:eastAsia="ru-RU"/>
        </w:rPr>
        <w:t>8.</w:t>
      </w:r>
      <w:r w:rsidRPr="001C7E89">
        <w:rPr>
          <w:rFonts w:ascii="GHEA Grapalat" w:eastAsia="Times New Roman" w:hAnsi="GHEA Grapalat" w:cs="Times New Roman"/>
          <w:spacing w:val="-6"/>
          <w:sz w:val="20"/>
          <w:szCs w:val="20"/>
          <w:lang w:val="af-ZA" w:eastAsia="ru-RU"/>
        </w:rPr>
        <w:t xml:space="preserve">22 </w:t>
      </w:r>
      <w:r w:rsidRPr="001C7E89">
        <w:rPr>
          <w:rFonts w:ascii="GHEA Grapalat" w:eastAsia="Times New Roman"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C7E89">
        <w:rPr>
          <w:rFonts w:ascii="GHEA Grapalat" w:eastAsia="Times New Roman" w:hAnsi="GHEA Grapalat" w:cs="Sylfaen"/>
          <w:szCs w:val="20"/>
          <w:lang w:val="hy-AM" w:eastAsia="ru-RU"/>
        </w:rPr>
        <w:t xml:space="preserve"> </w:t>
      </w:r>
      <w:r w:rsidRPr="001C7E89">
        <w:rPr>
          <w:rFonts w:ascii="GHEA Grapalat" w:eastAsia="Times New Roman"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85F7F3F"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hy-AM"/>
        </w:rPr>
        <w:t>8.23 Անգործության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ժամկետը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կնքելու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որոշման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հայտարարության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հրապարակման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օրվան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պ</w:t>
      </w:r>
      <w:r w:rsidRPr="001C7E89">
        <w:rPr>
          <w:rFonts w:ascii="GHEA Grapalat" w:eastAsia="Times New Roman" w:hAnsi="GHEA Grapalat" w:cs="Sylfaen"/>
          <w:sz w:val="20"/>
          <w:szCs w:val="24"/>
          <w:lang w:val="hy-AM"/>
        </w:rPr>
        <w:t>ատվիրատուի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պայմանագիրը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կնքելու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իրավասության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առաջացման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միջև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ընկած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ժամանակահատվածն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p>
    <w:p w14:paraId="12A16DE1" w14:textId="77777777" w:rsidR="001C7E89" w:rsidRPr="001C7E89" w:rsidRDefault="001C7E89" w:rsidP="001C7E89">
      <w:pPr>
        <w:spacing w:after="0" w:line="240" w:lineRule="auto"/>
        <w:ind w:firstLine="567"/>
        <w:jc w:val="both"/>
        <w:rPr>
          <w:rFonts w:ascii="GHEA Grapalat" w:eastAsia="Times New Roman" w:hAnsi="GHEA Grapalat" w:cs="Times New Roman"/>
          <w:i/>
          <w:sz w:val="20"/>
          <w:szCs w:val="20"/>
          <w:lang w:val="es-ES"/>
        </w:rPr>
      </w:pPr>
      <w:r w:rsidRPr="001C7E89">
        <w:rPr>
          <w:rFonts w:ascii="GHEA Grapalat" w:eastAsia="Times New Roman" w:hAnsi="GHEA Grapalat" w:cs="Sylfaen"/>
          <w:sz w:val="20"/>
          <w:szCs w:val="20"/>
          <w:lang w:val="es-ES"/>
        </w:rPr>
        <w:t>Անգործության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ժամկետը</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սույն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ընթացակարգի</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դեպքում «</w:t>
      </w:r>
      <w:r w:rsidRPr="001C7E89">
        <w:rPr>
          <w:rFonts w:ascii="GHEA Grapalat" w:eastAsia="Times New Roman" w:hAnsi="GHEA Grapalat" w:cs="Sylfaen"/>
          <w:sz w:val="20"/>
          <w:szCs w:val="20"/>
          <w:lang w:val="hy-AM"/>
        </w:rPr>
        <w:t>5</w:t>
      </w:r>
      <w:r w:rsidRPr="001C7E89">
        <w:rPr>
          <w:rFonts w:ascii="GHEA Grapalat" w:eastAsia="Times New Roman" w:hAnsi="GHEA Grapalat" w:cs="Sylfaen"/>
          <w:sz w:val="20"/>
          <w:szCs w:val="20"/>
          <w:lang w:val="es-ES"/>
        </w:rPr>
        <w:t>» օրացուցային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օր</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է</w:t>
      </w:r>
      <w:r w:rsidRPr="001C7E89">
        <w:rPr>
          <w:rFonts w:ascii="GHEA Grapalat" w:eastAsia="Times New Roman" w:hAnsi="GHEA Grapalat" w:cs="Tahoma"/>
          <w:sz w:val="20"/>
          <w:szCs w:val="20"/>
          <w:lang w:val="es-ES"/>
        </w:rPr>
        <w:t>։</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lang w:val="es-ES"/>
        </w:rPr>
        <w:t>Անգործության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ժամկետը</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կիրառելի</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չէ</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եթե</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միայն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մեկ</w:t>
      </w:r>
      <w:r w:rsidRPr="001C7E89">
        <w:rPr>
          <w:rFonts w:ascii="GHEA Grapalat" w:eastAsia="Times New Roman" w:hAnsi="GHEA Grapalat" w:cs="Arial"/>
          <w:sz w:val="20"/>
          <w:szCs w:val="20"/>
          <w:lang w:val="es-ES"/>
        </w:rPr>
        <w:t xml:space="preserve"> մ</w:t>
      </w:r>
      <w:r w:rsidRPr="001C7E89">
        <w:rPr>
          <w:rFonts w:ascii="GHEA Grapalat" w:eastAsia="Times New Roman" w:hAnsi="GHEA Grapalat" w:cs="Sylfaen"/>
          <w:sz w:val="20"/>
          <w:szCs w:val="20"/>
          <w:lang w:val="es-ES"/>
        </w:rPr>
        <w:t>ասնակից է հայտ ներկայացրել</w:t>
      </w:r>
      <w:r w:rsidRPr="001C7E89">
        <w:rPr>
          <w:rFonts w:ascii="GHEA Grapalat" w:eastAsia="Times New Roman" w:hAnsi="GHEA Grapalat" w:cs="Times New Roman"/>
          <w:i/>
          <w:sz w:val="20"/>
          <w:szCs w:val="20"/>
          <w:lang w:val="es-ES"/>
        </w:rPr>
        <w:t>,</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lang w:val="es-ES"/>
        </w:rPr>
        <w:t>որի</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հետ</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կնքվում</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է</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պայմանագիր</w:t>
      </w:r>
      <w:r w:rsidRPr="001C7E89">
        <w:rPr>
          <w:rFonts w:ascii="GHEA Grapalat" w:eastAsia="Times New Roman" w:hAnsi="GHEA Grapalat" w:cs="Arial"/>
          <w:sz w:val="20"/>
          <w:szCs w:val="20"/>
          <w:lang w:val="es-ES"/>
        </w:rPr>
        <w:t>:</w:t>
      </w:r>
    </w:p>
    <w:p w14:paraId="560109FC"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es-ES"/>
        </w:rPr>
      </w:pPr>
      <w:r w:rsidRPr="001C7E89">
        <w:rPr>
          <w:rFonts w:ascii="GHEA Grapalat" w:eastAsia="Times New Roman" w:hAnsi="GHEA Grapalat" w:cs="Sylfaen"/>
          <w:sz w:val="20"/>
          <w:szCs w:val="24"/>
          <w:lang w:val="ru-RU"/>
        </w:rPr>
        <w:t>Պատվիրատուն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պայմանագիրը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կնքում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կետով</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նախատեսված</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անգործության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ժամկետում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որևէ</w:t>
      </w:r>
      <w:r w:rsidRPr="001C7E89">
        <w:rPr>
          <w:rFonts w:ascii="GHEA Grapalat" w:eastAsia="Times New Roman" w:hAnsi="GHEA Grapalat" w:cs="Sylfaen"/>
          <w:sz w:val="20"/>
          <w:szCs w:val="24"/>
          <w:lang w:val="es-ES"/>
        </w:rPr>
        <w:t xml:space="preserve"> մ</w:t>
      </w:r>
      <w:r w:rsidRPr="001C7E89">
        <w:rPr>
          <w:rFonts w:ascii="GHEA Grapalat" w:eastAsia="Times New Roman" w:hAnsi="GHEA Grapalat" w:cs="Sylfaen"/>
          <w:sz w:val="20"/>
          <w:szCs w:val="24"/>
          <w:lang w:val="ru-RU"/>
        </w:rPr>
        <w:t>ասնակից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0"/>
          <w:lang w:val="af-ZA"/>
        </w:rPr>
        <w:t>գնումների հետ կապված բողոքներ քննող անձին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չի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բողոքարկում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պայմանագիր</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կնքելու</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մասին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որոշումը։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Մինչև</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անգործության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ժամկետը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լրանալը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առանց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պայմանագիր</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կնքելու</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մասին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հայտարարության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հրապարակման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կնք</w:t>
      </w:r>
      <w:r w:rsidRPr="001C7E89">
        <w:rPr>
          <w:rFonts w:ascii="GHEA Grapalat" w:eastAsia="Times New Roman" w:hAnsi="GHEA Grapalat" w:cs="Sylfaen"/>
          <w:sz w:val="20"/>
          <w:szCs w:val="24"/>
        </w:rPr>
        <w:t>վ</w:t>
      </w:r>
      <w:r w:rsidRPr="001C7E89">
        <w:rPr>
          <w:rFonts w:ascii="GHEA Grapalat" w:eastAsia="Times New Roman" w:hAnsi="GHEA Grapalat" w:cs="Sylfaen"/>
          <w:sz w:val="20"/>
          <w:szCs w:val="24"/>
          <w:lang w:val="ru-RU"/>
        </w:rPr>
        <w:t>ած</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պայմանագիրն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առ</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ոչինչ</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lang w:val="ru-RU"/>
        </w:rPr>
        <w:t>է։</w:t>
      </w:r>
    </w:p>
    <w:p w14:paraId="00E8D9B3"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es-ES"/>
        </w:rPr>
      </w:pPr>
    </w:p>
    <w:p w14:paraId="7FF450A3" w14:textId="77777777" w:rsidR="001C7E89" w:rsidRPr="001C7E89" w:rsidRDefault="001C7E89" w:rsidP="001C7E89">
      <w:pPr>
        <w:spacing w:after="0" w:line="240" w:lineRule="auto"/>
        <w:jc w:val="center"/>
        <w:rPr>
          <w:rFonts w:ascii="GHEA Grapalat" w:eastAsia="Times New Roman" w:hAnsi="GHEA Grapalat" w:cs="Arial"/>
          <w:b/>
          <w:iCs/>
          <w:sz w:val="20"/>
          <w:szCs w:val="24"/>
          <w:lang w:val="af-ZA"/>
        </w:rPr>
      </w:pPr>
      <w:r w:rsidRPr="001C7E89">
        <w:rPr>
          <w:rFonts w:ascii="GHEA Grapalat" w:eastAsia="Times New Roman" w:hAnsi="GHEA Grapalat" w:cs="Times New Roman"/>
          <w:b/>
          <w:iCs/>
          <w:sz w:val="20"/>
          <w:szCs w:val="24"/>
          <w:lang w:val="es-ES"/>
        </w:rPr>
        <w:t>9</w:t>
      </w:r>
      <w:r w:rsidRPr="001C7E89">
        <w:rPr>
          <w:rFonts w:ascii="GHEA Grapalat" w:eastAsia="Times New Roman" w:hAnsi="GHEA Grapalat" w:cs="Times New Roman"/>
          <w:b/>
          <w:iCs/>
          <w:sz w:val="20"/>
          <w:szCs w:val="24"/>
          <w:lang w:val="af-ZA"/>
        </w:rPr>
        <w:t xml:space="preserve">. </w:t>
      </w:r>
      <w:r w:rsidRPr="001C7E89">
        <w:rPr>
          <w:rFonts w:ascii="GHEA Grapalat" w:eastAsia="Times New Roman" w:hAnsi="GHEA Grapalat" w:cs="Sylfaen"/>
          <w:b/>
          <w:iCs/>
          <w:sz w:val="20"/>
          <w:szCs w:val="24"/>
          <w:lang w:val="af-ZA"/>
        </w:rPr>
        <w:t>ՊԱՅՄԱՆԱԳՐԻ</w:t>
      </w:r>
      <w:r w:rsidRPr="001C7E89">
        <w:rPr>
          <w:rFonts w:ascii="GHEA Grapalat" w:eastAsia="Times New Roman" w:hAnsi="GHEA Grapalat" w:cs="Arial"/>
          <w:b/>
          <w:iCs/>
          <w:sz w:val="20"/>
          <w:szCs w:val="24"/>
          <w:lang w:val="af-ZA"/>
        </w:rPr>
        <w:t xml:space="preserve"> </w:t>
      </w:r>
      <w:r w:rsidRPr="001C7E89">
        <w:rPr>
          <w:rFonts w:ascii="GHEA Grapalat" w:eastAsia="Times New Roman" w:hAnsi="GHEA Grapalat" w:cs="Sylfaen"/>
          <w:b/>
          <w:iCs/>
          <w:sz w:val="20"/>
          <w:szCs w:val="24"/>
          <w:lang w:val="af-ZA"/>
        </w:rPr>
        <w:t>ԿՆՔՈՒՄԸ</w:t>
      </w:r>
      <w:r w:rsidRPr="001C7E89">
        <w:rPr>
          <w:rFonts w:ascii="GHEA Grapalat" w:eastAsia="Times New Roman" w:hAnsi="GHEA Grapalat" w:cs="Arial"/>
          <w:b/>
          <w:iCs/>
          <w:sz w:val="20"/>
          <w:szCs w:val="24"/>
          <w:lang w:val="af-ZA"/>
        </w:rPr>
        <w:t xml:space="preserve"> </w:t>
      </w:r>
    </w:p>
    <w:p w14:paraId="5AC6684A" w14:textId="77777777" w:rsidR="001C7E89" w:rsidRPr="001C7E89" w:rsidRDefault="001C7E89" w:rsidP="001C7E89">
      <w:pPr>
        <w:spacing w:after="0" w:line="240" w:lineRule="auto"/>
        <w:jc w:val="center"/>
        <w:rPr>
          <w:rFonts w:ascii="GHEA Grapalat" w:eastAsia="Times New Roman" w:hAnsi="GHEA Grapalat" w:cs="Times New Roman"/>
          <w:b/>
          <w:iCs/>
          <w:sz w:val="20"/>
          <w:szCs w:val="24"/>
          <w:lang w:val="af-ZA"/>
        </w:rPr>
      </w:pPr>
    </w:p>
    <w:p w14:paraId="089BB3A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Times New Roman"/>
          <w:iCs/>
          <w:sz w:val="20"/>
          <w:szCs w:val="24"/>
          <w:lang w:val="es-ES"/>
        </w:rPr>
        <w:t>9</w:t>
      </w:r>
      <w:r w:rsidRPr="001C7E89">
        <w:rPr>
          <w:rFonts w:ascii="GHEA Grapalat" w:eastAsia="Times New Roman" w:hAnsi="GHEA Grapalat" w:cs="Times New Roman"/>
          <w:iCs/>
          <w:sz w:val="20"/>
          <w:szCs w:val="24"/>
          <w:lang w:val="af-ZA"/>
        </w:rPr>
        <w:t xml:space="preserve">.1 </w:t>
      </w:r>
      <w:r w:rsidRPr="001C7E89">
        <w:rPr>
          <w:rFonts w:ascii="GHEA Grapalat" w:eastAsia="Times New Roman" w:hAnsi="GHEA Grapalat" w:cs="Sylfaen"/>
          <w:sz w:val="20"/>
          <w:szCs w:val="24"/>
          <w:lang w:val="ru-RU"/>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որոշման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հիման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վրա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w:t>
      </w:r>
      <w:r w:rsidRPr="001C7E89">
        <w:rPr>
          <w:rFonts w:ascii="GHEA Grapalat" w:eastAsia="Times New Roman" w:hAnsi="GHEA Grapalat" w:cs="Sylfaen"/>
          <w:sz w:val="20"/>
          <w:szCs w:val="24"/>
          <w:lang w:val="ru-RU"/>
        </w:rPr>
        <w:t>ատվիրատուի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Պայմանագիրը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գրավոր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փաստաթուղթ</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կազմելու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միջոցով։</w:t>
      </w:r>
    </w:p>
    <w:p w14:paraId="5846EBAC"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9.2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1-</w:t>
      </w:r>
      <w:r w:rsidRPr="001C7E89">
        <w:rPr>
          <w:rFonts w:ascii="GHEA Grapalat" w:eastAsia="Times New Roman" w:hAnsi="GHEA Grapalat" w:cs="Sylfaen"/>
          <w:sz w:val="20"/>
          <w:szCs w:val="24"/>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մասի</w:t>
      </w:r>
      <w:r w:rsidRPr="001C7E89">
        <w:rPr>
          <w:rFonts w:ascii="GHEA Grapalat" w:eastAsia="Times New Roman" w:hAnsi="GHEA Grapalat" w:cs="Sylfaen"/>
          <w:sz w:val="20"/>
          <w:szCs w:val="24"/>
          <w:lang w:val="af-ZA"/>
        </w:rPr>
        <w:t xml:space="preserve"> 8</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af-ZA"/>
        </w:rPr>
        <w:t xml:space="preserve">23 </w:t>
      </w:r>
      <w:r w:rsidRPr="001C7E89">
        <w:rPr>
          <w:rFonts w:ascii="GHEA Grapalat" w:eastAsia="Times New Roman" w:hAnsi="GHEA Grapalat" w:cs="Sylfaen"/>
          <w:sz w:val="20"/>
          <w:szCs w:val="24"/>
          <w:lang w:val="ru-RU"/>
        </w:rPr>
        <w:t>կետով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անգործության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ժամկետը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լրանալուն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չորս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w:t>
      </w:r>
      <w:r w:rsidRPr="001C7E89">
        <w:rPr>
          <w:rFonts w:ascii="GHEA Grapalat" w:eastAsia="Times New Roman" w:hAnsi="GHEA Grapalat" w:cs="Sylfaen"/>
          <w:sz w:val="20"/>
          <w:szCs w:val="24"/>
          <w:lang w:val="ru-RU"/>
        </w:rPr>
        <w:t>ատվիրատուն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ծանուցում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ասնակցին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ներկայացնելով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նախագիծը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պայմանագիրը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կնքվել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ոչ</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շուտ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քան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1-</w:t>
      </w:r>
      <w:r w:rsidRPr="001C7E89">
        <w:rPr>
          <w:rFonts w:ascii="GHEA Grapalat" w:eastAsia="Times New Roman" w:hAnsi="GHEA Grapalat" w:cs="Sylfaen"/>
          <w:sz w:val="20"/>
          <w:szCs w:val="24"/>
        </w:rPr>
        <w:t>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մասի</w:t>
      </w:r>
      <w:r w:rsidRPr="001C7E89">
        <w:rPr>
          <w:rFonts w:ascii="GHEA Grapalat" w:eastAsia="Times New Roman" w:hAnsi="GHEA Grapalat" w:cs="Sylfaen"/>
          <w:sz w:val="20"/>
          <w:szCs w:val="24"/>
          <w:lang w:val="af-ZA"/>
        </w:rPr>
        <w:t xml:space="preserve"> 8</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af-ZA"/>
        </w:rPr>
        <w:t xml:space="preserve">23 </w:t>
      </w:r>
      <w:r w:rsidRPr="001C7E89">
        <w:rPr>
          <w:rFonts w:ascii="GHEA Grapalat" w:eastAsia="Times New Roman" w:hAnsi="GHEA Grapalat" w:cs="Sylfaen"/>
          <w:sz w:val="20"/>
          <w:szCs w:val="24"/>
          <w:lang w:val="ru-RU"/>
        </w:rPr>
        <w:t>կետով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սահմանված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անգործության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ժամկետը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լրանալու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երկրորդ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օրը</w:t>
      </w:r>
      <w:r w:rsidRPr="001C7E89">
        <w:rPr>
          <w:rFonts w:ascii="GHEA Grapalat" w:eastAsia="Times New Roman" w:hAnsi="GHEA Grapalat" w:cs="Sylfaen"/>
          <w:sz w:val="20"/>
          <w:szCs w:val="24"/>
          <w:lang w:val="af-ZA"/>
        </w:rPr>
        <w:t>:</w:t>
      </w:r>
    </w:p>
    <w:p w14:paraId="33CC0A90"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9</w:t>
      </w:r>
      <w:r w:rsidRPr="001C7E89">
        <w:rPr>
          <w:rFonts w:ascii="GHEA Grapalat" w:eastAsia="Times New Roman" w:hAnsi="GHEA Grapalat" w:cs="Sylfaen"/>
          <w:sz w:val="20"/>
          <w:szCs w:val="24"/>
          <w:lang w:val="hy-AM"/>
        </w:rPr>
        <w:t>.3</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w:t>
      </w:r>
      <w:r w:rsidRPr="001C7E89">
        <w:rPr>
          <w:rFonts w:ascii="GHEA Grapalat" w:eastAsia="Times New Roman" w:hAnsi="GHEA Grapalat" w:cs="Sylfaen"/>
          <w:sz w:val="20"/>
          <w:szCs w:val="24"/>
          <w:lang w:val="ru-RU"/>
        </w:rPr>
        <w:t>ասնակցին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կնքվելիք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նախագիծը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քարտուղարը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տրամադրում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էլեկտրոնային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եղանակով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ներառվում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ապրանքի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Times New Roman"/>
          <w:sz w:val="20"/>
          <w:szCs w:val="20"/>
          <w:lang w:val="hy-AM" w:eastAsia="x-none"/>
        </w:rPr>
        <w:t>ամբողջական նկարագիրը</w:t>
      </w:r>
      <w:r w:rsidRPr="001C7E89">
        <w:rPr>
          <w:rFonts w:ascii="GHEA Grapalat" w:eastAsia="Times New Roman" w:hAnsi="GHEA Grapalat" w:cs="Sylfaen"/>
          <w:sz w:val="20"/>
          <w:szCs w:val="24"/>
          <w:lang w:val="af-ZA"/>
        </w:rPr>
        <w:t xml:space="preserve">: </w:t>
      </w:r>
    </w:p>
    <w:p w14:paraId="35BE116D"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9</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af-ZA"/>
        </w:rPr>
        <w:t xml:space="preserve">4 </w:t>
      </w:r>
      <w:r w:rsidRPr="001C7E89">
        <w:rPr>
          <w:rFonts w:ascii="GHEA Grapalat" w:eastAsia="Times New Roman" w:hAnsi="GHEA Grapalat" w:cs="Sylfaen"/>
          <w:sz w:val="20"/>
          <w:szCs w:val="24"/>
          <w:lang w:val="hy-AM"/>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կնքելու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մասին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ծանուցումը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նախագիծ</w:t>
      </w:r>
      <w:r w:rsidRPr="001C7E89">
        <w:rPr>
          <w:rFonts w:ascii="GHEA Grapalat" w:eastAsia="Times New Roman" w:hAnsi="GHEA Grapalat" w:cs="Sylfaen"/>
          <w:sz w:val="20"/>
          <w:szCs w:val="24"/>
        </w:rPr>
        <w:t>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ստանալուց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հետո</w:t>
      </w:r>
      <w:r w:rsidRPr="001C7E89">
        <w:rPr>
          <w:rFonts w:ascii="GHEA Grapalat" w:eastAsia="Times New Roman" w:hAnsi="GHEA Grapalat" w:cs="Sylfaen"/>
          <w:sz w:val="20"/>
          <w:szCs w:val="24"/>
          <w:lang w:val="af-ZA"/>
        </w:rPr>
        <w:t xml:space="preserve">` 10 </w:t>
      </w:r>
      <w:r w:rsidRPr="001C7E89">
        <w:rPr>
          <w:rFonts w:ascii="GHEA Grapalat" w:eastAsia="Times New Roman" w:hAnsi="GHEA Grapalat" w:cs="Sylfaen"/>
          <w:sz w:val="20"/>
          <w:szCs w:val="24"/>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ընթացքում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չի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ստորագրում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պայմանագիրը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պ</w:t>
      </w:r>
      <w:r w:rsidRPr="001C7E89">
        <w:rPr>
          <w:rFonts w:ascii="GHEA Grapalat" w:eastAsia="Times New Roman" w:hAnsi="GHEA Grapalat" w:cs="Sylfaen"/>
          <w:sz w:val="20"/>
          <w:szCs w:val="24"/>
          <w:lang w:val="ru-RU"/>
        </w:rPr>
        <w:t>ատվիրատուին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ներկայացնում</w:t>
      </w:r>
      <w:r w:rsidRPr="001C7E89">
        <w:rPr>
          <w:rFonts w:ascii="GHEA Grapalat" w:eastAsia="Times New Roman" w:hAnsi="GHEA Grapalat" w:cs="Sylfaen"/>
          <w:sz w:val="20"/>
          <w:szCs w:val="24"/>
          <w:lang w:val="af-ZA"/>
        </w:rPr>
        <w:t xml:space="preserve"> որակավորման և </w:t>
      </w:r>
      <w:r w:rsidRPr="001C7E89">
        <w:rPr>
          <w:rFonts w:ascii="GHEA Grapalat" w:eastAsia="Times New Roman" w:hAnsi="GHEA Grapalat" w:cs="Sylfaen"/>
          <w:sz w:val="20"/>
          <w:szCs w:val="24"/>
          <w:lang w:val="ru-RU"/>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ապահովումը</w:t>
      </w:r>
      <w:r w:rsidRPr="001C7E89">
        <w:rPr>
          <w:rFonts w:ascii="GHEA Grapalat" w:eastAsia="Times New Roman" w:hAnsi="GHEA Grapalat" w:cs="Sylfaen"/>
          <w:sz w:val="20"/>
          <w:szCs w:val="24"/>
          <w:lang w:val="af-ZA"/>
        </w:rPr>
        <w:t>,</w:t>
      </w:r>
      <w:r w:rsidRPr="001C7E89">
        <w:rPr>
          <w:rFonts w:ascii="GHEA Grapalat" w:eastAsia="Times New Roman" w:hAnsi="GHEA Grapalat" w:cs="Sylfaen"/>
          <w:i/>
          <w:sz w:val="20"/>
          <w:szCs w:val="24"/>
          <w:lang w:val="af-ZA"/>
        </w:rPr>
        <w:t xml:space="preserve"> </w:t>
      </w:r>
      <w:r w:rsidRPr="001C7E89">
        <w:rPr>
          <w:rFonts w:ascii="GHEA Grapalat" w:eastAsia="Times New Roman" w:hAnsi="GHEA Grapalat" w:cs="Sylfaen"/>
          <w:sz w:val="20"/>
          <w:szCs w:val="24"/>
          <w:lang w:val="hy-AM"/>
        </w:rPr>
        <w:t>ապա նա զրկվում է պայմանագիրը ստորագրելու իրավունքից։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Պայմանագրով կանխավճար նախատեսվելու դեպքում սույն կետով նախատեսված ժամկետը սահմանվում է 15 աշխատանքային օր:</w:t>
      </w:r>
    </w:p>
    <w:p w14:paraId="57AF57A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hy-AM"/>
        </w:rPr>
        <w:t>Ընդ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 xml:space="preserve">ընտրված մասնակցի կողմից հաստատված պայմանագրի նախագիծը </w:t>
      </w:r>
      <w:r w:rsidRPr="001C7E89">
        <w:rPr>
          <w:rFonts w:ascii="GHEA Grapalat" w:eastAsia="Times New Roman" w:hAnsi="GHEA Grapalat" w:cs="Sylfaen"/>
          <w:sz w:val="20"/>
          <w:szCs w:val="24"/>
        </w:rPr>
        <w:t>պ</w:t>
      </w:r>
      <w:r w:rsidRPr="001C7E89">
        <w:rPr>
          <w:rFonts w:ascii="GHEA Grapalat" w:eastAsia="Times New Roman" w:hAnsi="GHEA Grapalat" w:cs="Sylfaen"/>
          <w:sz w:val="20"/>
          <w:szCs w:val="24"/>
          <w:lang w:val="hy-AM"/>
        </w:rPr>
        <w:t xml:space="preserve">ատվիրատուին ներկայացվում է գրավոր և դրա ներկայացման գրությունը հաշվառվում է </w:t>
      </w:r>
      <w:r w:rsidRPr="001C7E89">
        <w:rPr>
          <w:rFonts w:ascii="GHEA Grapalat" w:eastAsia="Times New Roman" w:hAnsi="GHEA Grapalat" w:cs="Sylfaen"/>
          <w:sz w:val="20"/>
          <w:szCs w:val="24"/>
        </w:rPr>
        <w:t>պ</w:t>
      </w:r>
      <w:r w:rsidRPr="001C7E89">
        <w:rPr>
          <w:rFonts w:ascii="GHEA Grapalat" w:eastAsia="Times New Roman" w:hAnsi="GHEA Grapalat" w:cs="Sylfaen"/>
          <w:sz w:val="20"/>
          <w:szCs w:val="24"/>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հաստատմանը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ուղեկցող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գրությամբ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տրամադրվում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մասնակցին</w:t>
      </w:r>
      <w:r w:rsidRPr="001C7E89">
        <w:rPr>
          <w:rFonts w:ascii="GHEA Grapalat" w:eastAsia="Times New Roman" w:hAnsi="GHEA Grapalat" w:cs="Sylfaen"/>
          <w:sz w:val="20"/>
          <w:szCs w:val="24"/>
          <w:lang w:val="hy-AM"/>
        </w:rPr>
        <w:t>:</w:t>
      </w:r>
    </w:p>
    <w:p w14:paraId="7CC20EA2"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9.5 </w:t>
      </w:r>
      <w:r w:rsidRPr="001C7E89">
        <w:rPr>
          <w:rFonts w:ascii="GHEA Grapalat" w:eastAsia="Times New Roman" w:hAnsi="GHEA Grapalat" w:cs="Sylfaen"/>
          <w:sz w:val="20"/>
          <w:szCs w:val="24"/>
          <w:lang w:val="ru-RU"/>
        </w:rPr>
        <w:t>Մինչև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1-ին մասի 9</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af-ZA"/>
        </w:rPr>
        <w:t xml:space="preserve">4 </w:t>
      </w:r>
      <w:r w:rsidRPr="001C7E89">
        <w:rPr>
          <w:rFonts w:ascii="GHEA Grapalat" w:eastAsia="Times New Roman" w:hAnsi="GHEA Grapalat" w:cs="Sylfaen"/>
          <w:sz w:val="20"/>
          <w:szCs w:val="24"/>
          <w:lang w:val="ru-RU"/>
        </w:rPr>
        <w:t>կետով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նախատեսված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ժամկետի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ավարտը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կողմերի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համաձայնությամբ</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նախագծում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կատարվել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փոփոխություններ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սակայն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դրանք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հանգեցնել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առարկայի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բնութագրերի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փոփոխմանը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ներառյալ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ավելացմանը։</w:t>
      </w:r>
      <w:r w:rsidRPr="001C7E89">
        <w:rPr>
          <w:rFonts w:ascii="GHEA Mariam" w:eastAsia="Times New Roman" w:hAnsi="GHEA Mariam" w:cs="Times New Roman"/>
          <w:i/>
          <w:spacing w:val="-8"/>
          <w:sz w:val="20"/>
          <w:szCs w:val="20"/>
          <w:lang w:val="af-ZA"/>
        </w:rPr>
        <w:t xml:space="preserve"> </w:t>
      </w:r>
    </w:p>
    <w:p w14:paraId="3BB857CF" w14:textId="77777777" w:rsidR="001C7E89" w:rsidRPr="001C7E89" w:rsidRDefault="001C7E89" w:rsidP="001C7E89">
      <w:pPr>
        <w:spacing w:after="0" w:line="240" w:lineRule="auto"/>
        <w:jc w:val="center"/>
        <w:rPr>
          <w:rFonts w:ascii="GHEA Grapalat" w:eastAsia="Times New Roman" w:hAnsi="GHEA Grapalat" w:cs="Times New Roman"/>
          <w:b/>
          <w:iCs/>
          <w:sz w:val="20"/>
          <w:szCs w:val="24"/>
          <w:lang w:val="af-ZA"/>
        </w:rPr>
      </w:pPr>
    </w:p>
    <w:p w14:paraId="2A0D7CE3" w14:textId="77777777" w:rsidR="001C7E89" w:rsidRPr="001C7E89" w:rsidRDefault="001C7E89" w:rsidP="001C7E89">
      <w:pPr>
        <w:spacing w:after="0" w:line="240" w:lineRule="auto"/>
        <w:jc w:val="center"/>
        <w:rPr>
          <w:rFonts w:ascii="GHEA Grapalat" w:eastAsia="Times New Roman" w:hAnsi="GHEA Grapalat" w:cs="Arial"/>
          <w:b/>
          <w:iCs/>
          <w:sz w:val="20"/>
          <w:szCs w:val="24"/>
          <w:lang w:val="af-ZA"/>
        </w:rPr>
      </w:pPr>
      <w:r w:rsidRPr="001C7E89">
        <w:rPr>
          <w:rFonts w:ascii="GHEA Grapalat" w:eastAsia="Times New Roman" w:hAnsi="GHEA Grapalat" w:cs="Times New Roman"/>
          <w:b/>
          <w:iCs/>
          <w:sz w:val="20"/>
          <w:szCs w:val="24"/>
          <w:lang w:val="af-ZA"/>
        </w:rPr>
        <w:t xml:space="preserve">10. </w:t>
      </w:r>
      <w:r w:rsidRPr="001C7E89">
        <w:rPr>
          <w:rFonts w:ascii="GHEA Grapalat" w:eastAsia="Times New Roman" w:hAnsi="GHEA Grapalat" w:cs="Sylfaen"/>
          <w:b/>
          <w:iCs/>
          <w:sz w:val="20"/>
          <w:szCs w:val="24"/>
          <w:lang w:val="hy-AM"/>
        </w:rPr>
        <w:t>ՈՐԱԿԱՎՈՐՄԱՆ</w:t>
      </w:r>
      <w:r w:rsidRPr="001C7E89">
        <w:rPr>
          <w:rFonts w:ascii="GHEA Grapalat" w:eastAsia="Times New Roman" w:hAnsi="GHEA Grapalat" w:cs="Arial"/>
          <w:b/>
          <w:iCs/>
          <w:sz w:val="20"/>
          <w:szCs w:val="24"/>
          <w:lang w:val="af-ZA"/>
        </w:rPr>
        <w:t xml:space="preserve"> </w:t>
      </w:r>
      <w:r w:rsidRPr="001C7E89">
        <w:rPr>
          <w:rFonts w:ascii="GHEA Grapalat" w:eastAsia="Times New Roman" w:hAnsi="GHEA Grapalat" w:cs="Sylfaen"/>
          <w:b/>
          <w:iCs/>
          <w:sz w:val="20"/>
          <w:szCs w:val="24"/>
          <w:lang w:val="hy-AM"/>
        </w:rPr>
        <w:t>ԵՎ</w:t>
      </w:r>
      <w:r w:rsidRPr="001C7E89">
        <w:rPr>
          <w:rFonts w:ascii="GHEA Grapalat" w:eastAsia="Times New Roman" w:hAnsi="GHEA Grapalat" w:cs="Sylfaen"/>
          <w:b/>
          <w:iCs/>
          <w:sz w:val="20"/>
          <w:szCs w:val="24"/>
          <w:lang w:val="af-ZA"/>
        </w:rPr>
        <w:t xml:space="preserve"> ՊԱՅՄԱՆԱԳՐԻ</w:t>
      </w:r>
      <w:r w:rsidRPr="001C7E89">
        <w:rPr>
          <w:rFonts w:ascii="GHEA Grapalat" w:eastAsia="Times New Roman" w:hAnsi="GHEA Grapalat" w:cs="Sylfaen"/>
          <w:b/>
          <w:iCs/>
          <w:sz w:val="20"/>
          <w:szCs w:val="24"/>
          <w:lang w:val="hy-AM"/>
        </w:rPr>
        <w:t xml:space="preserve"> </w:t>
      </w:r>
      <w:r w:rsidRPr="001C7E89">
        <w:rPr>
          <w:rFonts w:ascii="GHEA Grapalat" w:eastAsia="Times New Roman" w:hAnsi="GHEA Grapalat" w:cs="Sylfaen"/>
          <w:b/>
          <w:iCs/>
          <w:sz w:val="20"/>
          <w:szCs w:val="24"/>
          <w:lang w:val="af-ZA"/>
        </w:rPr>
        <w:t>ԱՊԱՀՈՎՈՒՄ</w:t>
      </w:r>
      <w:r w:rsidRPr="001C7E89">
        <w:rPr>
          <w:rFonts w:ascii="GHEA Grapalat" w:eastAsia="Times New Roman" w:hAnsi="GHEA Grapalat" w:cs="Sylfaen"/>
          <w:b/>
          <w:iCs/>
          <w:sz w:val="20"/>
          <w:szCs w:val="24"/>
          <w:lang w:val="hy-AM"/>
        </w:rPr>
        <w:t>ՆԵՐ</w:t>
      </w:r>
      <w:r w:rsidRPr="001C7E89">
        <w:rPr>
          <w:rFonts w:ascii="GHEA Grapalat" w:eastAsia="Times New Roman" w:hAnsi="GHEA Grapalat" w:cs="Sylfaen"/>
          <w:b/>
          <w:iCs/>
          <w:sz w:val="20"/>
          <w:szCs w:val="24"/>
          <w:lang w:val="af-ZA"/>
        </w:rPr>
        <w:t>Ը</w:t>
      </w:r>
      <w:r w:rsidRPr="001C7E89">
        <w:rPr>
          <w:rFonts w:ascii="GHEA Grapalat" w:eastAsia="Times New Roman" w:hAnsi="GHEA Grapalat" w:cs="Arial"/>
          <w:b/>
          <w:iCs/>
          <w:sz w:val="20"/>
          <w:szCs w:val="24"/>
          <w:lang w:val="af-ZA"/>
        </w:rPr>
        <w:t xml:space="preserve"> </w:t>
      </w:r>
    </w:p>
    <w:p w14:paraId="627CDE63" w14:textId="77777777" w:rsidR="001C7E89" w:rsidRPr="001C7E89" w:rsidRDefault="001C7E89" w:rsidP="001C7E89">
      <w:pPr>
        <w:spacing w:after="0" w:line="240" w:lineRule="auto"/>
        <w:jc w:val="center"/>
        <w:rPr>
          <w:rFonts w:ascii="GHEA Grapalat" w:eastAsia="Times New Roman" w:hAnsi="GHEA Grapalat" w:cs="Times New Roman"/>
          <w:b/>
          <w:iCs/>
          <w:sz w:val="20"/>
          <w:szCs w:val="24"/>
          <w:lang w:val="af-ZA"/>
        </w:rPr>
      </w:pPr>
    </w:p>
    <w:p w14:paraId="6B6C789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Times New Roman"/>
          <w:iCs/>
          <w:sz w:val="20"/>
          <w:szCs w:val="24"/>
          <w:lang w:val="af-ZA"/>
        </w:rPr>
        <w:t>10.</w:t>
      </w:r>
      <w:r w:rsidRPr="001C7E89">
        <w:rPr>
          <w:rFonts w:ascii="GHEA Grapalat" w:eastAsia="Times New Roman" w:hAnsi="GHEA Grapalat" w:cs="Sylfaen"/>
          <w:sz w:val="20"/>
          <w:szCs w:val="24"/>
          <w:lang w:val="af-ZA"/>
        </w:rPr>
        <w:t xml:space="preserve">1 </w:t>
      </w:r>
      <w:r w:rsidRPr="001C7E89">
        <w:rPr>
          <w:rFonts w:ascii="GHEA Grapalat" w:eastAsia="Times New Roman" w:hAnsi="GHEA Grapalat" w:cs="Sylfaen"/>
          <w:sz w:val="20"/>
          <w:szCs w:val="24"/>
          <w:lang w:val="hy-AM"/>
        </w:rPr>
        <w:t>Որակավորման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պ</w:t>
      </w:r>
      <w:r w:rsidRPr="001C7E89">
        <w:rPr>
          <w:rFonts w:ascii="GHEA Grapalat" w:eastAsia="Times New Roman" w:hAnsi="GHEA Grapalat" w:cs="Sylfaen"/>
          <w:sz w:val="20"/>
          <w:szCs w:val="24"/>
          <w:lang w:val="ru-RU"/>
        </w:rPr>
        <w:t>այմանագրի</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ru-RU"/>
        </w:rPr>
        <w:t>ապահովում</w:t>
      </w:r>
      <w:r w:rsidRPr="001C7E89">
        <w:rPr>
          <w:rFonts w:ascii="GHEA Grapalat" w:eastAsia="Times New Roman" w:hAnsi="GHEA Grapalat" w:cs="Sylfaen"/>
          <w:sz w:val="20"/>
          <w:szCs w:val="24"/>
          <w:lang w:val="hy-AM"/>
        </w:rPr>
        <w:t>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ներկայացնելու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հիման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վրա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ստանալու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օրվանից</w:t>
      </w:r>
      <w:r w:rsidRPr="001C7E89">
        <w:rPr>
          <w:rFonts w:ascii="GHEA Grapalat" w:eastAsia="Times New Roman" w:hAnsi="GHEA Grapalat" w:cs="Sylfaen"/>
          <w:sz w:val="20"/>
          <w:szCs w:val="24"/>
          <w:lang w:val="af-ZA"/>
        </w:rPr>
        <w:t xml:space="preserve"> 10</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af-ZA"/>
        </w:rPr>
        <w:t xml:space="preserve">աշխատանքային </w:t>
      </w:r>
      <w:r w:rsidRPr="001C7E89">
        <w:rPr>
          <w:rFonts w:ascii="GHEA Grapalat" w:eastAsia="Times New Roman" w:hAnsi="GHEA Grapalat" w:cs="Sylfaen"/>
          <w:sz w:val="20"/>
          <w:szCs w:val="24"/>
          <w:lang w:val="ru-RU"/>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ընթացքում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պարտավոր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ներկայացնել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որակավորման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պայմանագրի</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ru-RU"/>
        </w:rPr>
        <w:t>ապահովում</w:t>
      </w:r>
      <w:r w:rsidRPr="001C7E89">
        <w:rPr>
          <w:rFonts w:ascii="GHEA Grapalat" w:eastAsia="Times New Roman" w:hAnsi="GHEA Grapalat" w:cs="Sylfaen"/>
          <w:sz w:val="20"/>
          <w:szCs w:val="24"/>
          <w:lang w:val="hy-AM"/>
        </w:rPr>
        <w:t>ներ</w:t>
      </w:r>
      <w:r w:rsidRPr="001C7E89">
        <w:rPr>
          <w:rFonts w:ascii="GHEA Grapalat" w:eastAsia="Times New Roman" w:hAnsi="GHEA Grapalat" w:cs="Sylfaen"/>
          <w:sz w:val="20"/>
          <w:szCs w:val="24"/>
          <w:lang w:val="ru-RU"/>
        </w:rPr>
        <w:t>։</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հետ</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վերջինս</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որակավորման 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պայմանագրի</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ru-RU"/>
        </w:rPr>
        <w:t>ապահովում</w:t>
      </w:r>
      <w:r w:rsidRPr="001C7E89">
        <w:rPr>
          <w:rFonts w:ascii="GHEA Grapalat" w:eastAsia="Times New Roman" w:hAnsi="GHEA Grapalat" w:cs="Sylfaen"/>
          <w:sz w:val="20"/>
          <w:szCs w:val="24"/>
          <w:lang w:val="hy-AM"/>
        </w:rPr>
        <w:t>ներ</w:t>
      </w:r>
      <w:r w:rsidRPr="001C7E89">
        <w:rPr>
          <w:rFonts w:ascii="GHEA Grapalat" w:eastAsia="Times New Roman" w:hAnsi="GHEA Grapalat" w:cs="Sylfaen"/>
          <w:sz w:val="20"/>
          <w:szCs w:val="24"/>
        </w:rPr>
        <w:t>ը</w:t>
      </w:r>
      <w:r w:rsidRPr="001C7E89">
        <w:rPr>
          <w:rFonts w:ascii="GHEA Grapalat" w:eastAsia="Times New Roman" w:hAnsi="GHEA Grapalat" w:cs="Sylfaen"/>
          <w:sz w:val="20"/>
          <w:szCs w:val="24"/>
          <w:lang w:val="ru-RU"/>
        </w:rPr>
        <w:t>։</w:t>
      </w:r>
    </w:p>
    <w:p w14:paraId="3B5A5580" w14:textId="77777777" w:rsidR="001C7E89" w:rsidRPr="001C7E89" w:rsidRDefault="001C7E89" w:rsidP="001C7E89">
      <w:pPr>
        <w:spacing w:after="0" w:line="240" w:lineRule="auto"/>
        <w:ind w:firstLine="567"/>
        <w:jc w:val="both"/>
        <w:rPr>
          <w:rFonts w:ascii="GHEA Grapalat" w:eastAsia="Times New Roman" w:hAnsi="GHEA Grapalat" w:cs="Arial"/>
          <w:sz w:val="20"/>
          <w:szCs w:val="24"/>
          <w:lang w:val="hy-AM"/>
        </w:rPr>
      </w:pPr>
      <w:r w:rsidRPr="001C7E89">
        <w:rPr>
          <w:rFonts w:ascii="GHEA Grapalat" w:eastAsia="Times New Roman" w:hAnsi="GHEA Grapalat" w:cs="Sylfaen"/>
          <w:sz w:val="20"/>
          <w:szCs w:val="24"/>
          <w:lang w:val="hy-AM"/>
        </w:rPr>
        <w:t>10.2</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Որակավորման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ապահովման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չափը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հավասար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ընտրված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առաջարկի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չափին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Որակավորման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ապահովումը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ներկայացվում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բանկային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երաշխիքի</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rPr>
        <w:t>հավելված</w:t>
      </w:r>
      <w:r w:rsidRPr="001C7E89">
        <w:rPr>
          <w:rFonts w:ascii="GHEA Grapalat" w:eastAsia="Times New Roman" w:hAnsi="GHEA Grapalat" w:cs="Sylfaen"/>
          <w:sz w:val="20"/>
          <w:szCs w:val="24"/>
          <w:lang w:val="af-ZA"/>
        </w:rPr>
        <w:t xml:space="preserve"> 4) </w:t>
      </w:r>
      <w:r w:rsidRPr="001C7E89">
        <w:rPr>
          <w:rFonts w:ascii="GHEA Grapalat" w:eastAsia="Times New Roman" w:hAnsi="GHEA Grapalat" w:cs="Sylfaen"/>
          <w:sz w:val="20"/>
          <w:szCs w:val="24"/>
          <w:lang w:val="hy-AM"/>
        </w:rPr>
        <w:t>կամ կանխիկ փողի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ձևով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 xml:space="preserve">կիրառելի է 1-ին չափաբաժնի համար/ և </w:t>
      </w:r>
      <w:r w:rsidRPr="001C7E89">
        <w:rPr>
          <w:rFonts w:ascii="GHEA Grapalat" w:eastAsia="Times New Roman" w:hAnsi="GHEA Grapalat" w:cs="Sylfaen"/>
          <w:sz w:val="20"/>
          <w:szCs w:val="24"/>
        </w:rPr>
        <w:t>միակողմանի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հաստատված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հայտարարության՝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տուժանքի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հավելված</w:t>
      </w:r>
      <w:r w:rsidRPr="001C7E89">
        <w:rPr>
          <w:rFonts w:ascii="GHEA Grapalat" w:eastAsia="Times New Roman" w:hAnsi="GHEA Grapalat" w:cs="Sylfaen"/>
          <w:sz w:val="20"/>
          <w:szCs w:val="24"/>
          <w:lang w:val="af-ZA"/>
        </w:rPr>
        <w:t xml:space="preserve"> 4.2)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կանխիկ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փողի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ձևով</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hy-AM"/>
        </w:rPr>
        <w:t>կիրառելի է 2-15 չափաբաժինների համար/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որը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պետք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վավեր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լինի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առնվազն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lastRenderedPageBreak/>
        <w:t>մինչև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կատարման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արդյունքը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պատվիրատուից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կողմից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ամբողջական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ընդունվելու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օրվան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հաջորդող</w:t>
      </w:r>
      <w:r w:rsidRPr="001C7E89">
        <w:rPr>
          <w:rFonts w:ascii="GHEA Grapalat" w:eastAsia="Times New Roman" w:hAnsi="GHEA Grapalat" w:cs="Sylfaen"/>
          <w:sz w:val="20"/>
          <w:szCs w:val="24"/>
          <w:lang w:val="af-ZA"/>
        </w:rPr>
        <w:t xml:space="preserve"> 20-</w:t>
      </w:r>
      <w:r w:rsidRPr="001C7E89">
        <w:rPr>
          <w:rFonts w:ascii="GHEA Grapalat" w:eastAsia="Times New Roman" w:hAnsi="GHEA Grapalat" w:cs="Sylfaen"/>
          <w:sz w:val="20"/>
          <w:szCs w:val="24"/>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օրը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Arial"/>
          <w:sz w:val="20"/>
          <w:szCs w:val="24"/>
        </w:rPr>
        <w:t>ներառյալ</w:t>
      </w:r>
      <w:r w:rsidRPr="001C7E89">
        <w:rPr>
          <w:rFonts w:ascii="GHEA Grapalat" w:eastAsia="Times New Roman" w:hAnsi="GHEA Grapalat" w:cs="Arial"/>
          <w:sz w:val="20"/>
          <w:szCs w:val="24"/>
          <w:lang w:val="af-ZA"/>
        </w:rPr>
        <w:t>:</w:t>
      </w:r>
    </w:p>
    <w:p w14:paraId="138EEF09" w14:textId="77777777" w:rsidR="001C7E89" w:rsidRPr="001C7E89" w:rsidRDefault="001C7E89" w:rsidP="001C7E89">
      <w:pPr>
        <w:spacing w:after="0" w:line="240" w:lineRule="auto"/>
        <w:ind w:firstLine="567"/>
        <w:jc w:val="both"/>
        <w:rPr>
          <w:rFonts w:ascii="GHEA Grapalat" w:eastAsia="Times New Roman" w:hAnsi="GHEA Grapalat" w:cs="Arial"/>
          <w:sz w:val="20"/>
          <w:szCs w:val="24"/>
          <w:lang w:val="hy-AM"/>
        </w:rPr>
      </w:pPr>
      <w:r w:rsidRPr="001C7E89">
        <w:rPr>
          <w:rFonts w:ascii="GHEA Grapalat" w:eastAsia="Times New Roman" w:hAnsi="GHEA Grapalat" w:cs="Arial"/>
          <w:sz w:val="20"/>
          <w:szCs w:val="24"/>
          <w:lang w:val="hy-AM"/>
        </w:rPr>
        <w:t>Եթե</w:t>
      </w:r>
      <w:r w:rsidRPr="001C7E89">
        <w:rPr>
          <w:rFonts w:ascii="GHEA Grapalat" w:eastAsia="Times New Roman" w:hAnsi="GHEA Grapalat" w:cs="Arial"/>
          <w:sz w:val="20"/>
          <w:szCs w:val="24"/>
          <w:lang w:val="af-ZA"/>
        </w:rPr>
        <w:t xml:space="preserve"> </w:t>
      </w:r>
      <w:r w:rsidRPr="001C7E89">
        <w:rPr>
          <w:rFonts w:ascii="GHEA Grapalat" w:eastAsia="Times New Roman" w:hAnsi="GHEA Grapalat" w:cs="Arial"/>
          <w:sz w:val="20"/>
          <w:szCs w:val="24"/>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կամ կանխիկ փողի ձևով՝ պայմանագրի ընդհանուր գնի չափով: </w:t>
      </w:r>
      <w:r w:rsidRPr="001C7E89">
        <w:rPr>
          <w:rFonts w:ascii="GHEA Grapalat" w:eastAsia="Times New Roman" w:hAnsi="GHEA Grapalat" w:cs="Times New Roman"/>
          <w:sz w:val="20"/>
          <w:szCs w:val="20"/>
          <w:lang w:val="hy-AM"/>
        </w:rPr>
        <w:t>Կանխիկ</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hy-AM"/>
        </w:rPr>
        <w:t>փողի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hy-AM"/>
        </w:rPr>
        <w:t>ձևով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hy-AM"/>
        </w:rPr>
        <w:t>ներկայացված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Arial"/>
          <w:sz w:val="20"/>
          <w:szCs w:val="24"/>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D74F672"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Arial"/>
          <w:sz w:val="20"/>
          <w:szCs w:val="24"/>
          <w:lang w:val="hy-AM"/>
        </w:rPr>
      </w:pPr>
      <w:r w:rsidRPr="001C7E89">
        <w:rPr>
          <w:rFonts w:ascii="GHEA Grapalat" w:eastAsia="Times New Roman" w:hAnsi="GHEA Grapalat" w:cs="Arial"/>
          <w:sz w:val="20"/>
          <w:szCs w:val="24"/>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B1F6CE0" w14:textId="77777777" w:rsidR="001C7E89" w:rsidRPr="001C7E89" w:rsidRDefault="001C7E89" w:rsidP="001C7E89">
      <w:pPr>
        <w:spacing w:after="0" w:line="240" w:lineRule="auto"/>
        <w:ind w:firstLine="567"/>
        <w:jc w:val="both"/>
        <w:rPr>
          <w:rFonts w:ascii="GHEA Grapalat" w:eastAsia="Times New Roman" w:hAnsi="GHEA Grapalat" w:cs="Arial"/>
          <w:sz w:val="20"/>
          <w:szCs w:val="24"/>
          <w:lang w:val="hy-AM"/>
        </w:rPr>
      </w:pPr>
      <w:r w:rsidRPr="001C7E89">
        <w:rPr>
          <w:rFonts w:ascii="GHEA Grapalat" w:eastAsia="Times New Roman" w:hAnsi="GHEA Grapalat" w:cs="Arial"/>
          <w:sz w:val="20"/>
          <w:szCs w:val="24"/>
          <w:lang w:val="hy-AM"/>
        </w:rPr>
        <w:t>Բանկային երաշխիքի ձևով որակավորման ապահովումը ընտրված մասնակիցը ներկայացնում է 4 հավելվածի համաձայն:</w:t>
      </w:r>
    </w:p>
    <w:p w14:paraId="3FA091C9" w14:textId="77777777" w:rsidR="001C7E89" w:rsidRPr="001C7E89" w:rsidRDefault="001C7E89" w:rsidP="001C7E89">
      <w:pPr>
        <w:spacing w:after="0" w:line="240" w:lineRule="auto"/>
        <w:ind w:firstLine="567"/>
        <w:jc w:val="both"/>
        <w:rPr>
          <w:rFonts w:ascii="GHEA Grapalat" w:eastAsia="Times New Roman" w:hAnsi="GHEA Grapalat" w:cs="Arial"/>
          <w:sz w:val="20"/>
          <w:szCs w:val="24"/>
          <w:lang w:val="hy-AM"/>
        </w:rPr>
      </w:pPr>
      <w:r w:rsidRPr="001C7E89">
        <w:rPr>
          <w:rFonts w:ascii="GHEA Grapalat" w:eastAsia="Times New Roman" w:hAnsi="GHEA Grapalat" w:cs="Arial"/>
          <w:sz w:val="20"/>
          <w:szCs w:val="24"/>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E059FA5"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10.3. 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ապահովման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չափը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կազմում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կնքվելիք </w:t>
      </w:r>
      <w:r w:rsidRPr="001C7E89">
        <w:rPr>
          <w:rFonts w:ascii="GHEA Grapalat" w:eastAsia="Times New Roman" w:hAnsi="GHEA Grapalat" w:cs="Sylfaen"/>
          <w:sz w:val="20"/>
          <w:szCs w:val="24"/>
          <w:lang w:val="hy-AM"/>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գնի</w:t>
      </w:r>
      <w:r w:rsidRPr="001C7E89">
        <w:rPr>
          <w:rFonts w:ascii="GHEA Grapalat" w:eastAsia="Times New Roman" w:hAnsi="GHEA Grapalat" w:cs="Sylfaen"/>
          <w:sz w:val="20"/>
          <w:szCs w:val="24"/>
          <w:lang w:val="af-ZA"/>
        </w:rPr>
        <w:t xml:space="preserve"> 10 </w:t>
      </w:r>
      <w:r w:rsidRPr="001C7E89">
        <w:rPr>
          <w:rFonts w:ascii="GHEA Grapalat" w:eastAsia="Times New Roman" w:hAnsi="GHEA Grapalat" w:cs="Sylfaen"/>
          <w:sz w:val="20"/>
          <w:szCs w:val="24"/>
          <w:lang w:val="hy-AM"/>
        </w:rPr>
        <w:t xml:space="preserve">տոկոսը: Պայմանագրի ապահովումը ներկայացվում է բանկային երախիքի (հավելված 5) </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hy-AM"/>
        </w:rPr>
        <w:t>կիրառելի է 1-ին չափաբաժնի համար/ կամ միակողմանի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հաստատված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հայտարարության՝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տուժանքի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հավելված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5</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lang w:val="hy-AM"/>
        </w:rPr>
        <w:t>1</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կամ կանխիկ փողի ձևով:</w:t>
      </w:r>
    </w:p>
    <w:p w14:paraId="08CA2555" w14:textId="77777777" w:rsidR="001C7E89" w:rsidRPr="001C7E89" w:rsidRDefault="001C7E89" w:rsidP="001C7E89">
      <w:pPr>
        <w:spacing w:after="0" w:line="240" w:lineRule="auto"/>
        <w:ind w:firstLine="567"/>
        <w:jc w:val="both"/>
        <w:rPr>
          <w:rFonts w:ascii="GHEA Grapalat" w:eastAsia="Times New Roman" w:hAnsi="GHEA Grapalat" w:cs="Arial"/>
          <w:sz w:val="20"/>
          <w:szCs w:val="24"/>
          <w:lang w:val="hy-AM"/>
        </w:rPr>
      </w:pPr>
      <w:r w:rsidRPr="001C7E89">
        <w:rPr>
          <w:rFonts w:ascii="GHEA Grapalat" w:eastAsia="Times New Roman" w:hAnsi="GHEA Grapalat" w:cs="Arial"/>
          <w:sz w:val="20"/>
          <w:szCs w:val="24"/>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կամ կանխիկ փողի ձևով՝ պայմանագրի ընդհանուր գնի 10 տոկոսի չափով:</w:t>
      </w:r>
    </w:p>
    <w:p w14:paraId="4E06DDAF"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rPr>
      </w:pPr>
      <w:r w:rsidRPr="001C7E89">
        <w:rPr>
          <w:rFonts w:ascii="GHEA Grapalat" w:eastAsia="Times New Roman" w:hAnsi="GHEA Grapalat" w:cs="Sylfaen"/>
          <w:sz w:val="20"/>
          <w:szCs w:val="24"/>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1C7E89">
        <w:rPr>
          <w:rFonts w:ascii="GHEA Grapalat" w:eastAsia="Times New Roman" w:hAnsi="GHEA Grapalat" w:cs="Times New Roma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8735810" w14:textId="77777777" w:rsidR="001C7E89" w:rsidRPr="001C7E89" w:rsidRDefault="001C7E89" w:rsidP="001C7E89">
      <w:pPr>
        <w:spacing w:after="0" w:line="240" w:lineRule="auto"/>
        <w:ind w:firstLine="567"/>
        <w:jc w:val="both"/>
        <w:rPr>
          <w:rFonts w:ascii="GHEA Grapalat" w:eastAsia="Times New Roman" w:hAnsi="GHEA Grapalat" w:cs="Arial"/>
          <w:sz w:val="20"/>
          <w:szCs w:val="24"/>
          <w:lang w:val="hy-AM"/>
        </w:rPr>
      </w:pPr>
      <w:r w:rsidRPr="001C7E89">
        <w:rPr>
          <w:rFonts w:ascii="GHEA Grapalat" w:eastAsia="Times New Roman" w:hAnsi="GHEA Grapalat" w:cs="Times New Roman"/>
          <w:sz w:val="20"/>
          <w:szCs w:val="20"/>
          <w:lang w:val="hy-AM"/>
        </w:rPr>
        <w:t>Կանխիկ</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hy-AM"/>
        </w:rPr>
        <w:t>փողի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hy-AM"/>
        </w:rPr>
        <w:t>ձևով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lang w:val="hy-AM"/>
        </w:rPr>
        <w:t>ներկայացված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Arial"/>
          <w:sz w:val="20"/>
          <w:szCs w:val="24"/>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C0667AD"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10.</w:t>
      </w:r>
      <w:r w:rsidRPr="001C7E89">
        <w:rPr>
          <w:rFonts w:ascii="GHEA Grapalat" w:eastAsia="Times New Roman" w:hAnsi="GHEA Grapalat" w:cs="Sylfaen"/>
          <w:sz w:val="20"/>
          <w:szCs w:val="24"/>
          <w:lang w:val="hy-AM"/>
        </w:rPr>
        <w:t>4</w:t>
      </w:r>
      <w:r w:rsidRPr="001C7E89">
        <w:rPr>
          <w:rFonts w:ascii="GHEA Grapalat" w:eastAsia="Times New Roman" w:hAnsi="GHEA Grapalat" w:cs="Sylfaen"/>
          <w:sz w:val="20"/>
          <w:szCs w:val="24"/>
          <w:lang w:val="af-ZA"/>
        </w:rPr>
        <w:t xml:space="preserve">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CC46072" w14:textId="77777777" w:rsidR="001C7E89" w:rsidRPr="001C7E89" w:rsidRDefault="001C7E89" w:rsidP="001C7E89">
      <w:pPr>
        <w:spacing w:after="0" w:line="240" w:lineRule="auto"/>
        <w:jc w:val="center"/>
        <w:rPr>
          <w:rFonts w:ascii="GHEA Grapalat" w:eastAsia="Times New Roman" w:hAnsi="GHEA Grapalat" w:cs="Times New Roman"/>
          <w:b/>
          <w:sz w:val="24"/>
          <w:lang w:val="af-ZA"/>
        </w:rPr>
      </w:pPr>
    </w:p>
    <w:p w14:paraId="34B4ADFC" w14:textId="77777777" w:rsidR="001C7E89" w:rsidRPr="001C7E89" w:rsidRDefault="001C7E89" w:rsidP="001C7E89">
      <w:pPr>
        <w:spacing w:after="0" w:line="240" w:lineRule="auto"/>
        <w:jc w:val="center"/>
        <w:rPr>
          <w:rFonts w:ascii="GHEA Grapalat" w:eastAsia="Times New Roman" w:hAnsi="GHEA Grapalat" w:cs="Times New Roman"/>
          <w:b/>
          <w:sz w:val="24"/>
          <w:lang w:val="af-ZA"/>
        </w:rPr>
      </w:pPr>
    </w:p>
    <w:p w14:paraId="12837BB5" w14:textId="77777777" w:rsidR="001C7E89" w:rsidRPr="001C7E89" w:rsidRDefault="001C7E89" w:rsidP="001C7E89">
      <w:pPr>
        <w:spacing w:after="0" w:line="240" w:lineRule="auto"/>
        <w:jc w:val="center"/>
        <w:rPr>
          <w:rFonts w:ascii="GHEA Grapalat" w:eastAsia="Times New Roman" w:hAnsi="GHEA Grapalat" w:cs="Arial"/>
          <w:b/>
          <w:sz w:val="20"/>
          <w:szCs w:val="24"/>
          <w:lang w:val="af-ZA"/>
        </w:rPr>
      </w:pPr>
      <w:r w:rsidRPr="001C7E89">
        <w:rPr>
          <w:rFonts w:ascii="GHEA Grapalat" w:eastAsia="Times New Roman" w:hAnsi="GHEA Grapalat" w:cs="Times New Roman"/>
          <w:b/>
          <w:sz w:val="20"/>
          <w:szCs w:val="24"/>
          <w:lang w:val="af-ZA"/>
        </w:rPr>
        <w:t xml:space="preserve">11. </w:t>
      </w:r>
      <w:r w:rsidRPr="001C7E89">
        <w:rPr>
          <w:rFonts w:ascii="GHEA Grapalat" w:eastAsia="Times New Roman" w:hAnsi="GHEA Grapalat" w:cs="Sylfaen"/>
          <w:b/>
          <w:sz w:val="20"/>
          <w:szCs w:val="24"/>
          <w:lang w:val="af-ZA"/>
        </w:rPr>
        <w:t>ԸՆԹԱՑԱԿԱՐԳԸ</w:t>
      </w:r>
      <w:r w:rsidRPr="001C7E89">
        <w:rPr>
          <w:rFonts w:ascii="GHEA Grapalat" w:eastAsia="Times New Roman" w:hAnsi="GHEA Grapalat" w:cs="Arial"/>
          <w:b/>
          <w:sz w:val="20"/>
          <w:szCs w:val="24"/>
          <w:lang w:val="af-ZA"/>
        </w:rPr>
        <w:t xml:space="preserve"> </w:t>
      </w:r>
      <w:r w:rsidRPr="001C7E89">
        <w:rPr>
          <w:rFonts w:ascii="GHEA Grapalat" w:eastAsia="Times New Roman" w:hAnsi="GHEA Grapalat" w:cs="Sylfaen"/>
          <w:b/>
          <w:sz w:val="20"/>
          <w:szCs w:val="24"/>
          <w:lang w:val="af-ZA"/>
        </w:rPr>
        <w:t>ՉԿԱՅԱՑԱԾ</w:t>
      </w:r>
      <w:r w:rsidRPr="001C7E89">
        <w:rPr>
          <w:rFonts w:ascii="GHEA Grapalat" w:eastAsia="Times New Roman" w:hAnsi="GHEA Grapalat" w:cs="Arial"/>
          <w:b/>
          <w:sz w:val="20"/>
          <w:szCs w:val="24"/>
          <w:lang w:val="af-ZA"/>
        </w:rPr>
        <w:t xml:space="preserve"> </w:t>
      </w:r>
      <w:r w:rsidRPr="001C7E89">
        <w:rPr>
          <w:rFonts w:ascii="GHEA Grapalat" w:eastAsia="Times New Roman" w:hAnsi="GHEA Grapalat" w:cs="Sylfaen"/>
          <w:b/>
          <w:sz w:val="20"/>
          <w:szCs w:val="24"/>
          <w:lang w:val="af-ZA"/>
        </w:rPr>
        <w:t>ՀԱՅՏԱՐԱՐԵԼԸ</w:t>
      </w:r>
    </w:p>
    <w:p w14:paraId="592D9C74"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af-ZA"/>
        </w:rPr>
      </w:pPr>
    </w:p>
    <w:p w14:paraId="45D7F5D7"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Times New Roman"/>
          <w:sz w:val="20"/>
          <w:szCs w:val="24"/>
          <w:lang w:val="af-ZA"/>
        </w:rPr>
        <w:t>11.</w:t>
      </w:r>
      <w:r w:rsidRPr="001C7E89">
        <w:rPr>
          <w:rFonts w:ascii="GHEA Grapalat" w:eastAsia="Times New Roman" w:hAnsi="GHEA Grapalat" w:cs="Sylfaen"/>
          <w:sz w:val="20"/>
          <w:szCs w:val="24"/>
          <w:lang w:val="af-ZA"/>
        </w:rPr>
        <w:t xml:space="preserve">1 </w:t>
      </w:r>
      <w:r w:rsidRPr="001C7E89">
        <w:rPr>
          <w:rFonts w:ascii="GHEA Grapalat" w:eastAsia="Times New Roman" w:hAnsi="GHEA Grapalat" w:cs="Sylfaen"/>
          <w:sz w:val="20"/>
          <w:szCs w:val="24"/>
          <w:lang w:val="ru-RU"/>
        </w:rPr>
        <w:t>Օրենքի</w:t>
      </w:r>
      <w:r w:rsidRPr="001C7E89">
        <w:rPr>
          <w:rFonts w:ascii="GHEA Grapalat" w:eastAsia="Times New Roman" w:hAnsi="GHEA Grapalat" w:cs="Sylfaen"/>
          <w:sz w:val="20"/>
          <w:szCs w:val="24"/>
          <w:lang w:val="af-ZA"/>
        </w:rPr>
        <w:t xml:space="preserve"> 37-</w:t>
      </w:r>
      <w:r w:rsidRPr="001C7E89">
        <w:rPr>
          <w:rFonts w:ascii="GHEA Grapalat" w:eastAsia="Times New Roman" w:hAnsi="GHEA Grapalat" w:cs="Sylfaen"/>
          <w:sz w:val="20"/>
          <w:szCs w:val="24"/>
          <w:lang w:val="ru-RU"/>
        </w:rPr>
        <w:t>րդ</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հոդվածի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համաձայն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հանձնաժողովը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չկայացած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հայտարարում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եթե</w:t>
      </w:r>
      <w:r w:rsidRPr="001C7E89">
        <w:rPr>
          <w:rFonts w:ascii="GHEA Grapalat" w:eastAsia="Times New Roman" w:hAnsi="GHEA Grapalat" w:cs="Sylfaen"/>
          <w:sz w:val="20"/>
          <w:szCs w:val="24"/>
          <w:lang w:val="af-ZA"/>
        </w:rPr>
        <w:t>`</w:t>
      </w:r>
    </w:p>
    <w:p w14:paraId="08FF21EF"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1) </w:t>
      </w:r>
      <w:r w:rsidRPr="001C7E89">
        <w:rPr>
          <w:rFonts w:ascii="GHEA Grapalat" w:eastAsia="Times New Roman" w:hAnsi="GHEA Grapalat" w:cs="Sylfaen"/>
          <w:sz w:val="20"/>
          <w:szCs w:val="24"/>
          <w:lang w:val="ru-RU"/>
        </w:rPr>
        <w:t>հայտերից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ոչ</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մեկը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համապատասխանում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հրավերի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պայմաններին</w:t>
      </w:r>
      <w:r w:rsidRPr="001C7E89">
        <w:rPr>
          <w:rFonts w:ascii="GHEA Grapalat" w:eastAsia="Times New Roman" w:hAnsi="GHEA Grapalat" w:cs="Sylfaen"/>
          <w:sz w:val="20"/>
          <w:szCs w:val="24"/>
          <w:lang w:val="af-ZA"/>
        </w:rPr>
        <w:t>.</w:t>
      </w:r>
    </w:p>
    <w:p w14:paraId="3EC585B9" w14:textId="77777777" w:rsidR="001C7E89" w:rsidRPr="0046500E"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2) </w:t>
      </w:r>
      <w:r w:rsidRPr="001C7E89">
        <w:rPr>
          <w:rFonts w:ascii="GHEA Grapalat" w:eastAsia="Times New Roman" w:hAnsi="GHEA Grapalat" w:cs="Sylfaen"/>
          <w:sz w:val="20"/>
          <w:szCs w:val="24"/>
          <w:lang w:val="ru-RU"/>
        </w:rPr>
        <w:t>դադարում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գոյություն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ունենալ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պահանջը</w:t>
      </w:r>
      <w:r w:rsidRPr="001C7E89">
        <w:rPr>
          <w:rFonts w:ascii="GHEA Grapalat" w:eastAsia="Times New Roman" w:hAnsi="GHEA Grapalat" w:cs="Sylfaen"/>
          <w:sz w:val="20"/>
          <w:szCs w:val="24"/>
          <w:lang w:val="hy-AM"/>
        </w:rPr>
        <w:t>:</w:t>
      </w:r>
      <w:r w:rsidRPr="001C7E89">
        <w:rPr>
          <w:rFonts w:ascii="GHEA Grapalat" w:eastAsia="Times New Roman" w:hAnsi="GHEA Grapalat" w:cs="Sylfaen"/>
          <w:b/>
          <w:color w:val="FF0000"/>
          <w:sz w:val="20"/>
          <w:szCs w:val="24"/>
          <w:lang w:val="hy-AM"/>
        </w:rPr>
        <w:t xml:space="preserve"> </w:t>
      </w:r>
      <w:r w:rsidRPr="001C7E89">
        <w:rPr>
          <w:rFonts w:ascii="GHEA Grapalat" w:eastAsia="Times New Roman" w:hAnsi="GHEA Grapalat" w:cs="Sylfaen"/>
          <w:sz w:val="20"/>
          <w:szCs w:val="24"/>
          <w:lang w:val="ru-RU"/>
        </w:rPr>
        <w:t>Ընդ</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որում</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կազմակերպված</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գնման</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ընթացակարգը</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ամբողջությամբ</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մասնակի</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չկայացած</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հայտարարվել</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ընդհանուր</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կառավարումն</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իրականացնող</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լիազորված</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մարմնի</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ղեկավարի</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որոշման</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հիման</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վրա</w:t>
      </w:r>
      <w:r w:rsidRPr="0046500E">
        <w:rPr>
          <w:rFonts w:ascii="GHEA Grapalat" w:eastAsia="Times New Roman" w:hAnsi="GHEA Grapalat" w:cs="Sylfaen"/>
          <w:sz w:val="20"/>
          <w:szCs w:val="24"/>
          <w:lang w:val="af-ZA"/>
        </w:rPr>
        <w:t>:</w:t>
      </w:r>
    </w:p>
    <w:p w14:paraId="3AA7D104" w14:textId="77777777" w:rsidR="001C7E89" w:rsidRPr="0046500E" w:rsidRDefault="001C7E89" w:rsidP="001C7E89">
      <w:pPr>
        <w:spacing w:after="0" w:line="240" w:lineRule="auto"/>
        <w:ind w:firstLine="567"/>
        <w:jc w:val="both"/>
        <w:rPr>
          <w:rFonts w:ascii="GHEA Grapalat" w:eastAsia="Times New Roman" w:hAnsi="GHEA Grapalat" w:cs="Sylfaen"/>
          <w:sz w:val="20"/>
          <w:szCs w:val="24"/>
          <w:lang w:val="af-ZA"/>
        </w:rPr>
      </w:pPr>
      <w:r w:rsidRPr="0046500E">
        <w:rPr>
          <w:rFonts w:ascii="GHEA Grapalat" w:eastAsia="Times New Roman" w:hAnsi="GHEA Grapalat" w:cs="Sylfaen"/>
          <w:sz w:val="20"/>
          <w:szCs w:val="24"/>
          <w:lang w:val="af-ZA"/>
        </w:rPr>
        <w:t xml:space="preserve">3) </w:t>
      </w:r>
      <w:r w:rsidRPr="001C7E89">
        <w:rPr>
          <w:rFonts w:ascii="GHEA Grapalat" w:eastAsia="Times New Roman" w:hAnsi="GHEA Grapalat" w:cs="Sylfaen"/>
          <w:sz w:val="20"/>
          <w:szCs w:val="24"/>
          <w:lang w:val="ru-RU"/>
        </w:rPr>
        <w:t>ոչ</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մի</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չի</w:t>
      </w:r>
      <w:r w:rsidRPr="0046500E">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ներկայացվել</w:t>
      </w:r>
      <w:r w:rsidRPr="0046500E">
        <w:rPr>
          <w:rFonts w:ascii="GHEA Grapalat" w:eastAsia="Times New Roman" w:hAnsi="GHEA Grapalat" w:cs="Sylfaen"/>
          <w:sz w:val="20"/>
          <w:szCs w:val="24"/>
          <w:lang w:val="af-ZA"/>
        </w:rPr>
        <w:t>.</w:t>
      </w:r>
    </w:p>
    <w:p w14:paraId="530A52E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4) </w:t>
      </w:r>
      <w:r w:rsidRPr="001C7E89">
        <w:rPr>
          <w:rFonts w:ascii="GHEA Grapalat" w:eastAsia="Times New Roman" w:hAnsi="GHEA Grapalat" w:cs="Sylfaen"/>
          <w:sz w:val="20"/>
          <w:szCs w:val="24"/>
          <w:lang w:val="ru-RU"/>
        </w:rPr>
        <w:t>պայմանագիր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կնքվում։</w:t>
      </w:r>
    </w:p>
    <w:p w14:paraId="4E1A661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11.2 Գ</w:t>
      </w:r>
      <w:r w:rsidRPr="001C7E89">
        <w:rPr>
          <w:rFonts w:ascii="GHEA Grapalat" w:eastAsia="Times New Roman" w:hAnsi="GHEA Grapalat" w:cs="Sylfaen"/>
          <w:sz w:val="20"/>
          <w:szCs w:val="24"/>
          <w:lang w:val="ru-RU"/>
        </w:rPr>
        <w:t>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չկայացած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հայտարարվելու</w:t>
      </w:r>
      <w:r w:rsidRPr="001C7E89">
        <w:rPr>
          <w:rFonts w:ascii="GHEA Grapalat" w:eastAsia="Times New Roman" w:hAnsi="GHEA Grapalat" w:cs="Sylfaen"/>
          <w:sz w:val="20"/>
          <w:szCs w:val="24"/>
        </w:rPr>
        <w:t>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հաջորդող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աշխատանքային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օրվա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ընթացքում</w:t>
      </w:r>
      <w:r w:rsidRPr="001C7E89">
        <w:rPr>
          <w:rFonts w:ascii="GHEA Grapalat" w:eastAsia="Times New Roman" w:hAnsi="GHEA Grapalat" w:cs="Sylfaen"/>
          <w:sz w:val="20"/>
          <w:szCs w:val="24"/>
          <w:lang w:val="af-ZA"/>
        </w:rPr>
        <w:t>, պ</w:t>
      </w:r>
      <w:r w:rsidRPr="001C7E89">
        <w:rPr>
          <w:rFonts w:ascii="GHEA Grapalat" w:eastAsia="Times New Roman" w:hAnsi="GHEA Grapalat" w:cs="Sylfaen"/>
          <w:sz w:val="20"/>
          <w:szCs w:val="24"/>
          <w:lang w:val="ru-RU"/>
        </w:rPr>
        <w:t>ատվիրատուն</w:t>
      </w:r>
      <w:r w:rsidRPr="001C7E89">
        <w:rPr>
          <w:rFonts w:ascii="GHEA Grapalat" w:eastAsia="Times New Roman" w:hAnsi="GHEA Grapalat" w:cs="Sylfaen"/>
          <w:sz w:val="20"/>
          <w:szCs w:val="24"/>
          <w:lang w:val="af-ZA"/>
        </w:rPr>
        <w:t xml:space="preserve"> տեղեկագրում հրապարակում է </w:t>
      </w:r>
      <w:r w:rsidRPr="001C7E89">
        <w:rPr>
          <w:rFonts w:ascii="GHEA Grapalat" w:eastAsia="Times New Roman" w:hAnsi="GHEA Grapalat" w:cs="Sylfaen"/>
          <w:sz w:val="20"/>
          <w:szCs w:val="24"/>
          <w:lang w:val="ru-RU"/>
        </w:rPr>
        <w:t>հայտարարություն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որում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նշվում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ընթացակարգը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չկայացած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հայտարարվելու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հիմնավորումը։</w:t>
      </w:r>
      <w:r w:rsidRPr="001C7E89">
        <w:rPr>
          <w:rFonts w:ascii="GHEA Grapalat" w:eastAsia="Times New Roman" w:hAnsi="GHEA Grapalat" w:cs="Sylfaen"/>
          <w:sz w:val="20"/>
          <w:szCs w:val="24"/>
          <w:lang w:val="af-ZA"/>
        </w:rPr>
        <w:t xml:space="preserve"> </w:t>
      </w:r>
    </w:p>
    <w:p w14:paraId="65CA7C5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p>
    <w:p w14:paraId="2410A0C6"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af-ZA"/>
        </w:rPr>
      </w:pPr>
      <w:r w:rsidRPr="001C7E89">
        <w:rPr>
          <w:rFonts w:ascii="GHEA Grapalat" w:eastAsia="Times New Roman" w:hAnsi="GHEA Grapalat" w:cs="Times New Roman"/>
          <w:b/>
          <w:sz w:val="20"/>
          <w:szCs w:val="24"/>
          <w:lang w:val="af-ZA"/>
        </w:rPr>
        <w:t xml:space="preserve">12. ԳՆՄԱՆ ԳՈՐԾԸՆԹԱՑԻ ՀԵՏ ԿԱՊՎԱԾ ԳՈՐԾՈՂՈՒԹՅՈՒՆՆԵՐԸ ԵՎ (ԿԱՄ) </w:t>
      </w:r>
    </w:p>
    <w:p w14:paraId="2CF481E1"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af-ZA"/>
        </w:rPr>
      </w:pPr>
      <w:r w:rsidRPr="001C7E89">
        <w:rPr>
          <w:rFonts w:ascii="GHEA Grapalat" w:eastAsia="Times New Roman" w:hAnsi="GHEA Grapalat" w:cs="Times New Roman"/>
          <w:b/>
          <w:sz w:val="20"/>
          <w:szCs w:val="24"/>
          <w:lang w:val="af-ZA"/>
        </w:rPr>
        <w:t xml:space="preserve">ԸՆԴՈՒՆՎԱԾ ՈՐՈՇՈՒՄՆԵՐԸ ԲՈՂՈՔԱՐԿԵԼՈՒ ՄԱՍՆԱԿՑԻ </w:t>
      </w:r>
    </w:p>
    <w:p w14:paraId="3B276630"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af-ZA"/>
        </w:rPr>
      </w:pPr>
      <w:r w:rsidRPr="001C7E89">
        <w:rPr>
          <w:rFonts w:ascii="GHEA Grapalat" w:eastAsia="Times New Roman" w:hAnsi="GHEA Grapalat" w:cs="Times New Roman"/>
          <w:b/>
          <w:sz w:val="20"/>
          <w:szCs w:val="24"/>
          <w:lang w:val="af-ZA"/>
        </w:rPr>
        <w:t>ԻՐԱՎՈՒՆՔԸ ԵՎ ԿԱՐԳԸ</w:t>
      </w:r>
    </w:p>
    <w:p w14:paraId="718803EB"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af-ZA"/>
        </w:rPr>
      </w:pPr>
    </w:p>
    <w:p w14:paraId="0A0B4F54"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12.1</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lang w:val="ru-RU"/>
        </w:rPr>
        <w:t>Յուրաքանչյուր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իրավունք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ունի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բողոքարկելու</w:t>
      </w:r>
      <w:r w:rsidRPr="001C7E89">
        <w:rPr>
          <w:rFonts w:ascii="GHEA Grapalat" w:eastAsia="Times New Roman" w:hAnsi="GHEA Grapalat" w:cs="Sylfaen"/>
          <w:sz w:val="20"/>
          <w:szCs w:val="20"/>
          <w:lang w:val="af-ZA"/>
        </w:rPr>
        <w:t xml:space="preserve"> պ</w:t>
      </w:r>
      <w:r w:rsidRPr="001C7E89">
        <w:rPr>
          <w:rFonts w:ascii="GHEA Grapalat" w:eastAsia="Times New Roman" w:hAnsi="GHEA Grapalat" w:cs="Sylfaen"/>
          <w:sz w:val="20"/>
          <w:szCs w:val="20"/>
          <w:lang w:val="ru-RU"/>
        </w:rPr>
        <w:t>ատվիրատուի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հանձնաժողովի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Mariam" w:eastAsia="Times New Roman" w:hAnsi="GHEA Mariam" w:cs="Sylfaen"/>
          <w:sz w:val="20"/>
          <w:szCs w:val="20"/>
          <w:lang w:val="af-ZA"/>
        </w:rPr>
        <w:t xml:space="preserve"> </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գործողությունները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անգործությունը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որոշումները։</w:t>
      </w:r>
    </w:p>
    <w:p w14:paraId="6EEEEDDA"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12.2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թվում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քննման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հարաբերությունները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վարչական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հարաբերություններ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չեն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դրանք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կարգավորվում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Հայաստանի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Հանարապետության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քաղաքացիաիրավական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հարաբերությունները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կարգավորող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օրենսդրությամբ։</w:t>
      </w:r>
    </w:p>
    <w:p w14:paraId="5F27C811"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12.3  </w:t>
      </w:r>
      <w:r w:rsidRPr="001C7E89">
        <w:rPr>
          <w:rFonts w:ascii="GHEA Grapalat" w:eastAsia="Times New Roman" w:hAnsi="GHEA Grapalat" w:cs="Sylfaen"/>
          <w:sz w:val="20"/>
          <w:szCs w:val="20"/>
          <w:lang w:val="ru-RU"/>
        </w:rPr>
        <w:t>Յուրաքանչյուր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իրավունք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ունի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Օրենքի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համաձայն</w:t>
      </w:r>
      <w:r w:rsidRPr="001C7E89">
        <w:rPr>
          <w:rFonts w:ascii="GHEA Grapalat" w:eastAsia="Times New Roman" w:hAnsi="GHEA Grapalat" w:cs="Sylfaen"/>
          <w:sz w:val="20"/>
          <w:szCs w:val="20"/>
          <w:lang w:val="af-ZA"/>
        </w:rPr>
        <w:t>`</w:t>
      </w:r>
    </w:p>
    <w:p w14:paraId="14332864"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lastRenderedPageBreak/>
        <w:t xml:space="preserve">1) </w:t>
      </w:r>
      <w:r w:rsidRPr="001C7E89">
        <w:rPr>
          <w:rFonts w:ascii="GHEA Grapalat" w:eastAsia="Times New Roman" w:hAnsi="GHEA Grapalat" w:cs="Sylfaen"/>
          <w:sz w:val="20"/>
          <w:szCs w:val="20"/>
          <w:lang w:val="ru-RU"/>
        </w:rPr>
        <w:t>նախքան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պայմանագրի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կնքումը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բողոքարկելու</w:t>
      </w:r>
      <w:r w:rsidRPr="001C7E89">
        <w:rPr>
          <w:rFonts w:ascii="GHEA Grapalat" w:eastAsia="Times New Roman" w:hAnsi="GHEA Grapalat" w:cs="Sylfaen"/>
          <w:sz w:val="20"/>
          <w:szCs w:val="20"/>
          <w:lang w:val="af-ZA"/>
        </w:rPr>
        <w:t xml:space="preserve"> պ</w:t>
      </w:r>
      <w:r w:rsidRPr="001C7E89">
        <w:rPr>
          <w:rFonts w:ascii="GHEA Grapalat" w:eastAsia="Times New Roman" w:hAnsi="GHEA Grapalat" w:cs="Sylfaen"/>
          <w:sz w:val="20"/>
          <w:szCs w:val="20"/>
          <w:lang w:val="ru-RU"/>
        </w:rPr>
        <w:t>ատվիրատուի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հանձնաժողովի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գործողությունները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անգործությունը</w:t>
      </w:r>
      <w:r w:rsidRPr="001C7E89">
        <w:rPr>
          <w:rFonts w:ascii="GHEA Grapalat" w:eastAsia="Times New Roman" w:hAnsi="GHEA Grapalat" w:cs="Sylfaen"/>
          <w:sz w:val="20"/>
          <w:szCs w:val="20"/>
          <w:lang w:val="af-ZA"/>
        </w:rPr>
        <w:t xml:space="preserve">) և </w:t>
      </w:r>
      <w:r w:rsidRPr="001C7E89">
        <w:rPr>
          <w:rFonts w:ascii="GHEA Grapalat" w:eastAsia="Times New Roman" w:hAnsi="GHEA Grapalat" w:cs="Sylfaen"/>
          <w:sz w:val="20"/>
          <w:szCs w:val="20"/>
          <w:lang w:val="ru-RU"/>
        </w:rPr>
        <w:t>որոշումները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w:t>
      </w:r>
    </w:p>
    <w:p w14:paraId="09A1539B"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bookmarkStart w:id="6" w:name="_Hlk9264573"/>
      <w:r w:rsidRPr="001C7E89">
        <w:rPr>
          <w:rFonts w:ascii="GHEA Grapalat" w:eastAsia="Times New Roman"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14:paraId="0D111B88"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2) </w:t>
      </w:r>
      <w:r w:rsidRPr="001C7E89">
        <w:rPr>
          <w:rFonts w:ascii="GHEA Grapalat" w:eastAsia="Times New Roman" w:hAnsi="GHEA Grapalat" w:cs="Sylfaen"/>
          <w:sz w:val="20"/>
          <w:szCs w:val="20"/>
          <w:lang w:val="ru-RU"/>
        </w:rPr>
        <w:t>դատական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կարգով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Grapalat" w:eastAsia="Times New Roman" w:hAnsi="GHEA Grapalat" w:cs="Sylfaen"/>
          <w:sz w:val="20"/>
          <w:szCs w:val="20"/>
          <w:lang w:val="af-ZA"/>
        </w:rPr>
        <w:t>, պ</w:t>
      </w:r>
      <w:r w:rsidRPr="001C7E89">
        <w:rPr>
          <w:rFonts w:ascii="GHEA Grapalat" w:eastAsia="Times New Roman" w:hAnsi="GHEA Grapalat" w:cs="Sylfaen"/>
          <w:sz w:val="20"/>
          <w:szCs w:val="20"/>
          <w:lang w:val="ru-RU"/>
        </w:rPr>
        <w:t>ատվիրատուի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հանձնաժողովի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գործողությունները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անգործությունը</w:t>
      </w:r>
      <w:r w:rsidRPr="001C7E89">
        <w:rPr>
          <w:rFonts w:ascii="GHEA Grapalat" w:eastAsia="Times New Roman" w:hAnsi="GHEA Grapalat" w:cs="Sylfaen"/>
          <w:sz w:val="20"/>
          <w:szCs w:val="20"/>
          <w:lang w:val="af-ZA"/>
        </w:rPr>
        <w:t xml:space="preserve">) և </w:t>
      </w:r>
      <w:r w:rsidRPr="001C7E89">
        <w:rPr>
          <w:rFonts w:ascii="GHEA Grapalat" w:eastAsia="Times New Roman" w:hAnsi="GHEA Grapalat" w:cs="Sylfaen"/>
          <w:sz w:val="20"/>
          <w:szCs w:val="20"/>
          <w:lang w:val="ru-RU"/>
        </w:rPr>
        <w:t>որոշումները։</w:t>
      </w:r>
    </w:p>
    <w:p w14:paraId="6459E90D"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12.4  </w:t>
      </w:r>
      <w:r w:rsidRPr="001C7E89">
        <w:rPr>
          <w:rFonts w:ascii="GHEA Grapalat" w:eastAsia="Times New Roman" w:hAnsi="GHEA Grapalat" w:cs="Sylfaen"/>
          <w:sz w:val="20"/>
          <w:szCs w:val="20"/>
          <w:lang w:val="ru-RU"/>
        </w:rPr>
        <w:t>Եթե</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w:t>
      </w:r>
    </w:p>
    <w:p w14:paraId="684E7DD9"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 </w:t>
      </w:r>
      <w:r w:rsidRPr="001C7E89">
        <w:rPr>
          <w:rFonts w:ascii="GHEA Grapalat" w:eastAsia="Times New Roman" w:hAnsi="GHEA Grapalat" w:cs="Sylfaen"/>
          <w:sz w:val="20"/>
          <w:szCs w:val="20"/>
          <w:lang w:val="ru-RU"/>
        </w:rPr>
        <w:t>պայմանագիր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կնքելու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ապա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w:t>
      </w:r>
      <w:r w:rsidRPr="001C7E89">
        <w:rPr>
          <w:rFonts w:ascii="GHEA Grapalat" w:eastAsia="Times New Roman" w:hAnsi="GHEA Grapalat" w:cs="Sylfaen"/>
          <w:sz w:val="20"/>
          <w:szCs w:val="20"/>
        </w:rPr>
        <w:t>ն</w:t>
      </w:r>
      <w:r w:rsidRPr="001C7E89">
        <w:rPr>
          <w:rFonts w:ascii="GHEA Grapalat" w:eastAsia="Times New Roman" w:hAnsi="GHEA Grapalat" w:cs="Sylfaen"/>
          <w:sz w:val="20"/>
          <w:szCs w:val="20"/>
          <w:lang w:val="ru-RU"/>
        </w:rPr>
        <w:t>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հրավերի</w:t>
      </w:r>
      <w:r w:rsidRPr="001C7E89">
        <w:rPr>
          <w:rFonts w:ascii="GHEA Grapalat" w:eastAsia="Times New Roman" w:hAnsi="GHEA Grapalat" w:cs="Sylfaen"/>
          <w:sz w:val="20"/>
          <w:szCs w:val="20"/>
          <w:lang w:val="af-ZA"/>
        </w:rPr>
        <w:t xml:space="preserve"> 1-</w:t>
      </w:r>
      <w:r w:rsidRPr="001C7E89">
        <w:rPr>
          <w:rFonts w:ascii="GHEA Grapalat" w:eastAsia="Times New Roman" w:hAnsi="GHEA Grapalat" w:cs="Sylfaen"/>
          <w:sz w:val="20"/>
          <w:szCs w:val="20"/>
        </w:rPr>
        <w:t>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մասի</w:t>
      </w:r>
      <w:r w:rsidRPr="001C7E89">
        <w:rPr>
          <w:rFonts w:ascii="GHEA Grapalat" w:eastAsia="Times New Roman" w:hAnsi="GHEA Grapalat" w:cs="Sylfaen"/>
          <w:sz w:val="20"/>
          <w:szCs w:val="20"/>
          <w:lang w:val="af-ZA"/>
        </w:rPr>
        <w:t xml:space="preserve"> 8.28-</w:t>
      </w:r>
      <w:r w:rsidRPr="001C7E89">
        <w:rPr>
          <w:rFonts w:ascii="GHEA Grapalat" w:eastAsia="Times New Roman" w:hAnsi="GHEA Grapalat" w:cs="Sylfaen"/>
          <w:sz w:val="20"/>
          <w:szCs w:val="20"/>
          <w:lang w:val="ru-RU"/>
        </w:rPr>
        <w:t>րդ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կետով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նախատեսված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անգործության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ժամանակահատվածում</w:t>
      </w:r>
      <w:r w:rsidRPr="001C7E89">
        <w:rPr>
          <w:rFonts w:ascii="GHEA Grapalat" w:eastAsia="Times New Roman" w:hAnsi="GHEA Grapalat" w:cs="Sylfaen"/>
          <w:sz w:val="20"/>
          <w:szCs w:val="20"/>
          <w:lang w:val="af-ZA"/>
        </w:rPr>
        <w:t>.</w:t>
      </w:r>
    </w:p>
    <w:p w14:paraId="263EDDC7"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2) </w:t>
      </w:r>
      <w:r w:rsidRPr="001C7E89">
        <w:rPr>
          <w:rFonts w:ascii="GHEA Grapalat" w:eastAsia="Times New Roman" w:hAnsi="GHEA Grapalat" w:cs="Sylfaen"/>
          <w:sz w:val="20"/>
          <w:szCs w:val="20"/>
          <w:lang w:val="ru-RU"/>
        </w:rPr>
        <w:t>գնման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առարկայի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բնութագրերը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հրավերի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պահանջները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ապա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w:t>
      </w:r>
      <w:r w:rsidRPr="001C7E89">
        <w:rPr>
          <w:rFonts w:ascii="GHEA Grapalat" w:eastAsia="Times New Roman" w:hAnsi="GHEA Grapalat" w:cs="Sylfaen"/>
          <w:sz w:val="20"/>
          <w:szCs w:val="20"/>
        </w:rPr>
        <w:t>ն</w:t>
      </w:r>
      <w:r w:rsidRPr="001C7E89">
        <w:rPr>
          <w:rFonts w:ascii="GHEA Grapalat" w:eastAsia="Times New Roman" w:hAnsi="GHEA Grapalat" w:cs="Sylfaen"/>
          <w:sz w:val="20"/>
          <w:szCs w:val="20"/>
          <w:lang w:val="ru-RU"/>
        </w:rPr>
        <w:t>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մինչև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հայտերի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վերջնաժամկետը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լրանալը</w:t>
      </w:r>
      <w:r w:rsidRPr="001C7E89">
        <w:rPr>
          <w:rFonts w:ascii="GHEA Grapalat" w:eastAsia="Times New Roman" w:hAnsi="GHEA Grapalat" w:cs="Sylfaen"/>
          <w:sz w:val="20"/>
          <w:szCs w:val="20"/>
          <w:lang w:val="af-ZA"/>
        </w:rPr>
        <w:t xml:space="preserve">:  </w:t>
      </w:r>
    </w:p>
    <w:p w14:paraId="54CEDD01"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12.5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գրավոր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ստորագրված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դրանում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ներառելով</w:t>
      </w:r>
      <w:r w:rsidRPr="001C7E89">
        <w:rPr>
          <w:rFonts w:ascii="GHEA Grapalat" w:eastAsia="Times New Roman" w:hAnsi="GHEA Grapalat" w:cs="Sylfaen"/>
          <w:sz w:val="20"/>
          <w:szCs w:val="20"/>
          <w:lang w:val="af-ZA"/>
        </w:rPr>
        <w:t>`</w:t>
      </w:r>
    </w:p>
    <w:p w14:paraId="1F0154AB"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անվանումը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անունը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ազգանունը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հաստատող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փաստաթղթի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պատճենը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հասցեն</w:t>
      </w:r>
      <w:r w:rsidRPr="001C7E89">
        <w:rPr>
          <w:rFonts w:ascii="GHEA Grapalat" w:eastAsia="Times New Roman" w:hAnsi="GHEA Grapalat" w:cs="Sylfaen"/>
          <w:sz w:val="20"/>
          <w:szCs w:val="20"/>
          <w:lang w:val="af-ZA"/>
        </w:rPr>
        <w:t>.</w:t>
      </w:r>
    </w:p>
    <w:p w14:paraId="1119EDC7"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2) պ</w:t>
      </w:r>
      <w:r w:rsidRPr="001C7E89">
        <w:rPr>
          <w:rFonts w:ascii="GHEA Grapalat" w:eastAsia="Times New Roman" w:hAnsi="GHEA Grapalat" w:cs="Sylfaen"/>
          <w:sz w:val="20"/>
          <w:szCs w:val="20"/>
          <w:lang w:val="ru-RU"/>
        </w:rPr>
        <w:t>ատվիրատուի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անվանումը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հասցեն</w:t>
      </w:r>
      <w:r w:rsidRPr="001C7E89">
        <w:rPr>
          <w:rFonts w:ascii="GHEA Grapalat" w:eastAsia="Times New Roman" w:hAnsi="GHEA Grapalat" w:cs="Sylfaen"/>
          <w:sz w:val="20"/>
          <w:szCs w:val="20"/>
          <w:lang w:val="af-ZA"/>
        </w:rPr>
        <w:t>.</w:t>
      </w:r>
    </w:p>
    <w:p w14:paraId="2AC3B3FA"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3) </w:t>
      </w:r>
      <w:r w:rsidRPr="001C7E89">
        <w:rPr>
          <w:rFonts w:ascii="GHEA Grapalat" w:eastAsia="Times New Roman" w:hAnsi="GHEA Grapalat" w:cs="Sylfaen"/>
          <w:sz w:val="20"/>
          <w:szCs w:val="20"/>
          <w:lang w:val="ru-RU"/>
        </w:rPr>
        <w:t>բողոքարկվող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ընթացակարգի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ծածկագիրը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առարկան</w:t>
      </w:r>
      <w:r w:rsidRPr="001C7E89">
        <w:rPr>
          <w:rFonts w:ascii="GHEA Grapalat" w:eastAsia="Times New Roman" w:hAnsi="GHEA Grapalat" w:cs="Sylfaen"/>
          <w:sz w:val="20"/>
          <w:szCs w:val="20"/>
          <w:lang w:val="af-ZA"/>
        </w:rPr>
        <w:t>.</w:t>
      </w:r>
    </w:p>
    <w:p w14:paraId="30DC38A4"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4) </w:t>
      </w:r>
      <w:r w:rsidRPr="001C7E89">
        <w:rPr>
          <w:rFonts w:ascii="GHEA Grapalat" w:eastAsia="Times New Roman" w:hAnsi="GHEA Grapalat" w:cs="Sylfaen"/>
          <w:sz w:val="20"/>
          <w:szCs w:val="20"/>
          <w:lang w:val="ru-RU"/>
        </w:rPr>
        <w:t>վեճի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առարկան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պահանջը</w:t>
      </w:r>
      <w:r w:rsidRPr="001C7E89">
        <w:rPr>
          <w:rFonts w:ascii="GHEA Grapalat" w:eastAsia="Times New Roman" w:hAnsi="GHEA Grapalat" w:cs="Sylfaen"/>
          <w:sz w:val="20"/>
          <w:szCs w:val="20"/>
          <w:lang w:val="af-ZA"/>
        </w:rPr>
        <w:t>.</w:t>
      </w:r>
    </w:p>
    <w:p w14:paraId="0B75B59C"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5)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փաստացի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իրավական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հիմքերը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ապացույցները</w:t>
      </w:r>
      <w:r w:rsidRPr="001C7E89">
        <w:rPr>
          <w:rFonts w:ascii="GHEA Grapalat" w:eastAsia="Times New Roman" w:hAnsi="GHEA Grapalat" w:cs="Sylfaen"/>
          <w:sz w:val="20"/>
          <w:szCs w:val="20"/>
          <w:lang w:val="af-ZA"/>
        </w:rPr>
        <w:t>.</w:t>
      </w:r>
    </w:p>
    <w:p w14:paraId="3DC4E6D5"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eastAsia="ru-RU"/>
        </w:rPr>
      </w:pPr>
      <w:r w:rsidRPr="001C7E89">
        <w:rPr>
          <w:rFonts w:ascii="GHEA Grapalat" w:eastAsia="Times New Roman" w:hAnsi="GHEA Grapalat" w:cs="Sylfaen"/>
          <w:sz w:val="20"/>
          <w:szCs w:val="20"/>
          <w:lang w:val="af-ZA"/>
        </w:rPr>
        <w:t xml:space="preserve">6) </w:t>
      </w:r>
      <w:r w:rsidRPr="001C7E89">
        <w:rPr>
          <w:rFonts w:ascii="GHEA Grapalat" w:eastAsia="Times New Roman" w:hAnsi="GHEA Grapalat" w:cs="Sylfaen"/>
          <w:sz w:val="20"/>
          <w:szCs w:val="20"/>
          <w:lang w:val="ru-RU"/>
        </w:rPr>
        <w:t>բողոքարկման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վճարը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կատարած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լինելը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հիմնավորող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փաստաթղթի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պատճենը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Ը</w:t>
      </w:r>
      <w:r w:rsidRPr="001C7E89">
        <w:rPr>
          <w:rFonts w:ascii="GHEA Grapalat" w:eastAsia="Times New Roman" w:hAnsi="GHEA Grapalat" w:cs="Sylfaen"/>
          <w:sz w:val="20"/>
          <w:szCs w:val="20"/>
          <w:lang w:val="ru-RU"/>
        </w:rPr>
        <w:t>նդ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վճարի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չափը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կազմում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30 </w:t>
      </w:r>
      <w:r w:rsidRPr="001C7E89">
        <w:rPr>
          <w:rFonts w:ascii="GHEA Grapalat" w:eastAsia="Times New Roman" w:hAnsi="GHEA Grapalat" w:cs="Sylfaen"/>
          <w:sz w:val="20"/>
          <w:szCs w:val="20"/>
          <w:lang w:val="ru-RU"/>
        </w:rPr>
        <w:t>հազար</w:t>
      </w:r>
      <w:r w:rsidRPr="001C7E89">
        <w:rPr>
          <w:rFonts w:ascii="GHEA Grapalat" w:eastAsia="Times New Roman" w:hAnsi="GHEA Grapalat" w:cs="Sylfaen"/>
          <w:sz w:val="20"/>
          <w:szCs w:val="20"/>
          <w:lang w:val="af-ZA"/>
        </w:rPr>
        <w:t xml:space="preserve"> ՀՀ </w:t>
      </w:r>
      <w:r w:rsidRPr="001C7E89">
        <w:rPr>
          <w:rFonts w:ascii="GHEA Grapalat" w:eastAsia="Times New Roman" w:hAnsi="GHEA Grapalat" w:cs="Sylfaen"/>
          <w:sz w:val="20"/>
          <w:szCs w:val="20"/>
          <w:lang w:val="ru-RU"/>
        </w:rPr>
        <w:t>դրամ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վճարվում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ՀՀ</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պետական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բյուջե</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նպատակով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լիազորված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մարմնի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անվամբ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բացված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Times New Roman"/>
          <w:sz w:val="20"/>
          <w:szCs w:val="20"/>
          <w:lang w:val="af-ZA"/>
        </w:rPr>
        <w:t>«</w:t>
      </w:r>
      <w:r w:rsidRPr="001C7E89">
        <w:rPr>
          <w:rFonts w:ascii="GHEA Grapalat" w:eastAsia="Times New Roman" w:hAnsi="GHEA Grapalat" w:cs="Sylfaen"/>
          <w:sz w:val="20"/>
          <w:szCs w:val="20"/>
          <w:lang w:val="af-ZA"/>
        </w:rPr>
        <w:t>900008000482</w:t>
      </w:r>
      <w:r w:rsidRPr="001C7E89">
        <w:rPr>
          <w:rFonts w:ascii="GHEA Grapalat" w:eastAsia="Times New Roman" w:hAnsi="GHEA Grapalat" w:cs="Times New Roman"/>
          <w:sz w:val="20"/>
          <w:szCs w:val="20"/>
          <w:lang w:val="af-ZA"/>
        </w:rPr>
        <w:t>»</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գանձապետական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հաշվին</w:t>
      </w:r>
      <w:r w:rsidRPr="001C7E89">
        <w:rPr>
          <w:rFonts w:ascii="GHEA Grapalat" w:eastAsia="Times New Roman" w:hAnsi="GHEA Grapalat" w:cs="Sylfaen"/>
          <w:sz w:val="20"/>
          <w:szCs w:val="20"/>
          <w:lang w:val="af-ZA"/>
        </w:rPr>
        <w:t>:</w:t>
      </w:r>
      <w:r w:rsidRPr="001C7E89">
        <w:rPr>
          <w:rFonts w:ascii="GHEA Grapalat" w:eastAsia="Times New Roman" w:hAnsi="GHEA Grapalat" w:cs="Sylfaen"/>
          <w:sz w:val="20"/>
          <w:szCs w:val="20"/>
          <w:lang w:val="af-ZA" w:eastAsia="ru-RU"/>
        </w:rPr>
        <w:t xml:space="preserve"> </w:t>
      </w:r>
    </w:p>
    <w:p w14:paraId="45D845F5"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7) </w:t>
      </w:r>
      <w:r w:rsidRPr="001C7E89">
        <w:rPr>
          <w:rFonts w:ascii="GHEA Grapalat" w:eastAsia="Times New Roman" w:hAnsi="GHEA Grapalat" w:cs="Sylfaen"/>
          <w:sz w:val="20"/>
          <w:szCs w:val="20"/>
          <w:lang w:val="ru-RU"/>
        </w:rPr>
        <w:t>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բանկի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անվանումը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հաշվեհամարը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որի</w:t>
      </w:r>
      <w:r w:rsidRPr="001C7E89">
        <w:rPr>
          <w:rFonts w:ascii="GHEA Grapalat" w:eastAsia="Times New Roman" w:hAnsi="GHEA Grapalat" w:cs="Sylfaen"/>
          <w:sz w:val="20"/>
          <w:szCs w:val="20"/>
        </w:rPr>
        <w:t>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բավարարվելու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դեպքում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պետք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փոխանցվի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վճարը</w:t>
      </w:r>
      <w:r w:rsidRPr="001C7E89">
        <w:rPr>
          <w:rFonts w:ascii="GHEA Grapalat" w:eastAsia="Times New Roman" w:hAnsi="GHEA Grapalat" w:cs="Sylfaen"/>
          <w:sz w:val="20"/>
          <w:szCs w:val="20"/>
          <w:lang w:val="af-ZA"/>
        </w:rPr>
        <w:t>.</w:t>
      </w:r>
    </w:p>
    <w:p w14:paraId="150093E9"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8) </w:t>
      </w:r>
      <w:r w:rsidRPr="001C7E89">
        <w:rPr>
          <w:rFonts w:ascii="GHEA Grapalat" w:eastAsia="Times New Roman" w:hAnsi="GHEA Grapalat" w:cs="Sylfaen"/>
          <w:sz w:val="20"/>
          <w:szCs w:val="20"/>
          <w:lang w:val="ru-RU"/>
        </w:rPr>
        <w:t>այլ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անհրաժեշտ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տեղեկություններ։</w:t>
      </w:r>
    </w:p>
    <w:p w14:paraId="52370532"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1C7E89">
        <w:rPr>
          <w:rFonts w:ascii="Calibri" w:eastAsia="Times New Roman" w:hAnsi="Calibri" w:cs="Calibri"/>
          <w:sz w:val="20"/>
          <w:szCs w:val="20"/>
          <w:lang w:val="af-ZA"/>
        </w:rPr>
        <w:t> </w:t>
      </w:r>
      <w:r w:rsidRPr="001C7E89">
        <w:rPr>
          <w:rFonts w:ascii="GHEA Grapalat" w:eastAsia="Times New Roman" w:hAnsi="GHEA Grapalat" w:cs="Sylfaen"/>
          <w:sz w:val="20"/>
          <w:szCs w:val="20"/>
          <w:lang w:val="af-ZA"/>
        </w:rPr>
        <w:t xml:space="preserve"> </w:t>
      </w:r>
    </w:p>
    <w:p w14:paraId="23CF27CE"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12.7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թվում</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մասնակի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բավարարվելու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մասին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կողմից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տեղեկագրում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հրապարակվելուն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հաջորդող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աշխատանքային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տվյալ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գրավոր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լիազորված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մարմնին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տրամադրում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վճարը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կատարած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լինելը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հավաստող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փաստաթղթի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պատճենը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բանկի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անվանումը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հաշվեհամարը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պետք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փոխանցվի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վերադարձվող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գումարը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Լ</w:t>
      </w:r>
      <w:r w:rsidRPr="001C7E89">
        <w:rPr>
          <w:rFonts w:ascii="GHEA Grapalat" w:eastAsia="Times New Roman" w:hAnsi="GHEA Grapalat" w:cs="Sylfaen"/>
          <w:sz w:val="20"/>
          <w:szCs w:val="20"/>
          <w:lang w:val="ru-RU"/>
        </w:rPr>
        <w:t>իազորված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մարմինը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կետում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նշված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փաստաթղթի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պատճենը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ստանալու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հաջորդող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հինգ</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աշխատանքային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վճարը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փոխանցում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վճարած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բանկային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հաշվին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փոխանցելու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միջոցով</w:t>
      </w:r>
      <w:r w:rsidRPr="001C7E89">
        <w:rPr>
          <w:rFonts w:ascii="GHEA Grapalat" w:eastAsia="Times New Roman" w:hAnsi="GHEA Grapalat" w:cs="Sylfaen"/>
          <w:sz w:val="20"/>
          <w:szCs w:val="20"/>
          <w:lang w:val="af-ZA"/>
        </w:rPr>
        <w:t>:</w:t>
      </w:r>
    </w:p>
    <w:p w14:paraId="5D36DF1A"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12.8 </w:t>
      </w:r>
      <w:bookmarkStart w:id="7" w:name="_Hlk9264773"/>
      <w:r w:rsidRPr="001C7E89">
        <w:rPr>
          <w:rFonts w:ascii="GHEA Grapalat" w:eastAsia="Times New Roman"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1C7E89">
        <w:rPr>
          <w:rFonts w:ascii="GHEA Grapalat" w:eastAsia="Times New Roman" w:hAnsi="GHEA Grapalat" w:cs="Sylfaen"/>
          <w:sz w:val="20"/>
          <w:szCs w:val="20"/>
          <w:lang w:val="ru-RU"/>
        </w:rPr>
        <w:t>Ընդ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եթե</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հրավերի</w:t>
      </w:r>
      <w:r w:rsidRPr="001C7E89">
        <w:rPr>
          <w:rFonts w:ascii="GHEA Grapalat" w:eastAsia="Times New Roman" w:hAnsi="GHEA Grapalat" w:cs="Sylfaen"/>
          <w:sz w:val="20"/>
          <w:szCs w:val="20"/>
          <w:lang w:val="af-ZA"/>
        </w:rPr>
        <w:t xml:space="preserve"> 1-</w:t>
      </w:r>
      <w:r w:rsidRPr="001C7E89">
        <w:rPr>
          <w:rFonts w:ascii="GHEA Grapalat" w:eastAsia="Times New Roman" w:hAnsi="GHEA Grapalat" w:cs="Sylfaen"/>
          <w:sz w:val="20"/>
          <w:szCs w:val="20"/>
        </w:rPr>
        <w:t>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մասի</w:t>
      </w:r>
      <w:r w:rsidRPr="001C7E89">
        <w:rPr>
          <w:rFonts w:ascii="GHEA Grapalat" w:eastAsia="Times New Roman" w:hAnsi="GHEA Grapalat" w:cs="Sylfaen"/>
          <w:sz w:val="20"/>
          <w:szCs w:val="20"/>
          <w:lang w:val="af-ZA"/>
        </w:rPr>
        <w:t xml:space="preserve"> 12.4 </w:t>
      </w:r>
      <w:r w:rsidRPr="001C7E89">
        <w:rPr>
          <w:rFonts w:ascii="GHEA Grapalat" w:eastAsia="Times New Roman" w:hAnsi="GHEA Grapalat" w:cs="Sylfaen"/>
          <w:sz w:val="20"/>
          <w:szCs w:val="20"/>
          <w:lang w:val="ru-RU"/>
        </w:rPr>
        <w:t>կետի</w:t>
      </w:r>
      <w:r w:rsidRPr="001C7E89">
        <w:rPr>
          <w:rFonts w:ascii="GHEA Grapalat" w:eastAsia="Times New Roman" w:hAnsi="GHEA Grapalat" w:cs="Sylfaen"/>
          <w:sz w:val="20"/>
          <w:szCs w:val="20"/>
          <w:lang w:val="af-ZA"/>
        </w:rPr>
        <w:t xml:space="preserve"> 2-</w:t>
      </w:r>
      <w:r w:rsidRPr="001C7E89">
        <w:rPr>
          <w:rFonts w:ascii="GHEA Grapalat" w:eastAsia="Times New Roman" w:hAnsi="GHEA Grapalat" w:cs="Sylfaen"/>
          <w:sz w:val="20"/>
          <w:szCs w:val="20"/>
          <w:lang w:val="ru-RU"/>
        </w:rPr>
        <w:t>րդ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ենթակետով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սահմանված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ժամկետում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չի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բավարարել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Օրենքի</w:t>
      </w:r>
      <w:r w:rsidRPr="001C7E89">
        <w:rPr>
          <w:rFonts w:ascii="GHEA Grapalat" w:eastAsia="Times New Roman" w:hAnsi="GHEA Grapalat" w:cs="Sylfaen"/>
          <w:sz w:val="20"/>
          <w:szCs w:val="20"/>
          <w:lang w:val="af-ZA"/>
        </w:rPr>
        <w:t xml:space="preserve"> 50-</w:t>
      </w:r>
      <w:r w:rsidRPr="001C7E89">
        <w:rPr>
          <w:rFonts w:ascii="GHEA Grapalat" w:eastAsia="Times New Roman" w:hAnsi="GHEA Grapalat" w:cs="Sylfaen"/>
          <w:sz w:val="20"/>
          <w:szCs w:val="20"/>
          <w:lang w:val="ru-RU"/>
        </w:rPr>
        <w:t>րդ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հոդվածի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պահանջները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ապա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կետով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սահմանված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ժամկետում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շտկված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համարվում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սահմանված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ժամկետում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ներկայացված</w:t>
      </w:r>
      <w:r w:rsidRPr="001C7E89">
        <w:rPr>
          <w:rFonts w:ascii="GHEA Grapalat" w:eastAsia="Times New Roman" w:hAnsi="GHEA Grapalat" w:cs="Sylfaen"/>
          <w:sz w:val="20"/>
          <w:szCs w:val="20"/>
          <w:lang w:val="af-ZA"/>
        </w:rPr>
        <w:t>:</w:t>
      </w:r>
    </w:p>
    <w:p w14:paraId="1D19DD69"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12.9</w:t>
      </w:r>
      <w:bookmarkStart w:id="8" w:name="_Hlk9264833"/>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վարույթ</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ընդունելու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մեկ</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աշխատանքային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դրա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վերաբերյալ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հայտարարությունը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հրապարակում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տեղեկագրում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հայտարարության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մեջ</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նշվում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նպատակով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հրավիրվող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նիստերին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առցանց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հետևելու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համացանցային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հղումը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համարվում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վարույթ</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ընդունված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արձանագրված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թերությունների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վերացման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վերաբերյալ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հրավերի</w:t>
      </w:r>
      <w:r w:rsidRPr="001C7E89">
        <w:rPr>
          <w:rFonts w:ascii="GHEA Grapalat" w:eastAsia="Times New Roman" w:hAnsi="GHEA Grapalat" w:cs="Sylfaen"/>
          <w:sz w:val="20"/>
          <w:szCs w:val="20"/>
          <w:lang w:val="af-ZA"/>
        </w:rPr>
        <w:t xml:space="preserve"> 12.8 </w:t>
      </w:r>
      <w:r w:rsidRPr="001C7E89">
        <w:rPr>
          <w:rFonts w:ascii="GHEA Grapalat" w:eastAsia="Times New Roman" w:hAnsi="GHEA Grapalat" w:cs="Sylfaen"/>
          <w:sz w:val="20"/>
          <w:szCs w:val="20"/>
          <w:lang w:val="ru-RU"/>
        </w:rPr>
        <w:t>կետով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նախատեսված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ժամկետը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լրանալու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իսկ</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թերությունները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վերացված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դեպքում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տրամադրվելու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օրվանից</w:t>
      </w:r>
      <w:r w:rsidRPr="001C7E89">
        <w:rPr>
          <w:rFonts w:ascii="GHEA Grapalat" w:eastAsia="Times New Roman" w:hAnsi="GHEA Grapalat" w:cs="Sylfaen"/>
          <w:sz w:val="20"/>
          <w:szCs w:val="20"/>
          <w:lang w:val="af-ZA"/>
        </w:rPr>
        <w:t>:</w:t>
      </w:r>
    </w:p>
    <w:p w14:paraId="044FCD61"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12.10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վարույթ</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ընդունվելու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երկու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աշխատանքային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գրությամբ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դիմում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պատվիրատուին՝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վերաբերյալ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գրավոր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դիրքորոշում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ինչպես</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նաև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անհրաժեշտ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գրությամբ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նշված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փաստաթղթերը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պահանջով՝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կցելով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պատճենը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փաստաթղթերը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առկայության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դեպքում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վերաբերյալ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պատվիրատուի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դիրքորոշումը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պահանջված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փաստաթղթեր</w:t>
      </w:r>
      <w:r w:rsidRPr="001C7E89">
        <w:rPr>
          <w:rFonts w:ascii="GHEA Grapalat" w:eastAsia="Times New Roman" w:hAnsi="GHEA Grapalat" w:cs="Sylfaen"/>
          <w:sz w:val="20"/>
          <w:szCs w:val="20"/>
        </w:rPr>
        <w:t>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w:t>
      </w:r>
      <w:r w:rsidRPr="001C7E89">
        <w:rPr>
          <w:rFonts w:ascii="GHEA Grapalat" w:eastAsia="Times New Roman" w:hAnsi="GHEA Grapalat" w:cs="Sylfaen"/>
          <w:sz w:val="20"/>
          <w:szCs w:val="20"/>
          <w:lang w:val="ru-RU"/>
        </w:rPr>
        <w:t>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գրավոր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դրանց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բնօրինակից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արտատպված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սկանավորված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ձևով</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հրավերի</w:t>
      </w:r>
      <w:r w:rsidRPr="001C7E89">
        <w:rPr>
          <w:rFonts w:ascii="GHEA Grapalat" w:eastAsia="Times New Roman" w:hAnsi="GHEA Grapalat" w:cs="Sylfaen"/>
          <w:sz w:val="20"/>
          <w:szCs w:val="20"/>
          <w:lang w:val="af-ZA"/>
        </w:rPr>
        <w:t xml:space="preserve"> 12.5 </w:t>
      </w:r>
      <w:r w:rsidRPr="001C7E89">
        <w:rPr>
          <w:rFonts w:ascii="GHEA Grapalat" w:eastAsia="Times New Roman" w:hAnsi="GHEA Grapalat" w:cs="Sylfaen"/>
          <w:sz w:val="20"/>
          <w:szCs w:val="20"/>
        </w:rPr>
        <w:t>կետում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նշված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էլեկտրոնային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փոստին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ուղարկվելու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միջոցով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կետում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նշված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փաստաթղթերը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պ</w:t>
      </w:r>
      <w:r w:rsidRPr="001C7E89">
        <w:rPr>
          <w:rFonts w:ascii="GHEA Grapalat" w:eastAsia="Times New Roman" w:hAnsi="GHEA Grapalat" w:cs="Sylfaen"/>
          <w:sz w:val="20"/>
          <w:szCs w:val="20"/>
          <w:lang w:val="ru-RU"/>
        </w:rPr>
        <w:t>ատվիրատուն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պահանջ</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ստանալու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հաշված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երկու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աշխատանքային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ընթացքում</w:t>
      </w:r>
      <w:r w:rsidRPr="001C7E89">
        <w:rPr>
          <w:rFonts w:ascii="GHEA Grapalat" w:eastAsia="Times New Roman" w:hAnsi="GHEA Grapalat" w:cs="Sylfaen"/>
          <w:sz w:val="20"/>
          <w:szCs w:val="20"/>
          <w:lang w:val="af-ZA"/>
        </w:rPr>
        <w:t>:</w:t>
      </w:r>
    </w:p>
    <w:bookmarkEnd w:id="8"/>
    <w:p w14:paraId="0486B99D"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lastRenderedPageBreak/>
        <w:t xml:space="preserve">12.11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վերաբերյալ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այնպիսի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ընթացակարգով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համաձայն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 պ</w:t>
      </w:r>
      <w:r w:rsidRPr="001C7E89">
        <w:rPr>
          <w:rFonts w:ascii="GHEA Grapalat" w:eastAsia="Times New Roman" w:hAnsi="GHEA Grapalat" w:cs="Sylfaen"/>
          <w:sz w:val="20"/>
          <w:szCs w:val="20"/>
          <w:lang w:val="ru-RU"/>
        </w:rPr>
        <w:t>ատվիրատուն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ներգրավված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բոլոր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կողմերն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իրավունք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ունենան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w:t>
      </w:r>
      <w:r w:rsidRPr="001C7E89">
        <w:rPr>
          <w:rFonts w:ascii="GHEA Grapalat" w:eastAsia="Times New Roman" w:hAnsi="GHEA Grapalat" w:cs="Sylfaen"/>
          <w:sz w:val="20"/>
          <w:szCs w:val="20"/>
          <w:lang w:val="af-ZA"/>
        </w:rPr>
        <w:t xml:space="preserve"> լինելու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նպատակով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հրավիրված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նիստերին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իրենց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տեսակետները։</w:t>
      </w:r>
    </w:p>
    <w:p w14:paraId="3F8B786D"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12.12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քննությունն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իրականացվում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վարույթն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ընդունվելու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ոչ</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ուշ</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քսան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օրացուցային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Նշված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ժամկետը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երկարաձգվել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մեկ</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անգամ՝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մինչև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տասն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w:t>
      </w:r>
      <w:r w:rsidRPr="001C7E89">
        <w:rPr>
          <w:rFonts w:ascii="GHEA Grapalat" w:eastAsia="Times New Roman" w:hAnsi="GHEA Grapalat" w:cs="Sylfaen"/>
          <w:sz w:val="20"/>
          <w:szCs w:val="20"/>
        </w:rPr>
        <w:t>ա</w:t>
      </w:r>
      <w:r w:rsidRPr="001C7E89">
        <w:rPr>
          <w:rFonts w:ascii="GHEA Grapalat" w:eastAsia="Times New Roman" w:hAnsi="GHEA Grapalat" w:cs="Sylfaen"/>
          <w:sz w:val="20"/>
          <w:szCs w:val="20"/>
          <w:lang w:val="ru-RU"/>
        </w:rPr>
        <w:t>ցուցային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w:t>
      </w:r>
      <w:r w:rsidRPr="001C7E89">
        <w:rPr>
          <w:rFonts w:ascii="GHEA Grapalat" w:eastAsia="Times New Roman" w:hAnsi="GHEA Grapalat" w:cs="Sylfaen"/>
          <w:sz w:val="20"/>
          <w:szCs w:val="20"/>
          <w:lang w:val="ru-RU"/>
        </w:rPr>
        <w:t>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պատճառաբանված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միջանկյալ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որոշմամբ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միջանկյալ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w:t>
      </w:r>
      <w:r w:rsidRPr="001C7E89">
        <w:rPr>
          <w:rFonts w:ascii="GHEA Grapalat" w:eastAsia="Times New Roman" w:hAnsi="GHEA Grapalat" w:cs="Sylfaen"/>
          <w:sz w:val="20"/>
          <w:szCs w:val="20"/>
          <w:lang w:val="ru-RU"/>
        </w:rPr>
        <w:t>նձն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ապահովում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դրա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մասին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համապատասխան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հայտարարության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հրապարակումը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տեղեկագրում</w:t>
      </w:r>
      <w:r w:rsidRPr="001C7E89">
        <w:rPr>
          <w:rFonts w:ascii="GHEA Grapalat" w:eastAsia="Times New Roman" w:hAnsi="GHEA Grapalat" w:cs="Sylfaen"/>
          <w:sz w:val="20"/>
          <w:szCs w:val="20"/>
          <w:lang w:val="af-ZA"/>
        </w:rPr>
        <w:t>:</w:t>
      </w:r>
    </w:p>
    <w:p w14:paraId="6497D6DF"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իրավապարտադիր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փոփոխվել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վերացվել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թվում՝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մասնակի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դատարանի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կողմից</w:t>
      </w:r>
      <w:r w:rsidRPr="001C7E89">
        <w:rPr>
          <w:rFonts w:ascii="GHEA Grapalat" w:eastAsia="Times New Roman" w:hAnsi="GHEA Grapalat" w:cs="Sylfaen"/>
          <w:sz w:val="20"/>
          <w:szCs w:val="20"/>
          <w:lang w:val="af-ZA"/>
        </w:rPr>
        <w:t>:</w:t>
      </w:r>
    </w:p>
    <w:p w14:paraId="301B0AB8"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12.13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w:t>
      </w:r>
    </w:p>
    <w:p w14:paraId="1877094A" w14:textId="77777777" w:rsidR="001C7E89" w:rsidRPr="001C7E89" w:rsidRDefault="001C7E89" w:rsidP="001C7E89">
      <w:pPr>
        <w:spacing w:after="0" w:line="240" w:lineRule="auto"/>
        <w:ind w:firstLine="720"/>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 </w:t>
      </w:r>
      <w:r w:rsidRPr="001C7E89">
        <w:rPr>
          <w:rFonts w:ascii="GHEA Grapalat" w:eastAsia="Times New Roman" w:hAnsi="GHEA Grapalat" w:cs="Sylfaen"/>
          <w:sz w:val="20"/>
          <w:szCs w:val="20"/>
        </w:rPr>
        <w:t>իրավունք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ունի</w:t>
      </w:r>
      <w:r w:rsidRPr="001C7E89" w:rsidDel="00B90C4B">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պատվիրատուի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հանձնաժողովի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գործողությունների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անգործության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վերաբերյալ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ընդունելու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հետևյալ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որոշումները</w:t>
      </w:r>
      <w:r w:rsidRPr="001C7E89">
        <w:rPr>
          <w:rFonts w:ascii="GHEA Grapalat" w:eastAsia="Times New Roman" w:hAnsi="GHEA Grapalat" w:cs="Sylfaen"/>
          <w:sz w:val="20"/>
          <w:szCs w:val="20"/>
          <w:lang w:val="af-ZA"/>
        </w:rPr>
        <w:t>.</w:t>
      </w:r>
    </w:p>
    <w:p w14:paraId="29AC2A8F" w14:textId="77777777" w:rsidR="001C7E89" w:rsidRPr="001C7E89" w:rsidRDefault="001C7E89" w:rsidP="001C7E89">
      <w:pPr>
        <w:spacing w:after="0" w:line="240" w:lineRule="auto"/>
        <w:ind w:firstLine="720"/>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rPr>
        <w:t>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արգելելու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կատարել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որոշակի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գործողություններ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ընդունել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որոշումներ</w:t>
      </w:r>
      <w:r w:rsidRPr="001C7E89">
        <w:rPr>
          <w:rFonts w:ascii="GHEA Grapalat" w:eastAsia="Times New Roman" w:hAnsi="GHEA Grapalat" w:cs="Sylfaen"/>
          <w:sz w:val="20"/>
          <w:szCs w:val="20"/>
          <w:lang w:val="af-ZA"/>
        </w:rPr>
        <w:t>,</w:t>
      </w:r>
    </w:p>
    <w:p w14:paraId="4CE97F26" w14:textId="77777777" w:rsidR="001C7E89" w:rsidRPr="001C7E89" w:rsidRDefault="001C7E89" w:rsidP="001C7E89">
      <w:pPr>
        <w:spacing w:after="0" w:line="240" w:lineRule="auto"/>
        <w:ind w:firstLine="720"/>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rPr>
        <w:t>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պարտավորեցնելու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ընդունել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համապատասխան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որոշումներ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ներառյալ՝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չկայացած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հայտարարելու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ընթացակարգը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բացառությամբ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պայմանագիրը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անվավեր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ճանաչելու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մասին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որոշման</w:t>
      </w:r>
      <w:r w:rsidRPr="001C7E89">
        <w:rPr>
          <w:rFonts w:ascii="GHEA Grapalat" w:eastAsia="Times New Roman" w:hAnsi="GHEA Grapalat" w:cs="Sylfaen"/>
          <w:sz w:val="20"/>
          <w:szCs w:val="20"/>
          <w:lang w:val="af-ZA"/>
        </w:rPr>
        <w:t>.</w:t>
      </w:r>
    </w:p>
    <w:p w14:paraId="34BFAE6C" w14:textId="77777777" w:rsidR="001C7E89" w:rsidRPr="001C7E89" w:rsidRDefault="001C7E89" w:rsidP="001C7E89">
      <w:pPr>
        <w:spacing w:after="0" w:line="240" w:lineRule="auto"/>
        <w:ind w:firstLine="720"/>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2) </w:t>
      </w:r>
      <w:r w:rsidRPr="001C7E89">
        <w:rPr>
          <w:rFonts w:ascii="GHEA Grapalat" w:eastAsia="Times New Roman" w:hAnsi="GHEA Grapalat" w:cs="Sylfaen"/>
          <w:sz w:val="20"/>
          <w:szCs w:val="20"/>
        </w:rPr>
        <w:t>որոշում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կայացնում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մասնակցին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գործընթացին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մասնակցելու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իրավունք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չունեցող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մասնակիցների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ցուցակում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ներառելու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մասին</w:t>
      </w:r>
      <w:r w:rsidRPr="001C7E89">
        <w:rPr>
          <w:rFonts w:ascii="GHEA Grapalat" w:eastAsia="Times New Roman" w:hAnsi="GHEA Grapalat" w:cs="Sylfaen"/>
          <w:sz w:val="20"/>
          <w:szCs w:val="20"/>
          <w:lang w:val="af-ZA"/>
        </w:rPr>
        <w:t>.</w:t>
      </w:r>
    </w:p>
    <w:p w14:paraId="38932201" w14:textId="77777777" w:rsidR="001C7E89" w:rsidRPr="001C7E89" w:rsidRDefault="001C7E89" w:rsidP="001C7E89">
      <w:pPr>
        <w:spacing w:after="0" w:line="240" w:lineRule="auto"/>
        <w:ind w:firstLine="720"/>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3) </w:t>
      </w:r>
      <w:r w:rsidRPr="001C7E89">
        <w:rPr>
          <w:rFonts w:ascii="GHEA Grapalat" w:eastAsia="Times New Roman" w:hAnsi="GHEA Grapalat" w:cs="Sylfaen"/>
          <w:sz w:val="20"/>
          <w:szCs w:val="20"/>
        </w:rPr>
        <w:t>հաշվառում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կողմից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ընդունված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որոշումները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դրանց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կատարման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նկատմամբ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իրականացնում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հսկողություն</w:t>
      </w:r>
      <w:r w:rsidRPr="001C7E89">
        <w:rPr>
          <w:rFonts w:ascii="GHEA Grapalat" w:eastAsia="Times New Roman" w:hAnsi="GHEA Grapalat" w:cs="Sylfaen"/>
          <w:sz w:val="20"/>
          <w:szCs w:val="20"/>
          <w:lang w:val="af-ZA"/>
        </w:rPr>
        <w:t>:</w:t>
      </w:r>
    </w:p>
    <w:p w14:paraId="7F8C3FC0"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12.14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կողմից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բավարարվելու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դեպքում</w:t>
      </w:r>
      <w:r w:rsidRPr="001C7E89">
        <w:rPr>
          <w:rFonts w:ascii="GHEA Grapalat" w:eastAsia="Times New Roman" w:hAnsi="GHEA Grapalat" w:cs="Sylfaen"/>
          <w:sz w:val="20"/>
          <w:szCs w:val="20"/>
          <w:lang w:val="af-ZA"/>
        </w:rPr>
        <w:t xml:space="preserve"> պ</w:t>
      </w:r>
      <w:r w:rsidRPr="001C7E89">
        <w:rPr>
          <w:rFonts w:ascii="GHEA Grapalat" w:eastAsia="Times New Roman" w:hAnsi="GHEA Grapalat" w:cs="Sylfaen"/>
          <w:sz w:val="20"/>
          <w:szCs w:val="20"/>
          <w:lang w:val="ru-RU"/>
        </w:rPr>
        <w:t>ատվիրատուն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պատասխանատվություն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պատճառված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սահմանված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կարգով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հիմնավորված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վնասի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հատուցման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համար։</w:t>
      </w:r>
    </w:p>
    <w:p w14:paraId="42769C37" w14:textId="77777777" w:rsidR="001C7E89" w:rsidRPr="001C7E89" w:rsidRDefault="001C7E89" w:rsidP="001C7E89">
      <w:pPr>
        <w:shd w:val="clear" w:color="auto" w:fill="FFFFFF"/>
        <w:spacing w:after="0" w:line="240" w:lineRule="auto"/>
        <w:ind w:firstLine="567"/>
        <w:jc w:val="both"/>
        <w:rPr>
          <w:rFonts w:ascii="Arial Unicode" w:eastAsia="Times New Roman" w:hAnsi="Arial Unicode" w:cs="Times New Roman"/>
          <w:color w:val="000000"/>
          <w:sz w:val="21"/>
          <w:szCs w:val="21"/>
          <w:lang w:val="af-ZA"/>
        </w:rPr>
      </w:pPr>
      <w:r w:rsidRPr="001C7E89">
        <w:rPr>
          <w:rFonts w:ascii="GHEA Grapalat" w:eastAsia="Times New Roman" w:hAnsi="GHEA Grapalat" w:cs="Sylfaen"/>
          <w:sz w:val="20"/>
          <w:szCs w:val="20"/>
          <w:lang w:val="af-ZA"/>
        </w:rPr>
        <w:t xml:space="preserve">12.15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քննությունը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բաց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հանրության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համար</w:t>
      </w:r>
      <w:r w:rsidRPr="001C7E89">
        <w:rPr>
          <w:rFonts w:ascii="GHEA Grapalat" w:eastAsia="Times New Roman" w:hAnsi="GHEA Grapalat" w:cs="Sylfaen"/>
          <w:sz w:val="20"/>
          <w:szCs w:val="20"/>
          <w:lang w:val="af-ZA"/>
        </w:rPr>
        <w:t xml:space="preserve">: </w:t>
      </w:r>
      <w:bookmarkStart w:id="9" w:name="_Hlk9265079"/>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քննությունն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իրականացվում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նիստերի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միջոցով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Նիստերը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ձայնագրվում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վերաբերյալ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մեկտեղ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հրապարակվում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տեղեկագրում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Ձայնագրման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անհնարինության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դեպքում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նիստերը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սղագրվում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Նիստերը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առցանց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հեռարձակվում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նաև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համացանցում</w:t>
      </w:r>
      <w:r w:rsidRPr="001C7E89">
        <w:rPr>
          <w:rFonts w:ascii="GHEA Grapalat" w:eastAsia="Times New Roman" w:hAnsi="GHEA Grapalat" w:cs="Sylfaen"/>
          <w:sz w:val="20"/>
          <w:szCs w:val="20"/>
          <w:lang w:val="af-ZA"/>
        </w:rPr>
        <w:t>:</w:t>
      </w:r>
    </w:p>
    <w:bookmarkEnd w:id="9"/>
    <w:p w14:paraId="5B53C05F"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sidDel="00714C96">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af-ZA"/>
        </w:rPr>
        <w:t xml:space="preserve">12.16 </w:t>
      </w:r>
      <w:r w:rsidRPr="001C7E89">
        <w:rPr>
          <w:rFonts w:ascii="GHEA Grapalat" w:eastAsia="Times New Roman" w:hAnsi="GHEA Grapalat" w:cs="Sylfaen"/>
          <w:sz w:val="20"/>
          <w:szCs w:val="20"/>
          <w:lang w:val="ru-RU"/>
        </w:rPr>
        <w:t>Յուրաքանչյուր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շահերը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խախտվել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խախտվել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հիմք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ծառայած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գործողությունների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արդյունքում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իրավունք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ունի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մասնակցելու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ընթացակարգին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մինչև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վերաբերյալ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ընդունելու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ժամկետը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ներկայացնելով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Օրենքի</w:t>
      </w:r>
      <w:r w:rsidRPr="001C7E89">
        <w:rPr>
          <w:rFonts w:ascii="GHEA Grapalat" w:eastAsia="Times New Roman" w:hAnsi="GHEA Grapalat" w:cs="Sylfaen"/>
          <w:sz w:val="20"/>
          <w:szCs w:val="20"/>
          <w:lang w:val="af-ZA"/>
        </w:rPr>
        <w:t xml:space="preserve"> 50-</w:t>
      </w:r>
      <w:r w:rsidRPr="001C7E89">
        <w:rPr>
          <w:rFonts w:ascii="GHEA Grapalat" w:eastAsia="Times New Roman" w:hAnsi="GHEA Grapalat" w:cs="Sylfaen"/>
          <w:sz w:val="20"/>
          <w:szCs w:val="20"/>
          <w:lang w:val="ru-RU"/>
        </w:rPr>
        <w:t>րդ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հոդվածի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համաձայն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բողոքարկման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ընթացակարգին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չմասնակցած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զրկվում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իրավունքից։</w:t>
      </w:r>
    </w:p>
    <w:p w14:paraId="3707E6E9"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12.17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հաջորդող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երկու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աշխատանքային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ընթացքում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որոշումը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հրապարակում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տեղեկագրում` նշելով հրապարակման ամսաթիվը</w:t>
      </w:r>
      <w:r w:rsidRPr="001C7E89">
        <w:rPr>
          <w:rFonts w:ascii="GHEA Grapalat" w:eastAsia="Times New Roman" w:hAnsi="GHEA Grapalat" w:cs="Sylfaen"/>
          <w:sz w:val="20"/>
          <w:szCs w:val="20"/>
          <w:lang w:val="ru-RU"/>
        </w:rPr>
        <w:t>։</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ուժի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մեջ</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մտնում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տեղե</w:t>
      </w:r>
      <w:r w:rsidRPr="001C7E89">
        <w:rPr>
          <w:rFonts w:ascii="GHEA Grapalat" w:eastAsia="Times New Roman" w:hAnsi="GHEA Grapalat" w:cs="Sylfaen"/>
          <w:sz w:val="20"/>
          <w:szCs w:val="20"/>
        </w:rPr>
        <w:t>կ</w:t>
      </w:r>
      <w:r w:rsidRPr="001C7E89">
        <w:rPr>
          <w:rFonts w:ascii="GHEA Grapalat" w:eastAsia="Times New Roman" w:hAnsi="GHEA Grapalat" w:cs="Sylfaen"/>
          <w:sz w:val="20"/>
          <w:szCs w:val="20"/>
          <w:lang w:val="ru-RU"/>
        </w:rPr>
        <w:t>ագրում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հրապարակելուն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հաջորդող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օրը</w:t>
      </w:r>
      <w:r w:rsidRPr="001C7E89">
        <w:rPr>
          <w:rFonts w:ascii="GHEA Grapalat" w:eastAsia="Times New Roman" w:hAnsi="GHEA Grapalat" w:cs="Sylfaen"/>
          <w:sz w:val="20"/>
          <w:szCs w:val="20"/>
          <w:lang w:val="af-ZA"/>
        </w:rPr>
        <w:t>:</w:t>
      </w:r>
    </w:p>
    <w:p w14:paraId="45324FC9"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12.18 </w:t>
      </w:r>
      <w:r w:rsidRPr="001C7E89">
        <w:rPr>
          <w:rFonts w:ascii="GHEA Grapalat" w:eastAsia="Times New Roman" w:hAnsi="GHEA Grapalat" w:cs="Sylfaen"/>
          <w:sz w:val="20"/>
          <w:szCs w:val="20"/>
          <w:lang w:val="ru-RU"/>
        </w:rPr>
        <w:t>Յուրաքանչյուր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շահագրգռված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կոնկրետ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գործարքի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կնքման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հարցում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վնասներ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կրել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պ</w:t>
      </w:r>
      <w:r w:rsidRPr="001C7E89">
        <w:rPr>
          <w:rFonts w:ascii="GHEA Grapalat" w:eastAsia="Times New Roman" w:hAnsi="GHEA Grapalat" w:cs="Sylfaen"/>
          <w:sz w:val="20"/>
          <w:szCs w:val="20"/>
          <w:lang w:val="ru-RU"/>
        </w:rPr>
        <w:t>ատվիրատուի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հանձնաժողովի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կատարած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գործողության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անգործության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հետևանքով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իրավունք</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ունի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դատական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կարգով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պահանջելու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վնասների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փոխհատուցում։</w:t>
      </w:r>
    </w:p>
    <w:p w14:paraId="362BB560"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12.19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անձին</w:t>
      </w:r>
      <w:r w:rsidRPr="001C7E89">
        <w:rPr>
          <w:rFonts w:ascii="GHEA Mariam" w:eastAsia="Times New Roman" w:hAnsi="GHEA Mariam" w:cs="Sylfaen"/>
          <w:sz w:val="20"/>
          <w:szCs w:val="20"/>
          <w:lang w:val="af-ZA"/>
        </w:rPr>
        <w:t xml:space="preserve"> </w:t>
      </w:r>
      <w:r w:rsidRPr="001C7E89">
        <w:rPr>
          <w:rFonts w:ascii="GHEA Grapalat" w:eastAsia="Times New Roman" w:hAnsi="GHEA Grapalat" w:cs="Sylfaen"/>
          <w:sz w:val="20"/>
          <w:szCs w:val="20"/>
          <w:lang w:val="ru-RU"/>
        </w:rPr>
        <w:t>ներկայացված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ինքնաբերաբար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կասեցնում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գործընթացը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Օ</w:t>
      </w:r>
      <w:r w:rsidRPr="001C7E89">
        <w:rPr>
          <w:rFonts w:ascii="GHEA Grapalat" w:eastAsia="Times New Roman" w:hAnsi="GHEA Grapalat" w:cs="Sylfaen"/>
          <w:sz w:val="20"/>
          <w:szCs w:val="20"/>
          <w:lang w:val="ru-RU"/>
        </w:rPr>
        <w:t>րենքի</w:t>
      </w:r>
      <w:r w:rsidRPr="001C7E89">
        <w:rPr>
          <w:rFonts w:ascii="GHEA Grapalat" w:eastAsia="Times New Roman" w:hAnsi="GHEA Grapalat" w:cs="Sylfaen"/>
          <w:sz w:val="20"/>
          <w:szCs w:val="20"/>
          <w:lang w:val="af-ZA"/>
        </w:rPr>
        <w:t xml:space="preserve"> 50-</w:t>
      </w:r>
      <w:r w:rsidRPr="001C7E89">
        <w:rPr>
          <w:rFonts w:ascii="GHEA Grapalat" w:eastAsia="Times New Roman" w:hAnsi="GHEA Grapalat" w:cs="Sylfaen"/>
          <w:sz w:val="20"/>
          <w:szCs w:val="20"/>
          <w:lang w:val="ru-RU"/>
        </w:rPr>
        <w:t>րդ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հոդվածի</w:t>
      </w:r>
      <w:r w:rsidRPr="001C7E89">
        <w:rPr>
          <w:rFonts w:ascii="GHEA Grapalat" w:eastAsia="Times New Roman" w:hAnsi="GHEA Grapalat" w:cs="Sylfaen"/>
          <w:sz w:val="20"/>
          <w:szCs w:val="20"/>
          <w:lang w:val="af-ZA"/>
        </w:rPr>
        <w:t xml:space="preserve"> 9-</w:t>
      </w:r>
      <w:r w:rsidRPr="001C7E89">
        <w:rPr>
          <w:rFonts w:ascii="GHEA Grapalat" w:eastAsia="Times New Roman" w:hAnsi="GHEA Grapalat" w:cs="Sylfaen"/>
          <w:sz w:val="20"/>
          <w:szCs w:val="20"/>
          <w:lang w:val="ru-RU"/>
        </w:rPr>
        <w:t>րդ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մասով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նախատեսված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հայտարարությունը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հրապարակվելու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մինչև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քննության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արդյունքներով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ընդունված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ուժի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մեջ</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մտնելու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օրը</w:t>
      </w:r>
      <w:r w:rsidRPr="001C7E89">
        <w:rPr>
          <w:rFonts w:ascii="GHEA Grapalat" w:eastAsia="Times New Roman" w:hAnsi="GHEA Grapalat" w:cs="Sylfaen"/>
          <w:sz w:val="20"/>
          <w:szCs w:val="20"/>
          <w:lang w:val="af-ZA"/>
        </w:rPr>
        <w:t xml:space="preserve">:  </w:t>
      </w:r>
    </w:p>
    <w:p w14:paraId="45D9F82B"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ru-RU"/>
        </w:rPr>
        <w:t>Օրենքի</w:t>
      </w:r>
      <w:r w:rsidRPr="001C7E89">
        <w:rPr>
          <w:rFonts w:ascii="GHEA Grapalat" w:eastAsia="Times New Roman" w:hAnsi="GHEA Grapalat" w:cs="Sylfaen"/>
          <w:sz w:val="20"/>
          <w:szCs w:val="20"/>
          <w:lang w:val="af-ZA"/>
        </w:rPr>
        <w:t xml:space="preserve"> 51-</w:t>
      </w:r>
      <w:r w:rsidRPr="001C7E89">
        <w:rPr>
          <w:rFonts w:ascii="GHEA Grapalat" w:eastAsia="Times New Roman" w:hAnsi="GHEA Grapalat" w:cs="Sylfaen"/>
          <w:sz w:val="20"/>
          <w:szCs w:val="20"/>
          <w:lang w:val="ru-RU"/>
        </w:rPr>
        <w:t>րդ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հոդվածի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համաձայն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ա</w:t>
      </w:r>
      <w:r w:rsidRPr="001C7E89">
        <w:rPr>
          <w:rFonts w:ascii="GHEA Grapalat" w:eastAsia="Times New Roman" w:hAnsi="GHEA Grapalat" w:cs="Sylfaen"/>
          <w:sz w:val="20"/>
          <w:szCs w:val="20"/>
          <w:lang w:val="ru-RU"/>
        </w:rPr>
        <w:t>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գործընթացի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կասեցումը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մասին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եթե</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օրենքի</w:t>
      </w:r>
      <w:r w:rsidRPr="001C7E89">
        <w:rPr>
          <w:rFonts w:ascii="GHEA Grapalat" w:eastAsia="Times New Roman" w:hAnsi="GHEA Grapalat" w:cs="Sylfaen"/>
          <w:sz w:val="20"/>
          <w:szCs w:val="20"/>
          <w:lang w:val="af-ZA"/>
        </w:rPr>
        <w:t xml:space="preserve"> 2-</w:t>
      </w:r>
      <w:r w:rsidRPr="001C7E89">
        <w:rPr>
          <w:rFonts w:ascii="GHEA Grapalat" w:eastAsia="Times New Roman" w:hAnsi="GHEA Grapalat" w:cs="Sylfaen"/>
          <w:sz w:val="20"/>
          <w:szCs w:val="20"/>
          <w:lang w:val="ru-RU"/>
        </w:rPr>
        <w:t>րդ</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հոդվածի</w:t>
      </w:r>
      <w:r w:rsidRPr="001C7E89">
        <w:rPr>
          <w:rFonts w:ascii="GHEA Grapalat" w:eastAsia="Times New Roman" w:hAnsi="GHEA Grapalat" w:cs="Sylfaen"/>
          <w:sz w:val="20"/>
          <w:szCs w:val="20"/>
          <w:lang w:val="af-ZA"/>
        </w:rPr>
        <w:t xml:space="preserve"> 1-</w:t>
      </w:r>
      <w:r w:rsidRPr="001C7E89">
        <w:rPr>
          <w:rFonts w:ascii="GHEA Grapalat" w:eastAsia="Times New Roman" w:hAnsi="GHEA Grapalat" w:cs="Sylfaen"/>
          <w:sz w:val="20"/>
          <w:szCs w:val="20"/>
          <w:lang w:val="ru-RU"/>
        </w:rPr>
        <w:t>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մասով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սահմանված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մարմինների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ղեկավարները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իսկ</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իրավաբանական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անձանց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դեպքում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գործադիր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մարմնի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ղեկավարը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գրավոր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հայտնում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հանրային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պաշտպանության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ազգային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անվտանգության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շահերից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ելնելով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անհրաժեշտ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շարունակել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գործընթացը</w:t>
      </w:r>
      <w:r w:rsidRPr="001C7E89">
        <w:rPr>
          <w:rFonts w:ascii="GHEA Grapalat" w:eastAsia="Times New Roman" w:hAnsi="GHEA Grapalat" w:cs="Sylfaen"/>
          <w:sz w:val="20"/>
          <w:szCs w:val="20"/>
          <w:lang w:val="af-ZA"/>
        </w:rPr>
        <w:t>:</w:t>
      </w:r>
    </w:p>
    <w:p w14:paraId="561270B9" w14:textId="77777777" w:rsidR="001C7E89" w:rsidRPr="001C7E89" w:rsidRDefault="001C7E89" w:rsidP="001C7E89">
      <w:pPr>
        <w:spacing w:after="0" w:line="240" w:lineRule="auto"/>
        <w:ind w:firstLine="567"/>
        <w:jc w:val="both"/>
        <w:rPr>
          <w:rFonts w:ascii="GHEA Grapalat" w:eastAsia="Times New Roman" w:hAnsi="GHEA Grapalat" w:cs="Sylfaen"/>
          <w:b/>
          <w:sz w:val="20"/>
          <w:szCs w:val="20"/>
          <w:lang w:val="es-ES"/>
        </w:rPr>
      </w:pP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որոշմամբ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կասեցումը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կարող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հանվել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եթե</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պ</w:t>
      </w:r>
      <w:r w:rsidRPr="001C7E89">
        <w:rPr>
          <w:rFonts w:ascii="GHEA Grapalat" w:eastAsia="Times New Roman" w:hAnsi="GHEA Grapalat" w:cs="Sylfaen"/>
          <w:sz w:val="20"/>
          <w:szCs w:val="20"/>
          <w:lang w:val="ru-RU"/>
        </w:rPr>
        <w:t>ատվիրատուի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ներկայացրած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հիմնավորումների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համաձայն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հանրային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պաշտպանության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ազգային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անվտանգության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շահերից</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ելնելով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անհրաժեշտ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շարունակել</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գործընթացը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կետ</w:t>
      </w:r>
      <w:r w:rsidRPr="001C7E89">
        <w:rPr>
          <w:rFonts w:ascii="GHEA Grapalat" w:eastAsia="Times New Roman" w:hAnsi="GHEA Grapalat" w:cs="Sylfaen"/>
          <w:sz w:val="20"/>
          <w:szCs w:val="20"/>
          <w:lang w:val="ru-RU"/>
        </w:rPr>
        <w:t>ով</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նախատեսված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որոշումը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գնումների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հետ</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կապված</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բողոքներ</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քննող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անձը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հրապարակում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տեղեկագրում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կայացնելու</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օրվան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հաջորդող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աշխատանքային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lang w:val="ru-RU"/>
        </w:rPr>
        <w:t>օրը</w:t>
      </w:r>
      <w:r w:rsidRPr="001C7E89">
        <w:rPr>
          <w:rFonts w:ascii="GHEA Grapalat" w:eastAsia="Times New Roman" w:hAnsi="GHEA Grapalat" w:cs="Sylfaen"/>
          <w:sz w:val="20"/>
          <w:szCs w:val="20"/>
          <w:lang w:val="af-ZA"/>
        </w:rPr>
        <w:t>:</w:t>
      </w:r>
    </w:p>
    <w:p w14:paraId="1C7B40A7" w14:textId="77777777" w:rsidR="001C7E89" w:rsidRPr="001C7E89" w:rsidRDefault="001C7E89" w:rsidP="001C7E89">
      <w:pPr>
        <w:spacing w:after="0" w:line="240" w:lineRule="auto"/>
        <w:ind w:firstLine="567"/>
        <w:jc w:val="center"/>
        <w:rPr>
          <w:rFonts w:ascii="GHEA Grapalat" w:eastAsia="Times New Roman" w:hAnsi="GHEA Grapalat" w:cs="Sylfaen"/>
          <w:b/>
          <w:sz w:val="24"/>
          <w:lang w:val="es-ES"/>
        </w:rPr>
      </w:pPr>
    </w:p>
    <w:p w14:paraId="3F6BF92C" w14:textId="77777777" w:rsidR="001C7E89" w:rsidRPr="001C7E89" w:rsidRDefault="001C7E89" w:rsidP="001C7E89">
      <w:pPr>
        <w:spacing w:after="0" w:line="240" w:lineRule="auto"/>
        <w:ind w:firstLine="567"/>
        <w:jc w:val="center"/>
        <w:rPr>
          <w:rFonts w:ascii="GHEA Grapalat" w:eastAsia="Times New Roman" w:hAnsi="GHEA Grapalat" w:cs="Sylfaen"/>
          <w:b/>
          <w:sz w:val="24"/>
          <w:lang w:val="es-ES"/>
        </w:rPr>
      </w:pPr>
    </w:p>
    <w:p w14:paraId="2C42D0CC" w14:textId="77777777" w:rsidR="001C7E89" w:rsidRPr="001C7E89" w:rsidRDefault="001C7E89" w:rsidP="001C7E89">
      <w:pPr>
        <w:spacing w:after="0" w:line="240" w:lineRule="auto"/>
        <w:ind w:firstLine="567"/>
        <w:jc w:val="center"/>
        <w:rPr>
          <w:rFonts w:ascii="GHEA Grapalat" w:eastAsia="Times New Roman" w:hAnsi="GHEA Grapalat" w:cs="Times New Roman"/>
          <w:b/>
          <w:sz w:val="24"/>
          <w:lang w:val="af-ZA"/>
        </w:rPr>
      </w:pPr>
      <w:r w:rsidRPr="001C7E89">
        <w:rPr>
          <w:rFonts w:ascii="GHEA Grapalat" w:eastAsia="Times New Roman" w:hAnsi="GHEA Grapalat" w:cs="Sylfaen"/>
          <w:b/>
          <w:sz w:val="24"/>
          <w:lang w:val="es-ES"/>
        </w:rPr>
        <w:br w:type="page"/>
      </w:r>
      <w:proofErr w:type="gramStart"/>
      <w:r w:rsidRPr="001C7E89">
        <w:rPr>
          <w:rFonts w:ascii="GHEA Grapalat" w:eastAsia="Times New Roman" w:hAnsi="GHEA Grapalat" w:cs="Sylfaen"/>
          <w:b/>
          <w:sz w:val="24"/>
          <w:lang w:val="es-ES"/>
        </w:rPr>
        <w:lastRenderedPageBreak/>
        <w:t>ՄԱՍ</w:t>
      </w:r>
      <w:r w:rsidRPr="001C7E89">
        <w:rPr>
          <w:rFonts w:ascii="GHEA Grapalat" w:eastAsia="Times New Roman" w:hAnsi="GHEA Grapalat" w:cs="Times New Roman"/>
          <w:b/>
          <w:sz w:val="24"/>
          <w:lang w:val="af-ZA"/>
        </w:rPr>
        <w:t xml:space="preserve">  II</w:t>
      </w:r>
      <w:proofErr w:type="gramEnd"/>
    </w:p>
    <w:p w14:paraId="1A50E459" w14:textId="77777777" w:rsidR="001C7E89" w:rsidRPr="001C7E89" w:rsidRDefault="001C7E89" w:rsidP="001C7E89">
      <w:pPr>
        <w:spacing w:after="120" w:line="240" w:lineRule="auto"/>
        <w:ind w:right="-7"/>
        <w:jc w:val="center"/>
        <w:rPr>
          <w:rFonts w:ascii="GHEA Grapalat" w:eastAsia="Times New Roman" w:hAnsi="GHEA Grapalat" w:cs="Times New Roman"/>
          <w:b/>
          <w:sz w:val="24"/>
          <w:lang w:val="af-ZA"/>
        </w:rPr>
      </w:pPr>
      <w:r w:rsidRPr="001C7E89">
        <w:rPr>
          <w:rFonts w:ascii="GHEA Grapalat" w:eastAsia="Times New Roman" w:hAnsi="GHEA Grapalat" w:cs="Sylfaen"/>
          <w:b/>
          <w:sz w:val="24"/>
          <w:lang w:val="es-ES"/>
        </w:rPr>
        <w:t>Հ</w:t>
      </w:r>
      <w:r w:rsidRPr="001C7E89">
        <w:rPr>
          <w:rFonts w:ascii="GHEA Grapalat" w:eastAsia="Times New Roman" w:hAnsi="GHEA Grapalat" w:cs="Times New Roman"/>
          <w:b/>
          <w:sz w:val="24"/>
          <w:lang w:val="af-ZA"/>
        </w:rPr>
        <w:t xml:space="preserve"> </w:t>
      </w:r>
      <w:r w:rsidRPr="001C7E89">
        <w:rPr>
          <w:rFonts w:ascii="GHEA Grapalat" w:eastAsia="Times New Roman" w:hAnsi="GHEA Grapalat" w:cs="Sylfaen"/>
          <w:b/>
          <w:sz w:val="24"/>
          <w:lang w:val="es-ES"/>
        </w:rPr>
        <w:t>Ր</w:t>
      </w:r>
      <w:r w:rsidRPr="001C7E89">
        <w:rPr>
          <w:rFonts w:ascii="GHEA Grapalat" w:eastAsia="Times New Roman" w:hAnsi="GHEA Grapalat" w:cs="Times New Roman"/>
          <w:b/>
          <w:sz w:val="24"/>
          <w:lang w:val="af-ZA"/>
        </w:rPr>
        <w:t xml:space="preserve"> </w:t>
      </w:r>
      <w:r w:rsidRPr="001C7E89">
        <w:rPr>
          <w:rFonts w:ascii="GHEA Grapalat" w:eastAsia="Times New Roman" w:hAnsi="GHEA Grapalat" w:cs="Sylfaen"/>
          <w:b/>
          <w:sz w:val="24"/>
          <w:lang w:val="es-ES"/>
        </w:rPr>
        <w:t>Ա</w:t>
      </w:r>
      <w:r w:rsidRPr="001C7E89">
        <w:rPr>
          <w:rFonts w:ascii="GHEA Grapalat" w:eastAsia="Times New Roman" w:hAnsi="GHEA Grapalat" w:cs="Times New Roman"/>
          <w:b/>
          <w:sz w:val="24"/>
          <w:lang w:val="af-ZA"/>
        </w:rPr>
        <w:t xml:space="preserve"> </w:t>
      </w:r>
      <w:r w:rsidRPr="001C7E89">
        <w:rPr>
          <w:rFonts w:ascii="GHEA Grapalat" w:eastAsia="Times New Roman" w:hAnsi="GHEA Grapalat" w:cs="Sylfaen"/>
          <w:b/>
          <w:sz w:val="24"/>
          <w:lang w:val="es-ES"/>
        </w:rPr>
        <w:t>Հ</w:t>
      </w:r>
      <w:r w:rsidRPr="001C7E89">
        <w:rPr>
          <w:rFonts w:ascii="GHEA Grapalat" w:eastAsia="Times New Roman" w:hAnsi="GHEA Grapalat" w:cs="Times New Roman"/>
          <w:b/>
          <w:sz w:val="24"/>
          <w:lang w:val="af-ZA"/>
        </w:rPr>
        <w:t xml:space="preserve"> </w:t>
      </w:r>
      <w:r w:rsidRPr="001C7E89">
        <w:rPr>
          <w:rFonts w:ascii="GHEA Grapalat" w:eastAsia="Times New Roman" w:hAnsi="GHEA Grapalat" w:cs="Sylfaen"/>
          <w:b/>
          <w:sz w:val="24"/>
          <w:lang w:val="es-ES"/>
        </w:rPr>
        <w:t>Ա</w:t>
      </w:r>
      <w:r w:rsidRPr="001C7E89">
        <w:rPr>
          <w:rFonts w:ascii="GHEA Grapalat" w:eastAsia="Times New Roman" w:hAnsi="GHEA Grapalat" w:cs="Times New Roman"/>
          <w:b/>
          <w:sz w:val="24"/>
          <w:lang w:val="af-ZA"/>
        </w:rPr>
        <w:t xml:space="preserve"> </w:t>
      </w:r>
      <w:r w:rsidRPr="001C7E89">
        <w:rPr>
          <w:rFonts w:ascii="GHEA Grapalat" w:eastAsia="Times New Roman" w:hAnsi="GHEA Grapalat" w:cs="Sylfaen"/>
          <w:b/>
          <w:sz w:val="24"/>
          <w:lang w:val="es-ES"/>
        </w:rPr>
        <w:t>Ն</w:t>
      </w:r>
      <w:r w:rsidRPr="001C7E89">
        <w:rPr>
          <w:rFonts w:ascii="GHEA Grapalat" w:eastAsia="Times New Roman" w:hAnsi="GHEA Grapalat" w:cs="Times New Roman"/>
          <w:b/>
          <w:sz w:val="24"/>
          <w:lang w:val="af-ZA"/>
        </w:rPr>
        <w:t xml:space="preserve"> </w:t>
      </w:r>
      <w:r w:rsidRPr="001C7E89">
        <w:rPr>
          <w:rFonts w:ascii="GHEA Grapalat" w:eastAsia="Times New Roman" w:hAnsi="GHEA Grapalat" w:cs="Sylfaen"/>
          <w:b/>
          <w:sz w:val="24"/>
          <w:lang w:val="es-ES"/>
        </w:rPr>
        <w:t>Գ</w:t>
      </w:r>
    </w:p>
    <w:p w14:paraId="2C54F3B0" w14:textId="77777777" w:rsidR="001C7E89" w:rsidRPr="001C7E89" w:rsidRDefault="001C7E89" w:rsidP="001C7E89">
      <w:pPr>
        <w:spacing w:after="120" w:line="240" w:lineRule="auto"/>
        <w:ind w:right="-7"/>
        <w:jc w:val="center"/>
        <w:rPr>
          <w:rFonts w:ascii="GHEA Grapalat" w:eastAsia="Times New Roman" w:hAnsi="GHEA Grapalat" w:cs="Times New Roman"/>
          <w:b/>
          <w:sz w:val="24"/>
          <w:lang w:val="af-ZA"/>
        </w:rPr>
      </w:pPr>
      <w:r w:rsidRPr="001C7E89">
        <w:rPr>
          <w:rFonts w:ascii="GHEA Grapalat" w:eastAsia="Times New Roman" w:hAnsi="GHEA Grapalat" w:cs="Sylfaen"/>
          <w:b/>
          <w:sz w:val="24"/>
          <w:lang w:val="hy-AM"/>
        </w:rPr>
        <w:t xml:space="preserve">ԳՆԱՆՇՄԱՆ ՀԱՐՑՄԱՆ </w:t>
      </w:r>
      <w:r w:rsidRPr="001C7E89">
        <w:rPr>
          <w:rFonts w:ascii="GHEA Grapalat" w:eastAsia="Times New Roman" w:hAnsi="GHEA Grapalat" w:cs="Sylfaen"/>
          <w:b/>
          <w:sz w:val="24"/>
          <w:lang w:val="es-ES"/>
        </w:rPr>
        <w:t>ՀԱՅՏԸ</w:t>
      </w:r>
      <w:r w:rsidRPr="001C7E89">
        <w:rPr>
          <w:rFonts w:ascii="GHEA Grapalat" w:eastAsia="Times New Roman" w:hAnsi="GHEA Grapalat" w:cs="Sylfaen"/>
          <w:b/>
          <w:sz w:val="24"/>
          <w:lang w:val="hy-AM"/>
        </w:rPr>
        <w:t xml:space="preserve"> </w:t>
      </w:r>
      <w:r w:rsidRPr="001C7E89">
        <w:rPr>
          <w:rFonts w:ascii="GHEA Grapalat" w:eastAsia="Times New Roman" w:hAnsi="GHEA Grapalat" w:cs="Sylfaen"/>
          <w:b/>
          <w:sz w:val="24"/>
          <w:lang w:val="es-ES"/>
        </w:rPr>
        <w:t>ՊԱՏՐԱՍՏԵԼՈՒ</w:t>
      </w:r>
    </w:p>
    <w:p w14:paraId="52157A1B" w14:textId="77777777" w:rsidR="001C7E89" w:rsidRPr="001C7E89" w:rsidRDefault="001C7E89" w:rsidP="001C7E89">
      <w:pPr>
        <w:spacing w:after="0" w:line="240" w:lineRule="auto"/>
        <w:ind w:firstLine="567"/>
        <w:jc w:val="center"/>
        <w:rPr>
          <w:rFonts w:ascii="GHEA Grapalat" w:eastAsia="Times New Roman" w:hAnsi="GHEA Grapalat" w:cs="Times New Roman"/>
          <w:sz w:val="24"/>
          <w:lang w:val="af-ZA"/>
        </w:rPr>
      </w:pPr>
    </w:p>
    <w:p w14:paraId="1CFA4F7A"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af-ZA"/>
        </w:rPr>
      </w:pPr>
      <w:r w:rsidRPr="001C7E89">
        <w:rPr>
          <w:rFonts w:ascii="GHEA Grapalat" w:eastAsia="Times New Roman" w:hAnsi="GHEA Grapalat" w:cs="Times New Roman"/>
          <w:b/>
          <w:sz w:val="20"/>
          <w:szCs w:val="24"/>
          <w:lang w:val="af-ZA"/>
        </w:rPr>
        <w:t xml:space="preserve">1. </w:t>
      </w:r>
      <w:r w:rsidRPr="001C7E89">
        <w:rPr>
          <w:rFonts w:ascii="GHEA Grapalat" w:eastAsia="Times New Roman" w:hAnsi="GHEA Grapalat" w:cs="Sylfaen"/>
          <w:b/>
          <w:sz w:val="20"/>
          <w:szCs w:val="24"/>
          <w:lang w:val="es-ES"/>
        </w:rPr>
        <w:t>ԸՆԴՀԱՆՈՒՐ</w:t>
      </w:r>
      <w:r w:rsidRPr="001C7E89">
        <w:rPr>
          <w:rFonts w:ascii="GHEA Grapalat" w:eastAsia="Times New Roman" w:hAnsi="GHEA Grapalat" w:cs="Times New Roman"/>
          <w:b/>
          <w:sz w:val="20"/>
          <w:szCs w:val="24"/>
          <w:lang w:val="af-ZA"/>
        </w:rPr>
        <w:t xml:space="preserve"> </w:t>
      </w:r>
      <w:r w:rsidRPr="001C7E89">
        <w:rPr>
          <w:rFonts w:ascii="GHEA Grapalat" w:eastAsia="Times New Roman" w:hAnsi="GHEA Grapalat" w:cs="Sylfaen"/>
          <w:b/>
          <w:sz w:val="20"/>
          <w:szCs w:val="24"/>
          <w:lang w:val="es-ES"/>
        </w:rPr>
        <w:t>ԴՐՈՒՅԹՆԵՐ</w:t>
      </w:r>
    </w:p>
    <w:p w14:paraId="49C7C3DA" w14:textId="77777777" w:rsidR="001C7E89" w:rsidRPr="001C7E89" w:rsidRDefault="001C7E89" w:rsidP="001C7E89">
      <w:pPr>
        <w:spacing w:after="0" w:line="240" w:lineRule="auto"/>
        <w:ind w:firstLine="567"/>
        <w:jc w:val="both"/>
        <w:rPr>
          <w:rFonts w:ascii="GHEA Grapalat" w:eastAsia="Times New Roman" w:hAnsi="GHEA Grapalat" w:cs="Times New Roman"/>
          <w:sz w:val="24"/>
          <w:lang w:val="af-ZA"/>
        </w:rPr>
      </w:pPr>
      <w:r w:rsidRPr="001C7E89">
        <w:rPr>
          <w:rFonts w:ascii="GHEA Grapalat" w:eastAsia="Times New Roman" w:hAnsi="GHEA Grapalat" w:cs="Times New Roman"/>
          <w:sz w:val="24"/>
          <w:lang w:val="af-ZA"/>
        </w:rPr>
        <w:t xml:space="preserve"> </w:t>
      </w:r>
    </w:p>
    <w:p w14:paraId="0FB15572"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1.1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հրահանգը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նպատակ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ունի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օժանդակել</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ասնակիցներին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հայտը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պատրաստելիս։</w:t>
      </w:r>
    </w:p>
    <w:p w14:paraId="2127A253"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1.2 </w:t>
      </w:r>
      <w:r w:rsidRPr="001C7E89">
        <w:rPr>
          <w:rFonts w:ascii="GHEA Grapalat" w:eastAsia="Times New Roman" w:hAnsi="GHEA Grapalat" w:cs="Sylfaen"/>
          <w:sz w:val="20"/>
          <w:szCs w:val="24"/>
          <w:lang w:val="ru-RU"/>
        </w:rPr>
        <w:t>Նպատակահարմարության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դեպքում</w:t>
      </w:r>
      <w:r w:rsidRPr="001C7E89">
        <w:rPr>
          <w:rFonts w:ascii="GHEA Grapalat" w:eastAsia="Times New Roman" w:hAnsi="GHEA Grapalat" w:cs="Sylfaen"/>
          <w:sz w:val="20"/>
          <w:szCs w:val="24"/>
          <w:lang w:val="af-ZA"/>
        </w:rPr>
        <w:t xml:space="preserve"> մ</w:t>
      </w:r>
      <w:r w:rsidRPr="001C7E89">
        <w:rPr>
          <w:rFonts w:ascii="GHEA Grapalat" w:eastAsia="Times New Roman" w:hAnsi="GHEA Grapalat" w:cs="Sylfaen"/>
          <w:sz w:val="20"/>
          <w:szCs w:val="24"/>
          <w:lang w:val="ru-RU"/>
        </w:rPr>
        <w:t>ասնակիցը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պահանջվող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տեղեկությունները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ներկայացնել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սույն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հրահանգով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առաջարկվող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ձևերից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տարբերվող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այլ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ձևերով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պահպանելով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պահանջվող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վավերապայմանները։</w:t>
      </w:r>
    </w:p>
    <w:p w14:paraId="088B0E9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1.3 </w:t>
      </w:r>
      <w:r w:rsidRPr="001C7E89">
        <w:rPr>
          <w:rFonts w:ascii="GHEA Grapalat" w:eastAsia="Times New Roman" w:hAnsi="GHEA Grapalat" w:cs="Sylfaen"/>
          <w:sz w:val="20"/>
          <w:szCs w:val="24"/>
          <w:lang w:val="ru-RU"/>
        </w:rPr>
        <w:t>Հայտերը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հայերենից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բացի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ներկայացվել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նաև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անգլերեն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ռուսերեն։</w:t>
      </w:r>
      <w:r w:rsidRPr="001C7E89">
        <w:rPr>
          <w:rFonts w:ascii="GHEA Grapalat" w:eastAsia="Times New Roman" w:hAnsi="GHEA Grapalat" w:cs="Sylfaen"/>
          <w:sz w:val="20"/>
          <w:szCs w:val="24"/>
          <w:lang w:val="af-ZA"/>
        </w:rPr>
        <w:t xml:space="preserve"> </w:t>
      </w:r>
    </w:p>
    <w:p w14:paraId="59BA7DEE" w14:textId="77777777" w:rsidR="001C7E89" w:rsidRPr="001C7E89" w:rsidRDefault="001C7E89" w:rsidP="001C7E89">
      <w:pPr>
        <w:spacing w:after="0" w:line="240" w:lineRule="auto"/>
        <w:jc w:val="center"/>
        <w:rPr>
          <w:rFonts w:ascii="GHEA Grapalat" w:eastAsia="Times New Roman" w:hAnsi="GHEA Grapalat" w:cs="Times New Roman"/>
          <w:b/>
          <w:sz w:val="24"/>
          <w:lang w:val="af-ZA"/>
        </w:rPr>
      </w:pPr>
    </w:p>
    <w:p w14:paraId="627E0892" w14:textId="77777777" w:rsidR="001C7E89" w:rsidRPr="001C7E89" w:rsidRDefault="001C7E89" w:rsidP="001C7E89">
      <w:pPr>
        <w:spacing w:after="0" w:line="240" w:lineRule="auto"/>
        <w:jc w:val="center"/>
        <w:rPr>
          <w:rFonts w:ascii="GHEA Grapalat" w:eastAsia="Times New Roman" w:hAnsi="GHEA Grapalat" w:cs="Times New Roman"/>
          <w:b/>
          <w:sz w:val="20"/>
          <w:szCs w:val="24"/>
          <w:lang w:val="af-ZA"/>
        </w:rPr>
      </w:pPr>
      <w:r w:rsidRPr="001C7E89">
        <w:rPr>
          <w:rFonts w:ascii="GHEA Grapalat" w:eastAsia="Times New Roman" w:hAnsi="GHEA Grapalat" w:cs="Times New Roman"/>
          <w:b/>
          <w:sz w:val="20"/>
          <w:szCs w:val="24"/>
          <w:lang w:val="af-ZA"/>
        </w:rPr>
        <w:t xml:space="preserve">2. </w:t>
      </w:r>
      <w:r w:rsidRPr="001C7E89">
        <w:rPr>
          <w:rFonts w:ascii="GHEA Grapalat" w:eastAsia="Times New Roman" w:hAnsi="GHEA Grapalat" w:cs="Sylfaen"/>
          <w:b/>
          <w:sz w:val="20"/>
          <w:szCs w:val="24"/>
          <w:lang w:val="es-ES"/>
        </w:rPr>
        <w:t>ԸՆԹԱՑԱԿԱՐԳԻ</w:t>
      </w:r>
      <w:r w:rsidRPr="001C7E89">
        <w:rPr>
          <w:rFonts w:ascii="GHEA Grapalat" w:eastAsia="Times New Roman" w:hAnsi="GHEA Grapalat" w:cs="Times New Roman"/>
          <w:b/>
          <w:sz w:val="20"/>
          <w:szCs w:val="24"/>
          <w:lang w:val="af-ZA"/>
        </w:rPr>
        <w:t xml:space="preserve"> </w:t>
      </w:r>
      <w:r w:rsidRPr="001C7E89">
        <w:rPr>
          <w:rFonts w:ascii="GHEA Grapalat" w:eastAsia="Times New Roman" w:hAnsi="GHEA Grapalat" w:cs="Sylfaen"/>
          <w:b/>
          <w:sz w:val="20"/>
          <w:szCs w:val="24"/>
          <w:lang w:val="es-ES"/>
        </w:rPr>
        <w:t>ՀԱՅՏԸ</w:t>
      </w:r>
    </w:p>
    <w:p w14:paraId="181BC593" w14:textId="77777777" w:rsidR="001C7E89" w:rsidRPr="001C7E89" w:rsidRDefault="001C7E89" w:rsidP="001C7E89">
      <w:pPr>
        <w:spacing w:after="0" w:line="240" w:lineRule="auto"/>
        <w:ind w:firstLine="720"/>
        <w:jc w:val="center"/>
        <w:rPr>
          <w:rFonts w:ascii="GHEA Grapalat" w:eastAsia="Times New Roman" w:hAnsi="GHEA Grapalat" w:cs="Times New Roman"/>
          <w:sz w:val="24"/>
          <w:lang w:val="af-ZA"/>
        </w:rPr>
      </w:pPr>
    </w:p>
    <w:p w14:paraId="7C774787"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es-ES"/>
        </w:rPr>
      </w:pPr>
      <w:r w:rsidRPr="001C7E89">
        <w:rPr>
          <w:rFonts w:ascii="GHEA Grapalat" w:eastAsia="Times New Roman" w:hAnsi="GHEA Grapalat" w:cs="Times New Roman"/>
          <w:sz w:val="20"/>
          <w:szCs w:val="20"/>
          <w:lang w:val="hy-AM"/>
        </w:rPr>
        <w:t xml:space="preserve">Ընթացակարգին մասնակցելու համար </w:t>
      </w:r>
      <w:r w:rsidRPr="001C7E89">
        <w:rPr>
          <w:rFonts w:ascii="GHEA Grapalat" w:eastAsia="Times New Roman" w:hAnsi="GHEA Grapalat" w:cs="Times New Roman"/>
          <w:sz w:val="20"/>
          <w:szCs w:val="20"/>
        </w:rPr>
        <w:t>մ</w:t>
      </w:r>
      <w:r w:rsidRPr="001C7E89">
        <w:rPr>
          <w:rFonts w:ascii="GHEA Grapalat" w:eastAsia="Times New Roman" w:hAnsi="GHEA Grapalat" w:cs="Times New Roman"/>
          <w:sz w:val="20"/>
          <w:szCs w:val="20"/>
          <w:lang w:val="hy-AM"/>
        </w:rPr>
        <w:t xml:space="preserve">ասնակիցը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հրավերի</w:t>
      </w:r>
      <w:r w:rsidRPr="001C7E89">
        <w:rPr>
          <w:rFonts w:ascii="GHEA Grapalat" w:eastAsia="Times New Roman" w:hAnsi="GHEA Grapalat" w:cs="Times New Roman"/>
          <w:sz w:val="20"/>
          <w:szCs w:val="20"/>
          <w:lang w:val="af-ZA"/>
        </w:rPr>
        <w:t xml:space="preserve"> 2-</w:t>
      </w:r>
      <w:r w:rsidRPr="001C7E89">
        <w:rPr>
          <w:rFonts w:ascii="GHEA Grapalat" w:eastAsia="Times New Roman" w:hAnsi="GHEA Grapalat" w:cs="Times New Roman"/>
          <w:sz w:val="20"/>
          <w:szCs w:val="20"/>
        </w:rPr>
        <w:t>րդ</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մասի</w:t>
      </w:r>
      <w:r w:rsidRPr="001C7E89">
        <w:rPr>
          <w:rFonts w:ascii="GHEA Grapalat" w:eastAsia="Times New Roman" w:hAnsi="GHEA Grapalat" w:cs="Times New Roman"/>
          <w:sz w:val="20"/>
          <w:szCs w:val="20"/>
          <w:lang w:val="af-ZA"/>
        </w:rPr>
        <w:t xml:space="preserve"> 3-</w:t>
      </w:r>
      <w:r w:rsidRPr="001C7E89">
        <w:rPr>
          <w:rFonts w:ascii="GHEA Grapalat" w:eastAsia="Times New Roman" w:hAnsi="GHEA Grapalat" w:cs="Times New Roman"/>
          <w:sz w:val="20"/>
          <w:szCs w:val="20"/>
        </w:rPr>
        <w:t>րդ</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բաժնով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սահմանված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կարգով</w:t>
      </w:r>
      <w:r w:rsidRPr="001C7E89">
        <w:rPr>
          <w:rFonts w:ascii="GHEA Grapalat" w:eastAsia="Times New Roman" w:hAnsi="GHEA Grapalat" w:cs="Times New Roman"/>
          <w:sz w:val="20"/>
          <w:szCs w:val="20"/>
          <w:lang w:val="hy-AM"/>
        </w:rPr>
        <w:t xml:space="preserve"> ներկայացնում է հայտ: Հայտին կցվում են սույն հրավերով նախատեսված համապատասխան փաստաթղթեր</w:t>
      </w:r>
      <w:r w:rsidRPr="001C7E89">
        <w:rPr>
          <w:rFonts w:ascii="GHEA Grapalat" w:eastAsia="Times New Roman" w:hAnsi="GHEA Grapalat" w:cs="Times New Roman"/>
          <w:sz w:val="20"/>
          <w:szCs w:val="20"/>
          <w:lang w:val="es-ES"/>
        </w:rPr>
        <w:t>ը:</w:t>
      </w:r>
    </w:p>
    <w:p w14:paraId="07000FEA"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es-ES"/>
        </w:rPr>
      </w:pPr>
      <w:r w:rsidRPr="001C7E89">
        <w:rPr>
          <w:rFonts w:ascii="GHEA Grapalat" w:eastAsia="Times New Roman" w:hAnsi="GHEA Grapalat" w:cs="Sylfaen"/>
          <w:sz w:val="20"/>
          <w:szCs w:val="24"/>
        </w:rPr>
        <w:t>Մասնակիցը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հայտով</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ներկայացնում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իր</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կողմից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հաստատված</w:t>
      </w:r>
      <w:r w:rsidRPr="001C7E89">
        <w:rPr>
          <w:rFonts w:ascii="GHEA Grapalat" w:eastAsia="Times New Roman" w:hAnsi="GHEA Grapalat" w:cs="Sylfaen"/>
          <w:sz w:val="20"/>
          <w:szCs w:val="24"/>
          <w:lang w:val="es-ES"/>
        </w:rPr>
        <w:t>`</w:t>
      </w:r>
    </w:p>
    <w:p w14:paraId="286F3FE1"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es-ES"/>
        </w:rPr>
      </w:pPr>
      <w:r w:rsidRPr="001C7E89">
        <w:rPr>
          <w:rFonts w:ascii="GHEA Grapalat" w:eastAsia="Times New Roman" w:hAnsi="GHEA Grapalat" w:cs="Sylfaen"/>
          <w:sz w:val="20"/>
          <w:szCs w:val="24"/>
          <w:lang w:val="es-ES"/>
        </w:rPr>
        <w:t xml:space="preserve">2.1 </w:t>
      </w:r>
      <w:r w:rsidRPr="001C7E89">
        <w:rPr>
          <w:rFonts w:ascii="GHEA Grapalat" w:eastAsia="Times New Roman" w:hAnsi="GHEA Grapalat" w:cs="Sylfaen"/>
          <w:sz w:val="20"/>
          <w:szCs w:val="24"/>
          <w:lang w:val="ru-RU"/>
        </w:rPr>
        <w:t>ընթացակարգին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մասնակցելու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դիմում</w:t>
      </w:r>
      <w:r w:rsidRPr="001C7E89">
        <w:rPr>
          <w:rFonts w:ascii="GHEA Grapalat" w:eastAsia="Times New Roman" w:hAnsi="GHEA Grapalat" w:cs="Sylfaen"/>
          <w:sz w:val="20"/>
          <w:szCs w:val="24"/>
          <w:lang w:val="es-ES"/>
        </w:rPr>
        <w:t>-</w:t>
      </w:r>
      <w:r w:rsidRPr="001C7E89">
        <w:rPr>
          <w:rFonts w:ascii="GHEA Grapalat" w:eastAsia="Times New Roman" w:hAnsi="GHEA Grapalat" w:cs="Sylfaen"/>
          <w:sz w:val="20"/>
          <w:szCs w:val="24"/>
        </w:rPr>
        <w:t>հայտարարություն</w:t>
      </w:r>
      <w:r w:rsidRPr="001C7E89">
        <w:rPr>
          <w:rFonts w:ascii="GHEA Grapalat" w:eastAsia="Times New Roman" w:hAnsi="GHEA Grapalat" w:cs="Sylfaen"/>
          <w:sz w:val="20"/>
          <w:szCs w:val="24"/>
          <w:lang w:val="af-ZA"/>
        </w:rPr>
        <w:t>` համաձայն հ</w:t>
      </w:r>
      <w:r w:rsidRPr="001C7E89">
        <w:rPr>
          <w:rFonts w:ascii="GHEA Grapalat" w:eastAsia="Times New Roman" w:hAnsi="GHEA Grapalat" w:cs="Sylfaen"/>
          <w:sz w:val="20"/>
          <w:szCs w:val="24"/>
          <w:lang w:val="ru-RU"/>
        </w:rPr>
        <w:t>ավելված</w:t>
      </w:r>
      <w:r w:rsidRPr="001C7E89">
        <w:rPr>
          <w:rFonts w:ascii="GHEA Grapalat" w:eastAsia="Times New Roman" w:hAnsi="GHEA Grapalat" w:cs="Sylfaen"/>
          <w:sz w:val="20"/>
          <w:szCs w:val="24"/>
          <w:lang w:val="af-ZA"/>
        </w:rPr>
        <w:t xml:space="preserve"> N 1-ի</w:t>
      </w:r>
      <w:r w:rsidRPr="001C7E89">
        <w:rPr>
          <w:rFonts w:ascii="GHEA Grapalat" w:eastAsia="Times New Roman" w:hAnsi="GHEA Grapalat" w:cs="Sylfaen"/>
          <w:sz w:val="20"/>
          <w:szCs w:val="24"/>
          <w:lang w:val="es-ES"/>
        </w:rPr>
        <w:t>.</w:t>
      </w:r>
    </w:p>
    <w:p w14:paraId="4EF2533C"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es-ES"/>
        </w:rPr>
      </w:pPr>
      <w:r w:rsidRPr="001C7E89">
        <w:rPr>
          <w:rFonts w:ascii="GHEA Grapalat" w:eastAsia="Times New Roman" w:hAnsi="GHEA Grapalat" w:cs="Times New Roman"/>
          <w:sz w:val="20"/>
          <w:szCs w:val="24"/>
          <w:lang w:val="es-ES"/>
        </w:rPr>
        <w:t xml:space="preserve">2.2 </w:t>
      </w:r>
      <w:r w:rsidRPr="001C7E89">
        <w:rPr>
          <w:rFonts w:ascii="GHEA Grapalat" w:eastAsia="Times New Roman" w:hAnsi="GHEA Grapalat" w:cs="Sylfaen"/>
          <w:sz w:val="20"/>
          <w:szCs w:val="24"/>
          <w:lang w:val="es-ES"/>
        </w:rPr>
        <w:t xml:space="preserve">իր կողմից հաստատված` </w:t>
      </w:r>
      <w:r w:rsidRPr="001C7E89">
        <w:rPr>
          <w:rFonts w:ascii="GHEA Grapalat" w:eastAsia="Times New Roman" w:hAnsi="GHEA Grapalat" w:cs="Sylfaen"/>
          <w:sz w:val="20"/>
          <w:szCs w:val="24"/>
        </w:rPr>
        <w:t>առաջարկվող</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ապրանքի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Times New Roman"/>
          <w:sz w:val="20"/>
          <w:szCs w:val="20"/>
          <w:lang w:val="hy-AM" w:eastAsia="x-none"/>
        </w:rPr>
        <w:t>ամբողջական նկարագիրը</w:t>
      </w:r>
      <w:r w:rsidRPr="001C7E89">
        <w:rPr>
          <w:rFonts w:ascii="GHEA Grapalat" w:eastAsia="Times New Roman" w:hAnsi="GHEA Grapalat" w:cs="Times New Roman"/>
          <w:sz w:val="20"/>
          <w:szCs w:val="20"/>
          <w:lang w:val="es-ES" w:eastAsia="x-none"/>
        </w:rPr>
        <w:t xml:space="preserve">` </w:t>
      </w:r>
      <w:r w:rsidRPr="001C7E89">
        <w:rPr>
          <w:rFonts w:ascii="GHEA Grapalat" w:eastAsia="Times New Roman" w:hAnsi="GHEA Grapalat" w:cs="Times New Roman"/>
          <w:sz w:val="20"/>
          <w:szCs w:val="20"/>
          <w:lang w:eastAsia="x-none"/>
        </w:rPr>
        <w:t>համաձայն</w:t>
      </w:r>
      <w:r w:rsidRPr="001C7E89">
        <w:rPr>
          <w:rFonts w:ascii="GHEA Grapalat" w:eastAsia="Times New Roman" w:hAnsi="GHEA Grapalat" w:cs="Times New Roman"/>
          <w:sz w:val="20"/>
          <w:szCs w:val="20"/>
          <w:lang w:val="es-ES" w:eastAsia="x-none"/>
        </w:rPr>
        <w:t xml:space="preserve"> </w:t>
      </w:r>
      <w:r w:rsidRPr="001C7E89">
        <w:rPr>
          <w:rFonts w:ascii="GHEA Grapalat" w:eastAsia="Times New Roman" w:hAnsi="GHEA Grapalat" w:cs="Times New Roman"/>
          <w:sz w:val="20"/>
          <w:szCs w:val="20"/>
          <w:lang w:eastAsia="x-none"/>
        </w:rPr>
        <w:t>հավելված</w:t>
      </w:r>
      <w:r w:rsidRPr="001C7E89">
        <w:rPr>
          <w:rFonts w:ascii="GHEA Grapalat" w:eastAsia="Times New Roman" w:hAnsi="GHEA Grapalat" w:cs="Times New Roman"/>
          <w:sz w:val="20"/>
          <w:szCs w:val="20"/>
          <w:lang w:val="es-ES" w:eastAsia="x-none"/>
        </w:rPr>
        <w:t xml:space="preserve"> N 1.1-</w:t>
      </w:r>
      <w:r w:rsidRPr="001C7E89">
        <w:rPr>
          <w:rFonts w:ascii="GHEA Grapalat" w:eastAsia="Times New Roman" w:hAnsi="GHEA Grapalat" w:cs="Times New Roman"/>
          <w:sz w:val="20"/>
          <w:szCs w:val="20"/>
          <w:lang w:eastAsia="x-none"/>
        </w:rPr>
        <w:t>ի</w:t>
      </w:r>
      <w:r w:rsidRPr="001C7E89">
        <w:rPr>
          <w:rFonts w:ascii="GHEA Grapalat" w:eastAsia="Times New Roman" w:hAnsi="GHEA Grapalat" w:cs="Sylfaen"/>
          <w:sz w:val="20"/>
          <w:szCs w:val="24"/>
          <w:lang w:val="es-ES"/>
        </w:rPr>
        <w:t>.</w:t>
      </w:r>
    </w:p>
    <w:p w14:paraId="416FFCFD" w14:textId="77777777" w:rsidR="001C7E89" w:rsidRPr="001C7E89" w:rsidRDefault="001C7E89" w:rsidP="001C7E89">
      <w:pPr>
        <w:spacing w:after="0" w:line="276"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0"/>
          <w:lang w:val="af-ZA" w:eastAsia="ru-RU"/>
        </w:rPr>
        <w:t xml:space="preserve">2.3 </w:t>
      </w:r>
      <w:r w:rsidRPr="001C7E89">
        <w:rPr>
          <w:rFonts w:ascii="GHEA Grapalat" w:eastAsia="Times New Roman" w:hAnsi="GHEA Grapalat" w:cs="Sylfaen"/>
          <w:sz w:val="20"/>
          <w:szCs w:val="24"/>
        </w:rPr>
        <w:t>գործակալության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պայմանագրի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պատճենը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դրա</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կողմ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հանդիսացող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անձի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տվյալները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պայմանագիրն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իրականացվելու</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գործակալության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միջոցով</w:t>
      </w:r>
      <w:r w:rsidRPr="001C7E89">
        <w:rPr>
          <w:rFonts w:ascii="GHEA Grapalat" w:eastAsia="Times New Roman" w:hAnsi="GHEA Grapalat" w:cs="Sylfaen"/>
          <w:sz w:val="20"/>
          <w:szCs w:val="24"/>
          <w:lang w:val="af-ZA"/>
        </w:rPr>
        <w:t>.</w:t>
      </w:r>
    </w:p>
    <w:p w14:paraId="004947BC" w14:textId="77777777" w:rsidR="001C7E89" w:rsidRPr="001C7E89" w:rsidRDefault="001C7E89" w:rsidP="001C7E89">
      <w:pPr>
        <w:spacing w:after="0" w:line="240" w:lineRule="auto"/>
        <w:ind w:firstLine="567"/>
        <w:jc w:val="both"/>
        <w:rPr>
          <w:rFonts w:ascii="GHEA Grapalat" w:eastAsia="Times New Roman" w:hAnsi="GHEA Grapalat" w:cs="Sylfaen"/>
          <w:color w:val="FFFFFF"/>
          <w:sz w:val="20"/>
          <w:szCs w:val="24"/>
          <w:lang w:val="af-ZA"/>
        </w:rPr>
      </w:pPr>
      <w:r w:rsidRPr="001C7E89">
        <w:rPr>
          <w:rFonts w:ascii="GHEA Grapalat" w:eastAsia="Times New Roman" w:hAnsi="GHEA Grapalat" w:cs="Sylfaen"/>
          <w:sz w:val="20"/>
          <w:szCs w:val="24"/>
          <w:lang w:val="af-ZA"/>
        </w:rPr>
        <w:t xml:space="preserve">2.4 </w:t>
      </w:r>
      <w:r w:rsidRPr="001C7E89">
        <w:rPr>
          <w:rFonts w:ascii="GHEA Grapalat" w:eastAsia="Times New Roman" w:hAnsi="GHEA Grapalat" w:cs="Sylfaen"/>
          <w:sz w:val="20"/>
          <w:szCs w:val="24"/>
        </w:rPr>
        <w:t>համատեղ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գործունեության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պայմանագիրը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եթե</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մասնակիցները</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գնման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ընթացակարգին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մասնակցում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համատեղ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գործունեության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կարգով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կոնսորցիումով</w:t>
      </w:r>
      <w:r w:rsidRPr="001C7E89">
        <w:rPr>
          <w:rFonts w:ascii="GHEA Grapalat" w:eastAsia="Times New Roman" w:hAnsi="GHEA Grapalat" w:cs="Sylfaen"/>
          <w:sz w:val="20"/>
          <w:szCs w:val="24"/>
          <w:lang w:val="af-ZA"/>
        </w:rPr>
        <w:t>).</w:t>
      </w:r>
      <w:r w:rsidRPr="001C7E89">
        <w:rPr>
          <w:rFonts w:ascii="GHEA Grapalat" w:eastAsia="Times New Roman" w:hAnsi="GHEA Grapalat" w:cs="Sylfaen"/>
          <w:sz w:val="20"/>
          <w:szCs w:val="24"/>
          <w:vertAlign w:val="superscript"/>
          <w:lang w:val="af-ZA"/>
        </w:rPr>
        <w:t xml:space="preserve">15 </w:t>
      </w:r>
      <w:r w:rsidRPr="001C7E89">
        <w:rPr>
          <w:rFonts w:ascii="GHEA Grapalat" w:eastAsia="Times New Roman" w:hAnsi="GHEA Grapalat" w:cs="Sylfaen"/>
          <w:color w:val="FFFFFF"/>
          <w:sz w:val="20"/>
          <w:szCs w:val="24"/>
          <w:vertAlign w:val="superscript"/>
          <w:lang w:val="af-ZA"/>
        </w:rPr>
        <w:footnoteReference w:id="1"/>
      </w:r>
    </w:p>
    <w:p w14:paraId="1651B843"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4"/>
          <w:vertAlign w:val="superscript"/>
          <w:lang w:val="af-ZA"/>
        </w:rPr>
      </w:pPr>
      <w:r w:rsidRPr="001C7E89">
        <w:rPr>
          <w:rFonts w:ascii="GHEA Grapalat" w:eastAsia="Times New Roman" w:hAnsi="GHEA Grapalat" w:cs="Sylfaen"/>
          <w:sz w:val="20"/>
          <w:szCs w:val="24"/>
          <w:lang w:val="af-ZA"/>
        </w:rPr>
        <w:t xml:space="preserve">2.5 </w:t>
      </w:r>
      <w:r w:rsidRPr="001C7E89">
        <w:rPr>
          <w:rFonts w:ascii="GHEA Grapalat" w:eastAsia="Times New Roman" w:hAnsi="GHEA Grapalat" w:cs="Sylfaen"/>
          <w:sz w:val="20"/>
          <w:szCs w:val="24"/>
          <w:lang w:val="hy-AM"/>
        </w:rPr>
        <w:t>հայտի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ապահովում, որը ներկայացվում է կանխիկ փողի կամ բանկային երաշխիքի ձևով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rPr>
        <w:t>հավելված</w:t>
      </w:r>
      <w:r w:rsidRPr="001C7E89">
        <w:rPr>
          <w:rFonts w:ascii="GHEA Grapalat" w:eastAsia="Times New Roman" w:hAnsi="GHEA Grapalat" w:cs="Sylfaen"/>
          <w:sz w:val="20"/>
          <w:szCs w:val="24"/>
          <w:lang w:val="af-ZA"/>
        </w:rPr>
        <w:t xml:space="preserve"> N 3)</w:t>
      </w:r>
      <w:r w:rsidRPr="001C7E89">
        <w:rPr>
          <w:rFonts w:ascii="GHEA Grapalat" w:eastAsia="Times New Roman" w:hAnsi="GHEA Grapalat" w:cs="Sylfaen"/>
          <w:sz w:val="20"/>
          <w:szCs w:val="24"/>
          <w:lang w:val="hy-AM"/>
        </w:rPr>
        <w:t>: Ընդ որում հայտով ներկայացվում է կանխիկ փողի վճարումը հավաստող բնօրինակ փաստաթղթի կամ բանկային երաշխիքի բնօրինակ</w:t>
      </w:r>
      <w:r w:rsidRPr="001C7E89">
        <w:rPr>
          <w:rFonts w:ascii="GHEA Grapalat" w:eastAsia="Times New Roman" w:hAnsi="GHEA Grapalat" w:cs="Sylfaen"/>
          <w:sz w:val="20"/>
          <w:szCs w:val="24"/>
        </w:rPr>
        <w:t>ը</w:t>
      </w:r>
      <w:r w:rsidRPr="001C7E89">
        <w:rPr>
          <w:rFonts w:ascii="GHEA Grapalat" w:eastAsia="Times New Roman" w:hAnsi="GHEA Grapalat" w:cs="Sylfaen"/>
          <w:sz w:val="20"/>
          <w:szCs w:val="24"/>
          <w:lang w:val="af-ZA"/>
        </w:rPr>
        <w:t>:</w:t>
      </w:r>
    </w:p>
    <w:p w14:paraId="5816A853"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Sylfaen"/>
          <w:sz w:val="20"/>
          <w:szCs w:val="24"/>
          <w:lang w:val="af-ZA"/>
        </w:rPr>
        <w:t xml:space="preserve">2.6 </w:t>
      </w:r>
      <w:r w:rsidRPr="001C7E89">
        <w:rPr>
          <w:rFonts w:ascii="GHEA Grapalat" w:eastAsia="Times New Roman" w:hAnsi="GHEA Grapalat" w:cs="Sylfaen"/>
          <w:sz w:val="20"/>
          <w:szCs w:val="24"/>
          <w:lang w:val="hy-AM"/>
        </w:rPr>
        <w:t>գնային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առաջարկ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համաձայն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հավելված</w:t>
      </w:r>
      <w:r w:rsidRPr="001C7E89">
        <w:rPr>
          <w:rFonts w:ascii="GHEA Grapalat" w:eastAsia="Times New Roman" w:hAnsi="GHEA Grapalat" w:cs="Sylfaen"/>
          <w:sz w:val="20"/>
          <w:szCs w:val="24"/>
          <w:lang w:val="af-ZA"/>
        </w:rPr>
        <w:t xml:space="preserve"> N 2-</w:t>
      </w:r>
      <w:r w:rsidRPr="001C7E89">
        <w:rPr>
          <w:rFonts w:ascii="GHEA Grapalat" w:eastAsia="Times New Roman" w:hAnsi="GHEA Grapalat" w:cs="Sylfaen"/>
          <w:sz w:val="20"/>
          <w:szCs w:val="24"/>
          <w:lang w:val="hy-AM"/>
        </w:rPr>
        <w:t>ի</w:t>
      </w:r>
      <w:r w:rsidRPr="001C7E89">
        <w:rPr>
          <w:rFonts w:ascii="GHEA Grapalat" w:eastAsia="Times New Roman" w:hAnsi="GHEA Grapalat" w:cs="Sylfaen"/>
          <w:sz w:val="20"/>
          <w:szCs w:val="24"/>
          <w:lang w:val="af-ZA"/>
        </w:rPr>
        <w:t xml:space="preserve">: Գնային առաջարկը </w:t>
      </w:r>
      <w:r w:rsidRPr="001C7E89">
        <w:rPr>
          <w:rFonts w:ascii="GHEA Grapalat" w:eastAsia="Times New Roman" w:hAnsi="GHEA Grapalat" w:cs="Sylfaen"/>
          <w:sz w:val="20"/>
          <w:szCs w:val="24"/>
          <w:lang w:val="hy-AM"/>
        </w:rPr>
        <w:t>ներկայացվում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Sylfaen"/>
          <w:sz w:val="20"/>
          <w:szCs w:val="24"/>
          <w:lang w:val="af-ZA"/>
        </w:rPr>
        <w:t xml:space="preserve"> արժեք (ինքնարժեքի և կանխատեսվող շահույթի հանրագումարը)</w:t>
      </w:r>
      <w:r w:rsidRPr="001C7E89">
        <w:rPr>
          <w:rFonts w:ascii="GHEA Grapalat" w:eastAsia="Times New Roman" w:hAnsi="GHEA Grapalat" w:cs="Sylfaen"/>
          <w:lang w:val="af-ZA"/>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ավելացված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արժեքի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հարկ</w:t>
      </w:r>
      <w:r w:rsidRPr="001C7E89" w:rsidDel="001A1F55">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ընդհանրական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բաղադրիչներից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բաղկացած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հաշվարկի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ձևով։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hy-AM"/>
        </w:rPr>
        <w:t>Արժեքի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բաղադրիչների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հաշվարկ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բացվածք</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այլ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մանրամասներ</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չեն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պահանջվում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և</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ներկայացվում</w:t>
      </w:r>
      <w:r w:rsidRPr="001C7E89">
        <w:rPr>
          <w:rFonts w:ascii="GHEA Grapalat" w:eastAsia="Times New Roman" w:hAnsi="GHEA Grapalat" w:cs="Sylfaen"/>
          <w:sz w:val="20"/>
          <w:szCs w:val="24"/>
          <w:lang w:val="af-ZA"/>
        </w:rPr>
        <w:t xml:space="preserve">: </w:t>
      </w:r>
    </w:p>
    <w:p w14:paraId="78445305"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p>
    <w:p w14:paraId="7031D52F" w14:textId="77777777" w:rsidR="001C7E89" w:rsidRPr="001C7E89" w:rsidRDefault="001C7E89" w:rsidP="001C7E89">
      <w:pPr>
        <w:spacing w:after="0" w:line="240" w:lineRule="auto"/>
        <w:jc w:val="center"/>
        <w:rPr>
          <w:rFonts w:ascii="GHEA Grapalat" w:eastAsia="Times New Roman" w:hAnsi="GHEA Grapalat" w:cs="Sylfaen"/>
          <w:b/>
          <w:sz w:val="20"/>
          <w:szCs w:val="24"/>
          <w:lang w:val="es-ES"/>
        </w:rPr>
      </w:pPr>
      <w:r w:rsidRPr="001C7E89">
        <w:rPr>
          <w:rFonts w:ascii="GHEA Grapalat" w:eastAsia="Times New Roman" w:hAnsi="GHEA Grapalat" w:cs="Times New Roman"/>
          <w:b/>
          <w:sz w:val="20"/>
          <w:szCs w:val="24"/>
          <w:lang w:val="es-ES"/>
        </w:rPr>
        <w:t xml:space="preserve">3. </w:t>
      </w:r>
      <w:proofErr w:type="gramStart"/>
      <w:r w:rsidRPr="001C7E89">
        <w:rPr>
          <w:rFonts w:ascii="GHEA Grapalat" w:eastAsia="Times New Roman" w:hAnsi="GHEA Grapalat" w:cs="Sylfaen"/>
          <w:b/>
          <w:sz w:val="20"/>
          <w:szCs w:val="24"/>
          <w:lang w:val="es-ES"/>
        </w:rPr>
        <w:t>ՀԱՅՏԸ</w:t>
      </w:r>
      <w:r w:rsidRPr="001C7E89">
        <w:rPr>
          <w:rFonts w:ascii="GHEA Grapalat" w:eastAsia="Times New Roman" w:hAnsi="GHEA Grapalat" w:cs="Arial"/>
          <w:b/>
          <w:sz w:val="20"/>
          <w:szCs w:val="24"/>
          <w:lang w:val="es-ES"/>
        </w:rPr>
        <w:t xml:space="preserve">  </w:t>
      </w:r>
      <w:r w:rsidRPr="001C7E89">
        <w:rPr>
          <w:rFonts w:ascii="GHEA Grapalat" w:eastAsia="Times New Roman" w:hAnsi="GHEA Grapalat" w:cs="Sylfaen"/>
          <w:b/>
          <w:sz w:val="20"/>
          <w:szCs w:val="24"/>
          <w:lang w:val="es-ES"/>
        </w:rPr>
        <w:t>ՊԱՏՐԱՍՏԵԼՈՒ</w:t>
      </w:r>
      <w:proofErr w:type="gramEnd"/>
      <w:r w:rsidRPr="001C7E89">
        <w:rPr>
          <w:rFonts w:ascii="GHEA Grapalat" w:eastAsia="Times New Roman" w:hAnsi="GHEA Grapalat" w:cs="Arial"/>
          <w:b/>
          <w:sz w:val="20"/>
          <w:szCs w:val="24"/>
          <w:lang w:val="es-ES"/>
        </w:rPr>
        <w:t xml:space="preserve">  </w:t>
      </w:r>
      <w:r w:rsidRPr="001C7E89">
        <w:rPr>
          <w:rFonts w:ascii="GHEA Grapalat" w:eastAsia="Times New Roman" w:hAnsi="GHEA Grapalat" w:cs="Sylfaen"/>
          <w:b/>
          <w:sz w:val="20"/>
          <w:szCs w:val="24"/>
          <w:lang w:val="es-ES"/>
        </w:rPr>
        <w:t>ԿԱՐԳԸ</w:t>
      </w:r>
    </w:p>
    <w:p w14:paraId="42CC5B58" w14:textId="77777777" w:rsidR="001C7E89" w:rsidRPr="001C7E89" w:rsidRDefault="001C7E89" w:rsidP="001C7E89">
      <w:pPr>
        <w:spacing w:after="0" w:line="240" w:lineRule="auto"/>
        <w:jc w:val="center"/>
        <w:rPr>
          <w:rFonts w:ascii="GHEA Grapalat" w:eastAsia="Times New Roman" w:hAnsi="GHEA Grapalat" w:cs="Sylfaen"/>
          <w:b/>
          <w:sz w:val="20"/>
          <w:szCs w:val="24"/>
          <w:lang w:val="es-ES"/>
        </w:rPr>
      </w:pPr>
    </w:p>
    <w:p w14:paraId="34D90EC5" w14:textId="77777777" w:rsidR="001C7E89" w:rsidRPr="001C7E89" w:rsidRDefault="001C7E89" w:rsidP="001C7E89">
      <w:pPr>
        <w:spacing w:after="0" w:line="240" w:lineRule="auto"/>
        <w:ind w:firstLine="567"/>
        <w:jc w:val="both"/>
        <w:rPr>
          <w:rFonts w:ascii="GHEA Grapalat" w:eastAsia="Times New Roman" w:hAnsi="GHEA Grapalat" w:cs="Sylfaen"/>
          <w:sz w:val="20"/>
          <w:szCs w:val="20"/>
          <w:lang w:val="es-ES"/>
        </w:rPr>
      </w:pPr>
      <w:r w:rsidRPr="001C7E89">
        <w:rPr>
          <w:rFonts w:ascii="GHEA Grapalat" w:eastAsia="Times New Roman" w:hAnsi="GHEA Grapalat" w:cs="Times New Roman"/>
          <w:sz w:val="20"/>
          <w:szCs w:val="20"/>
          <w:lang w:val="es-ES"/>
        </w:rPr>
        <w:t xml:space="preserve">3.1 </w:t>
      </w:r>
      <w:r w:rsidRPr="001C7E89">
        <w:rPr>
          <w:rFonts w:ascii="GHEA Grapalat" w:eastAsia="Times New Roman" w:hAnsi="GHEA Grapalat" w:cs="Sylfaen"/>
          <w:sz w:val="20"/>
          <w:szCs w:val="20"/>
          <w:lang w:val="ru-RU"/>
        </w:rPr>
        <w:t>Մասնակիցը</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lang w:val="ru-RU"/>
        </w:rPr>
        <w:t>հայտը</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lang w:val="ru-RU"/>
        </w:rPr>
        <w:t>ներկայացնում</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lang w:val="ru-RU"/>
        </w:rPr>
        <w:t>է</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lang w:val="ru-RU"/>
        </w:rPr>
        <w:t>սույն</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lang w:val="ru-RU"/>
        </w:rPr>
        <w:t>հրավերով</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lang w:val="ru-RU"/>
        </w:rPr>
        <w:t>սահմանված</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lang w:val="ru-RU"/>
        </w:rPr>
        <w:t>կարգով։</w:t>
      </w:r>
      <w:r w:rsidRPr="001C7E89">
        <w:rPr>
          <w:rFonts w:ascii="GHEA Grapalat" w:eastAsia="Times New Roman" w:hAnsi="GHEA Grapalat" w:cs="Sylfaen"/>
          <w:sz w:val="20"/>
          <w:szCs w:val="20"/>
          <w:lang w:val="es-ES"/>
        </w:rPr>
        <w:t xml:space="preserve"> </w:t>
      </w:r>
    </w:p>
    <w:p w14:paraId="06186034" w14:textId="77777777" w:rsidR="001C7E89" w:rsidRPr="001C7E89" w:rsidRDefault="001C7E89" w:rsidP="001C7E89">
      <w:pPr>
        <w:spacing w:after="0" w:line="240" w:lineRule="auto"/>
        <w:ind w:firstLine="567"/>
        <w:jc w:val="both"/>
        <w:rPr>
          <w:rFonts w:ascii="GHEA Grapalat" w:eastAsia="Times New Roman" w:hAnsi="GHEA Grapalat" w:cs="Sylfaen"/>
          <w:sz w:val="20"/>
          <w:szCs w:val="24"/>
          <w:lang w:val="af-ZA"/>
        </w:rPr>
      </w:pPr>
      <w:r w:rsidRPr="001C7E89">
        <w:rPr>
          <w:rFonts w:ascii="GHEA Grapalat" w:eastAsia="Times New Roman" w:hAnsi="GHEA Grapalat" w:cs="Times New Roman"/>
          <w:sz w:val="20"/>
          <w:szCs w:val="20"/>
        </w:rPr>
        <w:t>Մ</w:t>
      </w:r>
      <w:r w:rsidRPr="001C7E89">
        <w:rPr>
          <w:rFonts w:ascii="GHEA Grapalat" w:eastAsia="Times New Roman" w:hAnsi="GHEA Grapalat" w:cs="Sylfaen"/>
          <w:sz w:val="20"/>
          <w:szCs w:val="20"/>
        </w:rPr>
        <w:t>ասնակցի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առաջարկները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դրանց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վերաբերող</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փաստաթղթերը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դրվում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են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ծրարի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մեջ</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որը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սոսնձում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այն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ներկայացնողը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Ծրարում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ներառված</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փաստաթղթերը</w:t>
      </w:r>
      <w:r w:rsidRPr="001C7E89">
        <w:rPr>
          <w:rFonts w:ascii="GHEA Grapalat" w:eastAsia="Times New Roman" w:hAnsi="GHEA Grapalat" w:cs="Sylfaen"/>
          <w:sz w:val="20"/>
          <w:szCs w:val="20"/>
          <w:lang w:val="es-ES"/>
        </w:rPr>
        <w:t xml:space="preserve">, </w:t>
      </w:r>
      <w:r w:rsidRPr="001C7E89">
        <w:rPr>
          <w:rFonts w:ascii="GHEA Grapalat" w:eastAsia="Times New Roman" w:hAnsi="GHEA Grapalat" w:cs="Sylfaen"/>
          <w:sz w:val="20"/>
          <w:szCs w:val="20"/>
        </w:rPr>
        <w:t>կազմվում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են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բնօրինակից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C7E89">
        <w:rPr>
          <w:rFonts w:ascii="GHEA Grapalat" w:eastAsia="Times New Roman" w:hAnsi="GHEA Grapalat" w:cs="Sylfaen"/>
          <w:sz w:val="20"/>
          <w:szCs w:val="20"/>
        </w:rPr>
        <w:t>և</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0"/>
          <w:lang w:val="hy-AM"/>
        </w:rPr>
        <w:t xml:space="preserve">2 </w:t>
      </w:r>
      <w:r w:rsidRPr="001C7E89">
        <w:rPr>
          <w:rFonts w:ascii="GHEA Grapalat" w:eastAsia="Times New Roman" w:hAnsi="GHEA Grapalat" w:cs="Times New Roman"/>
          <w:sz w:val="20"/>
          <w:szCs w:val="20"/>
        </w:rPr>
        <w:t>օրինակ</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պատճեններից</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Փաստաթղթերի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փաթեթների</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վրա</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համապատասխանաբար</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գրվում</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են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բնօրինակ</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պատճեն</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0"/>
        </w:rPr>
        <w:t>բառերը</w:t>
      </w: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Sylfaen"/>
          <w:sz w:val="20"/>
          <w:szCs w:val="24"/>
          <w:lang w:val="ru-RU"/>
        </w:rPr>
        <w:t>Հայտում</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ներառվող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բնօրինակ</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փաստաթղթերի</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փոխարեն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կարող</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են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ներկայացվել</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դրանց</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նոտարական</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կարգով</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վավերացված</w:t>
      </w:r>
      <w:r w:rsidRPr="001C7E89">
        <w:rPr>
          <w:rFonts w:ascii="GHEA Grapalat" w:eastAsia="Times New Roman" w:hAnsi="GHEA Grapalat" w:cs="Sylfaen"/>
          <w:sz w:val="20"/>
          <w:szCs w:val="24"/>
          <w:lang w:val="af-ZA"/>
        </w:rPr>
        <w:t xml:space="preserve"> </w:t>
      </w:r>
      <w:r w:rsidRPr="001C7E89">
        <w:rPr>
          <w:rFonts w:ascii="GHEA Grapalat" w:eastAsia="Times New Roman" w:hAnsi="GHEA Grapalat" w:cs="Sylfaen"/>
          <w:sz w:val="20"/>
          <w:szCs w:val="24"/>
          <w:lang w:val="ru-RU"/>
        </w:rPr>
        <w:t>օրինակները։</w:t>
      </w:r>
    </w:p>
    <w:p w14:paraId="702F6D0D"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Sylfaen"/>
          <w:sz w:val="20"/>
          <w:szCs w:val="20"/>
        </w:rPr>
        <w:t>Ծրարը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հրավերով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նախատեսված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մ</w:t>
      </w:r>
      <w:r w:rsidRPr="001C7E89">
        <w:rPr>
          <w:rFonts w:ascii="GHEA Grapalat" w:eastAsia="Times New Roman" w:hAnsi="GHEA Grapalat" w:cs="Sylfaen"/>
          <w:sz w:val="20"/>
          <w:szCs w:val="20"/>
        </w:rPr>
        <w:t>ասնակցի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կազմած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փաստաթղթերն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ստորագրում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դրանք</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ներկայացնող</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անձը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կամ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վերջինիս</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լիազորված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անձը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այսուհետ</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գործակալ</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Եթե</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հայտը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ներկայացնում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գործակալը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ապա</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հայտով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ներկայացվում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վերջինիս</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այդ</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լիազորությունը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վերապահված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լինելու</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մասին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փաստաթուղթ</w:t>
      </w:r>
      <w:r w:rsidRPr="001C7E89">
        <w:rPr>
          <w:rFonts w:ascii="GHEA Grapalat" w:eastAsia="Times New Roman" w:hAnsi="GHEA Grapalat" w:cs="Sylfaen"/>
          <w:sz w:val="20"/>
          <w:szCs w:val="20"/>
          <w:lang w:val="af-ZA"/>
        </w:rPr>
        <w:t>:</w:t>
      </w:r>
    </w:p>
    <w:p w14:paraId="66777478"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3.2 </w:t>
      </w:r>
      <w:r w:rsidRPr="001C7E89">
        <w:rPr>
          <w:rFonts w:ascii="GHEA Grapalat" w:eastAsia="Times New Roman" w:hAnsi="GHEA Grapalat" w:cs="Sylfaen"/>
          <w:sz w:val="20"/>
          <w:szCs w:val="20"/>
        </w:rPr>
        <w:t>Սույն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Times New Roman"/>
          <w:sz w:val="20"/>
          <w:szCs w:val="20"/>
        </w:rPr>
        <w:t>հրահանգի</w:t>
      </w:r>
      <w:r w:rsidRPr="001C7E89">
        <w:rPr>
          <w:rFonts w:ascii="GHEA Grapalat" w:eastAsia="Times New Roman" w:hAnsi="GHEA Grapalat" w:cs="Times New Roman"/>
          <w:sz w:val="20"/>
          <w:szCs w:val="20"/>
          <w:lang w:val="af-ZA"/>
        </w:rPr>
        <w:t xml:space="preserve"> 3.1 </w:t>
      </w:r>
      <w:r w:rsidRPr="001C7E89">
        <w:rPr>
          <w:rFonts w:ascii="GHEA Grapalat" w:eastAsia="Times New Roman" w:hAnsi="GHEA Grapalat" w:cs="Times New Roman"/>
          <w:sz w:val="20"/>
          <w:szCs w:val="20"/>
        </w:rPr>
        <w:t>կետում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նշված</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ծրարի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վրա</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հայտը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կազմելու</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լեզվով</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նշվում</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են</w:t>
      </w:r>
      <w:r w:rsidRPr="001C7E89">
        <w:rPr>
          <w:rFonts w:ascii="GHEA Grapalat" w:eastAsia="Times New Roman" w:hAnsi="GHEA Grapalat" w:cs="Times New Roman"/>
          <w:sz w:val="20"/>
          <w:szCs w:val="20"/>
          <w:lang w:val="af-ZA"/>
        </w:rPr>
        <w:t xml:space="preserve">` </w:t>
      </w:r>
    </w:p>
    <w:p w14:paraId="0FBC1D67" w14:textId="77777777" w:rsidR="001C7E89" w:rsidRPr="001C7E89" w:rsidRDefault="001C7E89" w:rsidP="001C7E89">
      <w:pPr>
        <w:spacing w:after="0" w:line="240" w:lineRule="auto"/>
        <w:ind w:firstLine="720"/>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1) </w:t>
      </w:r>
      <w:r w:rsidRPr="001C7E89">
        <w:rPr>
          <w:rFonts w:ascii="GHEA Grapalat" w:eastAsia="Times New Roman" w:hAnsi="GHEA Grapalat" w:cs="Times New Roman"/>
          <w:sz w:val="20"/>
          <w:szCs w:val="20"/>
        </w:rPr>
        <w:t>պ</w:t>
      </w:r>
      <w:r w:rsidRPr="001C7E89">
        <w:rPr>
          <w:rFonts w:ascii="GHEA Grapalat" w:eastAsia="Times New Roman" w:hAnsi="GHEA Grapalat" w:cs="Sylfaen"/>
          <w:sz w:val="20"/>
          <w:szCs w:val="20"/>
        </w:rPr>
        <w:t>ատվիրատուի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անվանումը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հայտի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ներկայացման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վայրը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հասցեն</w:t>
      </w:r>
      <w:r w:rsidRPr="001C7E89">
        <w:rPr>
          <w:rFonts w:ascii="GHEA Grapalat" w:eastAsia="Times New Roman" w:hAnsi="GHEA Grapalat" w:cs="Times New Roman"/>
          <w:sz w:val="20"/>
          <w:szCs w:val="20"/>
          <w:lang w:val="af-ZA"/>
        </w:rPr>
        <w:t>).</w:t>
      </w:r>
    </w:p>
    <w:p w14:paraId="3EC0AAEC" w14:textId="77777777" w:rsidR="001C7E89" w:rsidRPr="001C7E89" w:rsidRDefault="001C7E89" w:rsidP="001C7E89">
      <w:pPr>
        <w:spacing w:after="0" w:line="240" w:lineRule="auto"/>
        <w:ind w:firstLine="720"/>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2) </w:t>
      </w:r>
      <w:r w:rsidRPr="001C7E89">
        <w:rPr>
          <w:rFonts w:ascii="GHEA Grapalat" w:eastAsia="Times New Roman" w:hAnsi="GHEA Grapalat" w:cs="Times New Roman"/>
          <w:sz w:val="20"/>
          <w:szCs w:val="20"/>
        </w:rPr>
        <w:t>ընթացակարգի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ծածկագիրը</w:t>
      </w:r>
      <w:r w:rsidRPr="001C7E89">
        <w:rPr>
          <w:rFonts w:ascii="GHEA Grapalat" w:eastAsia="Times New Roman" w:hAnsi="GHEA Grapalat" w:cs="Times New Roman"/>
          <w:sz w:val="20"/>
          <w:szCs w:val="20"/>
          <w:lang w:val="af-ZA"/>
        </w:rPr>
        <w:t>.</w:t>
      </w:r>
    </w:p>
    <w:p w14:paraId="0069E38C" w14:textId="77777777" w:rsidR="001C7E89" w:rsidRPr="001C7E89" w:rsidRDefault="001C7E89" w:rsidP="001C7E89">
      <w:pPr>
        <w:spacing w:after="0" w:line="240" w:lineRule="auto"/>
        <w:ind w:firstLine="720"/>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3) «</w:t>
      </w:r>
      <w:r w:rsidRPr="001C7E89">
        <w:rPr>
          <w:rFonts w:ascii="GHEA Grapalat" w:eastAsia="Times New Roman" w:hAnsi="GHEA Grapalat" w:cs="Sylfaen"/>
          <w:sz w:val="20"/>
          <w:szCs w:val="20"/>
        </w:rPr>
        <w:t>չբացել</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մինչև</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հայտերի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բացման</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նիստը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բառերը</w:t>
      </w:r>
      <w:r w:rsidRPr="001C7E89">
        <w:rPr>
          <w:rFonts w:ascii="GHEA Grapalat" w:eastAsia="Times New Roman" w:hAnsi="GHEA Grapalat" w:cs="Times New Roman"/>
          <w:sz w:val="20"/>
          <w:szCs w:val="20"/>
          <w:lang w:val="af-ZA"/>
        </w:rPr>
        <w:t>.</w:t>
      </w:r>
    </w:p>
    <w:p w14:paraId="794B3418" w14:textId="77777777" w:rsidR="001C7E89" w:rsidRPr="001C7E89" w:rsidRDefault="001C7E89" w:rsidP="001C7E89">
      <w:pPr>
        <w:spacing w:after="0" w:line="240" w:lineRule="auto"/>
        <w:ind w:firstLine="720"/>
        <w:rPr>
          <w:rFonts w:ascii="GHEA Grapalat" w:eastAsia="Times New Roman" w:hAnsi="GHEA Grapalat" w:cs="Times New Roman"/>
          <w:sz w:val="20"/>
          <w:szCs w:val="20"/>
          <w:lang w:val="af-ZA"/>
        </w:rPr>
      </w:pPr>
      <w:r w:rsidRPr="001C7E89">
        <w:rPr>
          <w:rFonts w:ascii="GHEA Grapalat" w:eastAsia="Times New Roman" w:hAnsi="GHEA Grapalat" w:cs="Times New Roman"/>
          <w:sz w:val="20"/>
          <w:szCs w:val="20"/>
          <w:lang w:val="af-ZA"/>
        </w:rPr>
        <w:t xml:space="preserve">4) </w:t>
      </w:r>
      <w:r w:rsidRPr="001C7E89">
        <w:rPr>
          <w:rFonts w:ascii="GHEA Grapalat" w:eastAsia="Times New Roman" w:hAnsi="GHEA Grapalat" w:cs="Times New Roman"/>
          <w:sz w:val="20"/>
          <w:szCs w:val="20"/>
        </w:rPr>
        <w:t>մ</w:t>
      </w:r>
      <w:r w:rsidRPr="001C7E89">
        <w:rPr>
          <w:rFonts w:ascii="GHEA Grapalat" w:eastAsia="Times New Roman" w:hAnsi="GHEA Grapalat" w:cs="Sylfaen"/>
          <w:sz w:val="20"/>
          <w:szCs w:val="20"/>
        </w:rPr>
        <w:t>ասնակցի</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անվանումը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անունը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գտնվելու</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վայրը</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Times New Roman"/>
          <w:sz w:val="20"/>
          <w:szCs w:val="20"/>
          <w:lang w:val="af-ZA"/>
        </w:rPr>
        <w:t xml:space="preserve"> </w:t>
      </w:r>
      <w:r w:rsidRPr="001C7E89">
        <w:rPr>
          <w:rFonts w:ascii="GHEA Grapalat" w:eastAsia="Times New Roman" w:hAnsi="GHEA Grapalat" w:cs="Sylfaen"/>
          <w:sz w:val="20"/>
          <w:szCs w:val="20"/>
        </w:rPr>
        <w:t>հեռախոսահամարը</w:t>
      </w:r>
      <w:r w:rsidRPr="001C7E89">
        <w:rPr>
          <w:rFonts w:ascii="GHEA Grapalat" w:eastAsia="Times New Roman" w:hAnsi="GHEA Grapalat" w:cs="Times New Roman"/>
          <w:sz w:val="20"/>
          <w:szCs w:val="20"/>
          <w:lang w:val="af-ZA"/>
        </w:rPr>
        <w:t>:</w:t>
      </w:r>
    </w:p>
    <w:p w14:paraId="551A6C70" w14:textId="77777777" w:rsidR="001C7E89" w:rsidRPr="001C7E89" w:rsidRDefault="001C7E89" w:rsidP="001C7E89">
      <w:pPr>
        <w:spacing w:after="0" w:line="240" w:lineRule="auto"/>
        <w:ind w:firstLine="720"/>
        <w:jc w:val="both"/>
        <w:rPr>
          <w:rFonts w:ascii="GHEA Grapalat" w:eastAsia="Times New Roman" w:hAnsi="GHEA Grapalat" w:cs="Sylfaen"/>
          <w:sz w:val="20"/>
          <w:szCs w:val="20"/>
          <w:lang w:val="af-ZA"/>
        </w:rPr>
      </w:pPr>
      <w:r w:rsidRPr="001C7E89">
        <w:rPr>
          <w:rFonts w:ascii="GHEA Grapalat" w:eastAsia="Times New Roman" w:hAnsi="GHEA Grapalat" w:cs="Sylfaen"/>
          <w:sz w:val="20"/>
          <w:szCs w:val="20"/>
          <w:lang w:val="af-ZA"/>
        </w:rPr>
        <w:t xml:space="preserve">3.3 </w:t>
      </w:r>
      <w:r w:rsidRPr="001C7E89">
        <w:rPr>
          <w:rFonts w:ascii="GHEA Grapalat" w:eastAsia="Times New Roman" w:hAnsi="GHEA Grapalat" w:cs="Sylfaen"/>
          <w:sz w:val="20"/>
          <w:szCs w:val="20"/>
        </w:rPr>
        <w:t>Սույն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հրահանգի</w:t>
      </w:r>
      <w:r w:rsidRPr="001C7E89">
        <w:rPr>
          <w:rFonts w:ascii="GHEA Grapalat" w:eastAsia="Times New Roman" w:hAnsi="GHEA Grapalat" w:cs="Sylfaen"/>
          <w:sz w:val="20"/>
          <w:szCs w:val="20"/>
          <w:lang w:val="af-ZA"/>
        </w:rPr>
        <w:t xml:space="preserve"> 3.1 </w:t>
      </w:r>
      <w:r w:rsidRPr="001C7E89">
        <w:rPr>
          <w:rFonts w:ascii="GHEA Grapalat" w:eastAsia="Times New Roman" w:hAnsi="GHEA Grapalat" w:cs="Sylfaen"/>
          <w:sz w:val="20"/>
          <w:szCs w:val="20"/>
        </w:rPr>
        <w:t>և</w:t>
      </w:r>
      <w:r w:rsidRPr="001C7E89">
        <w:rPr>
          <w:rFonts w:ascii="GHEA Grapalat" w:eastAsia="Times New Roman" w:hAnsi="GHEA Grapalat" w:cs="Sylfaen"/>
          <w:sz w:val="20"/>
          <w:szCs w:val="20"/>
          <w:lang w:val="af-ZA"/>
        </w:rPr>
        <w:t xml:space="preserve"> 3.2 </w:t>
      </w:r>
      <w:r w:rsidRPr="001C7E89">
        <w:rPr>
          <w:rFonts w:ascii="GHEA Grapalat" w:eastAsia="Times New Roman" w:hAnsi="GHEA Grapalat" w:cs="Sylfaen"/>
          <w:sz w:val="20"/>
          <w:szCs w:val="20"/>
        </w:rPr>
        <w:t>կետերի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պահանջներին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չհամապատասխանող</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հայտերը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հանձնաժողովը</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հայտերի</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բացման</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նիստում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մերժում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է</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նույնությամբ</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վերադարձնում</w:t>
      </w:r>
      <w:r w:rsidRPr="001C7E89">
        <w:rPr>
          <w:rFonts w:ascii="GHEA Grapalat" w:eastAsia="Times New Roman" w:hAnsi="GHEA Grapalat" w:cs="Sylfaen"/>
          <w:sz w:val="20"/>
          <w:szCs w:val="20"/>
          <w:lang w:val="af-ZA"/>
        </w:rPr>
        <w:t xml:space="preserve"> </w:t>
      </w:r>
      <w:r w:rsidRPr="001C7E89">
        <w:rPr>
          <w:rFonts w:ascii="GHEA Grapalat" w:eastAsia="Times New Roman" w:hAnsi="GHEA Grapalat" w:cs="Sylfaen"/>
          <w:sz w:val="20"/>
          <w:szCs w:val="20"/>
        </w:rPr>
        <w:t>ներկայացնողին</w:t>
      </w:r>
      <w:r w:rsidRPr="001C7E89">
        <w:rPr>
          <w:rFonts w:ascii="GHEA Grapalat" w:eastAsia="Times New Roman" w:hAnsi="GHEA Grapalat" w:cs="Sylfaen"/>
          <w:sz w:val="20"/>
          <w:szCs w:val="20"/>
          <w:lang w:val="af-ZA"/>
        </w:rPr>
        <w:t>:</w:t>
      </w:r>
    </w:p>
    <w:p w14:paraId="71BEE651" w14:textId="77777777" w:rsidR="001C7E89" w:rsidRPr="001C7E89" w:rsidRDefault="001C7E89" w:rsidP="001C7E89">
      <w:pPr>
        <w:spacing w:after="0" w:line="240" w:lineRule="auto"/>
        <w:ind w:firstLine="284"/>
        <w:jc w:val="right"/>
        <w:rPr>
          <w:rFonts w:ascii="GHEA Grapalat" w:eastAsia="Times New Roman" w:hAnsi="GHEA Grapalat" w:cs="Arial"/>
          <w:b/>
          <w:sz w:val="20"/>
          <w:szCs w:val="20"/>
          <w:lang w:val="es-ES" w:eastAsia="ru-RU"/>
        </w:rPr>
      </w:pPr>
      <w:proofErr w:type="gramStart"/>
      <w:r w:rsidRPr="001C7E89">
        <w:rPr>
          <w:rFonts w:ascii="GHEA Grapalat" w:eastAsia="Times New Roman" w:hAnsi="GHEA Grapalat" w:cs="Sylfaen"/>
          <w:b/>
          <w:sz w:val="20"/>
          <w:szCs w:val="20"/>
          <w:lang w:val="es-ES" w:eastAsia="ru-RU"/>
        </w:rPr>
        <w:t>Հավելված</w:t>
      </w:r>
      <w:r w:rsidRPr="001C7E89">
        <w:rPr>
          <w:rFonts w:ascii="GHEA Grapalat" w:eastAsia="Times New Roman" w:hAnsi="GHEA Grapalat" w:cs="Arial"/>
          <w:b/>
          <w:sz w:val="20"/>
          <w:szCs w:val="20"/>
          <w:lang w:val="es-ES" w:eastAsia="ru-RU"/>
        </w:rPr>
        <w:t xml:space="preserve">  N</w:t>
      </w:r>
      <w:proofErr w:type="gramEnd"/>
      <w:r w:rsidRPr="001C7E89">
        <w:rPr>
          <w:rFonts w:ascii="GHEA Grapalat" w:eastAsia="Times New Roman" w:hAnsi="GHEA Grapalat" w:cs="Arial"/>
          <w:b/>
          <w:sz w:val="20"/>
          <w:szCs w:val="20"/>
          <w:lang w:val="es-ES" w:eastAsia="ru-RU"/>
        </w:rPr>
        <w:t xml:space="preserve"> 1</w:t>
      </w:r>
    </w:p>
    <w:p w14:paraId="4396A544" w14:textId="77777777" w:rsidR="001C7E89" w:rsidRPr="001C7E89" w:rsidRDefault="001C7E89" w:rsidP="001C7E89">
      <w:pPr>
        <w:spacing w:after="0" w:line="240" w:lineRule="auto"/>
        <w:ind w:firstLine="567"/>
        <w:jc w:val="right"/>
        <w:rPr>
          <w:rFonts w:ascii="GHEA Grapalat" w:eastAsia="Times New Roman" w:hAnsi="GHEA Grapalat" w:cs="Arial"/>
          <w:b/>
          <w:sz w:val="20"/>
          <w:szCs w:val="20"/>
          <w:lang w:val="es-ES"/>
        </w:rPr>
      </w:pPr>
      <w:r w:rsidRPr="001C7E89">
        <w:rPr>
          <w:rFonts w:ascii="GHEA Grapalat" w:eastAsia="Times New Roman" w:hAnsi="GHEA Grapalat" w:cs="Sylfaen"/>
          <w:b/>
          <w:sz w:val="20"/>
          <w:szCs w:val="20"/>
          <w:lang w:val="es-ES"/>
        </w:rPr>
        <w:lastRenderedPageBreak/>
        <w:t>ԳՀԱՊՁԲ-15/15-2020-</w:t>
      </w:r>
      <w:r w:rsidRPr="001C7E89">
        <w:rPr>
          <w:rFonts w:ascii="GHEA Grapalat" w:eastAsia="Times New Roman" w:hAnsi="GHEA Grapalat" w:cs="Sylfaen"/>
          <w:b/>
          <w:sz w:val="20"/>
          <w:szCs w:val="20"/>
          <w:lang w:val="hy-AM"/>
        </w:rPr>
        <w:t>8</w:t>
      </w:r>
      <w:r w:rsidRPr="001C7E89">
        <w:rPr>
          <w:rFonts w:ascii="GHEA Grapalat" w:eastAsia="Times New Roman" w:hAnsi="GHEA Grapalat" w:cs="Sylfaen"/>
          <w:b/>
          <w:sz w:val="20"/>
          <w:szCs w:val="20"/>
          <w:lang w:val="es-ES"/>
        </w:rPr>
        <w:t>-ԴԲԳԳԿ ծածկագրով</w:t>
      </w:r>
    </w:p>
    <w:p w14:paraId="054EF4A7" w14:textId="77777777" w:rsidR="001C7E89" w:rsidRPr="001C7E89" w:rsidRDefault="001C7E89" w:rsidP="001C7E89">
      <w:pPr>
        <w:spacing w:after="0" w:line="240" w:lineRule="auto"/>
        <w:ind w:firstLine="567"/>
        <w:jc w:val="right"/>
        <w:rPr>
          <w:rFonts w:ascii="GHEA Grapalat" w:eastAsia="Times New Roman" w:hAnsi="GHEA Grapalat" w:cs="Arial"/>
          <w:b/>
          <w:sz w:val="20"/>
          <w:szCs w:val="20"/>
          <w:lang w:val="es-ES"/>
        </w:rPr>
      </w:pPr>
      <w:r w:rsidRPr="001C7E89">
        <w:rPr>
          <w:rFonts w:ascii="GHEA Grapalat" w:eastAsia="Times New Roman" w:hAnsi="GHEA Grapalat" w:cs="Sylfaen"/>
          <w:b/>
          <w:sz w:val="20"/>
          <w:szCs w:val="20"/>
          <w:lang w:val="hy-AM"/>
        </w:rPr>
        <w:t>գնանշման հարցման</w:t>
      </w:r>
      <w:r w:rsidRPr="001C7E89">
        <w:rPr>
          <w:rFonts w:ascii="GHEA Grapalat" w:eastAsia="Times New Roman" w:hAnsi="GHEA Grapalat" w:cs="Arial"/>
          <w:b/>
          <w:sz w:val="20"/>
          <w:szCs w:val="20"/>
          <w:lang w:val="es-ES"/>
        </w:rPr>
        <w:t xml:space="preserve"> </w:t>
      </w:r>
      <w:r w:rsidRPr="001C7E89">
        <w:rPr>
          <w:rFonts w:ascii="GHEA Grapalat" w:eastAsia="Times New Roman" w:hAnsi="GHEA Grapalat" w:cs="Sylfaen"/>
          <w:b/>
          <w:sz w:val="20"/>
          <w:szCs w:val="20"/>
          <w:lang w:val="es-ES"/>
        </w:rPr>
        <w:t>հրավերի</w:t>
      </w:r>
    </w:p>
    <w:p w14:paraId="410C6111" w14:textId="77777777" w:rsidR="001C7E89" w:rsidRPr="001C7E89" w:rsidRDefault="001C7E89" w:rsidP="001C7E89">
      <w:pPr>
        <w:spacing w:after="0" w:line="240" w:lineRule="auto"/>
        <w:jc w:val="center"/>
        <w:rPr>
          <w:rFonts w:ascii="GHEA Grapalat" w:eastAsia="Times New Roman" w:hAnsi="GHEA Grapalat" w:cs="Sylfaen"/>
          <w:b/>
          <w:sz w:val="24"/>
          <w:szCs w:val="24"/>
          <w:lang w:val="es-ES"/>
        </w:rPr>
      </w:pPr>
    </w:p>
    <w:p w14:paraId="12F49E13" w14:textId="77777777" w:rsidR="001C7E89" w:rsidRPr="001C7E89" w:rsidRDefault="001C7E89" w:rsidP="001C7E89">
      <w:pPr>
        <w:spacing w:after="0" w:line="240" w:lineRule="auto"/>
        <w:jc w:val="center"/>
        <w:rPr>
          <w:rFonts w:ascii="GHEA Grapalat" w:eastAsia="Times New Roman" w:hAnsi="GHEA Grapalat" w:cs="Arial"/>
          <w:b/>
          <w:sz w:val="24"/>
          <w:szCs w:val="24"/>
          <w:lang w:val="es-ES"/>
        </w:rPr>
      </w:pPr>
      <w:r w:rsidRPr="001C7E89">
        <w:rPr>
          <w:rFonts w:ascii="GHEA Grapalat" w:eastAsia="Times New Roman" w:hAnsi="GHEA Grapalat" w:cs="Sylfaen"/>
          <w:b/>
          <w:sz w:val="24"/>
          <w:szCs w:val="24"/>
          <w:lang w:val="es-ES"/>
        </w:rPr>
        <w:t>ԴԻՄՈՒՄՀԱՅՏԱՐԱՐՈՒԹՅՈՒՆ*</w:t>
      </w:r>
    </w:p>
    <w:p w14:paraId="4D60EAA9" w14:textId="77777777" w:rsidR="001C7E89" w:rsidRPr="001C7E89" w:rsidRDefault="001C7E89" w:rsidP="001C7E89">
      <w:pPr>
        <w:keepNext/>
        <w:spacing w:after="0" w:line="240" w:lineRule="auto"/>
        <w:jc w:val="center"/>
        <w:outlineLvl w:val="5"/>
        <w:rPr>
          <w:rFonts w:ascii="GHEA Grapalat" w:eastAsia="Times New Roman" w:hAnsi="GHEA Grapalat" w:cs="Arial"/>
          <w:b/>
          <w:sz w:val="24"/>
          <w:szCs w:val="24"/>
          <w:lang w:val="es-ES" w:eastAsia="ru-RU"/>
        </w:rPr>
      </w:pPr>
      <w:r w:rsidRPr="001C7E89">
        <w:rPr>
          <w:rFonts w:ascii="GHEA Grapalat" w:eastAsia="Times New Roman" w:hAnsi="GHEA Grapalat" w:cs="Sylfaen"/>
          <w:b/>
          <w:sz w:val="24"/>
          <w:szCs w:val="24"/>
          <w:lang w:val="hy-AM" w:eastAsia="ru-RU"/>
        </w:rPr>
        <w:t>գնանշման հարցմանը</w:t>
      </w:r>
      <w:r w:rsidRPr="001C7E89">
        <w:rPr>
          <w:rFonts w:ascii="GHEA Grapalat" w:eastAsia="Times New Roman" w:hAnsi="GHEA Grapalat" w:cs="Sylfaen"/>
          <w:b/>
          <w:sz w:val="24"/>
          <w:szCs w:val="24"/>
          <w:lang w:val="es-ES" w:eastAsia="ru-RU"/>
        </w:rPr>
        <w:t xml:space="preserve"> մասնակցելու</w:t>
      </w:r>
      <w:r w:rsidRPr="001C7E89">
        <w:rPr>
          <w:rFonts w:ascii="GHEA Grapalat" w:eastAsia="Times New Roman" w:hAnsi="GHEA Grapalat" w:cs="Arial"/>
          <w:b/>
          <w:sz w:val="24"/>
          <w:szCs w:val="24"/>
          <w:lang w:val="es-ES" w:eastAsia="ru-RU"/>
        </w:rPr>
        <w:t xml:space="preserve">  </w:t>
      </w:r>
    </w:p>
    <w:p w14:paraId="1A17323C" w14:textId="77777777" w:rsidR="001C7E89" w:rsidRPr="001C7E89" w:rsidRDefault="001C7E89" w:rsidP="001C7E89">
      <w:pPr>
        <w:spacing w:after="0" w:line="240" w:lineRule="auto"/>
        <w:rPr>
          <w:rFonts w:ascii="Times New Roman" w:eastAsia="Times New Roman" w:hAnsi="Times New Roman" w:cs="Times New Roman"/>
          <w:sz w:val="24"/>
          <w:szCs w:val="24"/>
          <w:lang w:val="es-ES" w:eastAsia="ru-RU"/>
        </w:rPr>
      </w:pPr>
    </w:p>
    <w:p w14:paraId="06EEDD4D" w14:textId="77777777" w:rsidR="001C7E89" w:rsidRPr="001C7E89" w:rsidRDefault="001C7E89" w:rsidP="001C7E89">
      <w:pPr>
        <w:spacing w:after="0" w:line="240" w:lineRule="auto"/>
        <w:jc w:val="both"/>
        <w:rPr>
          <w:rFonts w:ascii="GHEA Grapalat" w:eastAsia="Times New Roman" w:hAnsi="GHEA Grapalat" w:cs="Arial"/>
          <w:sz w:val="20"/>
          <w:szCs w:val="20"/>
          <w:lang w:val="es-ES"/>
        </w:rPr>
      </w:pPr>
      <w:r w:rsidRPr="001C7E89">
        <w:rPr>
          <w:rFonts w:ascii="GHEA Grapalat" w:eastAsia="Times New Roman" w:hAnsi="GHEA Grapalat" w:cs="Times New Roman"/>
          <w:u w:val="single"/>
          <w:lang w:val="es-ES"/>
        </w:rPr>
        <w:t xml:space="preserve">                                                             </w:t>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t xml:space="preserve">       </w:t>
      </w:r>
      <w:r w:rsidRPr="001C7E89">
        <w:rPr>
          <w:rFonts w:ascii="GHEA Grapalat" w:eastAsia="Times New Roman" w:hAnsi="GHEA Grapalat" w:cs="Times New Roman"/>
          <w:lang w:val="es-ES"/>
        </w:rPr>
        <w:t xml:space="preserve"> </w:t>
      </w:r>
      <w:r w:rsidRPr="001C7E89">
        <w:rPr>
          <w:rFonts w:ascii="GHEA Grapalat" w:eastAsia="Times New Roman" w:hAnsi="GHEA Grapalat" w:cs="Sylfaen"/>
          <w:sz w:val="20"/>
          <w:szCs w:val="20"/>
          <w:lang w:val="es-ES"/>
        </w:rPr>
        <w:t>հայտնում</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է</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որ</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ցանկություն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ունի</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մասնակցել</w:t>
      </w:r>
    </w:p>
    <w:p w14:paraId="14AC7A9D" w14:textId="77777777" w:rsidR="001C7E89" w:rsidRPr="001C7E89" w:rsidRDefault="001C7E89" w:rsidP="001C7E89">
      <w:pPr>
        <w:spacing w:after="0" w:line="240" w:lineRule="auto"/>
        <w:jc w:val="both"/>
        <w:rPr>
          <w:rFonts w:ascii="GHEA Grapalat" w:eastAsia="Times New Roman" w:hAnsi="GHEA Grapalat" w:cs="Times New Roman"/>
          <w:vertAlign w:val="superscript"/>
          <w:lang w:val="es-ES"/>
        </w:rPr>
      </w:pPr>
      <w:r w:rsidRPr="001C7E89">
        <w:rPr>
          <w:rFonts w:ascii="GHEA Grapalat" w:eastAsia="Times New Roman" w:hAnsi="GHEA Grapalat" w:cs="Times New Roman"/>
          <w:sz w:val="24"/>
          <w:szCs w:val="24"/>
          <w:vertAlign w:val="superscript"/>
          <w:lang w:val="es-ES"/>
        </w:rPr>
        <w:t xml:space="preserve">               </w:t>
      </w:r>
      <w:r w:rsidRPr="001C7E89">
        <w:rPr>
          <w:rFonts w:ascii="GHEA Grapalat" w:eastAsia="Times New Roman" w:hAnsi="GHEA Grapalat" w:cs="Times New Roman"/>
          <w:sz w:val="24"/>
          <w:szCs w:val="24"/>
          <w:lang w:val="es-ES"/>
        </w:rPr>
        <w:t xml:space="preserve">            </w:t>
      </w:r>
      <w:r w:rsidRPr="001C7E89">
        <w:rPr>
          <w:rFonts w:ascii="GHEA Grapalat" w:eastAsia="Times New Roman" w:hAnsi="GHEA Grapalat" w:cs="Sylfaen"/>
          <w:sz w:val="24"/>
          <w:szCs w:val="24"/>
          <w:vertAlign w:val="superscript"/>
          <w:lang w:val="es-ES"/>
        </w:rPr>
        <w:t>մասնակցի</w:t>
      </w:r>
      <w:r w:rsidRPr="001C7E89">
        <w:rPr>
          <w:rFonts w:ascii="GHEA Grapalat" w:eastAsia="Times New Roman" w:hAnsi="GHEA Grapalat" w:cs="Arial"/>
          <w:sz w:val="24"/>
          <w:szCs w:val="24"/>
          <w:vertAlign w:val="superscript"/>
          <w:lang w:val="es-ES"/>
        </w:rPr>
        <w:t xml:space="preserve"> </w:t>
      </w:r>
      <w:r w:rsidRPr="001C7E89">
        <w:rPr>
          <w:rFonts w:ascii="GHEA Grapalat" w:eastAsia="Times New Roman" w:hAnsi="GHEA Grapalat" w:cs="Sylfaen"/>
          <w:sz w:val="24"/>
          <w:szCs w:val="24"/>
          <w:vertAlign w:val="superscript"/>
          <w:lang w:val="es-ES"/>
        </w:rPr>
        <w:t>անվանումը</w:t>
      </w:r>
      <w:r w:rsidRPr="001C7E89">
        <w:rPr>
          <w:rFonts w:ascii="GHEA Grapalat" w:eastAsia="Times New Roman" w:hAnsi="GHEA Grapalat" w:cs="Arial"/>
          <w:sz w:val="24"/>
          <w:szCs w:val="24"/>
          <w:vertAlign w:val="superscript"/>
          <w:lang w:val="es-ES"/>
        </w:rPr>
        <w:t xml:space="preserve"> </w:t>
      </w:r>
    </w:p>
    <w:p w14:paraId="37E88FE2" w14:textId="77777777" w:rsidR="001C7E89" w:rsidRPr="001C7E89" w:rsidRDefault="001C7E89" w:rsidP="001C7E89">
      <w:pPr>
        <w:spacing w:after="0" w:line="240" w:lineRule="auto"/>
        <w:jc w:val="both"/>
        <w:rPr>
          <w:rFonts w:ascii="GHEA Grapalat" w:eastAsia="Times New Roman" w:hAnsi="GHEA Grapalat" w:cs="Arial"/>
          <w:sz w:val="20"/>
          <w:szCs w:val="20"/>
          <w:lang w:val="es-ES"/>
        </w:rPr>
      </w:pPr>
      <w:r w:rsidRPr="001C7E89">
        <w:rPr>
          <w:rFonts w:ascii="GHEA Grapalat" w:eastAsia="Times New Roman" w:hAnsi="GHEA Grapalat" w:cs="Sylfaen"/>
          <w:sz w:val="20"/>
          <w:szCs w:val="20"/>
          <w:lang w:val="es-ES"/>
        </w:rPr>
        <w:t>«Դատաբժշկան գիտագործնական կենտրոն» ՊՈԱԿ-ի կողմից ԳՀԱՊՁԲ-15/15-2020-</w:t>
      </w:r>
      <w:r w:rsidRPr="001C7E89">
        <w:rPr>
          <w:rFonts w:ascii="GHEA Grapalat" w:eastAsia="Times New Roman" w:hAnsi="GHEA Grapalat" w:cs="Sylfaen"/>
          <w:sz w:val="20"/>
          <w:szCs w:val="20"/>
          <w:lang w:val="hy-AM"/>
        </w:rPr>
        <w:t>8</w:t>
      </w:r>
      <w:r w:rsidRPr="001C7E89">
        <w:rPr>
          <w:rFonts w:ascii="GHEA Grapalat" w:eastAsia="Times New Roman" w:hAnsi="GHEA Grapalat" w:cs="Sylfaen"/>
          <w:sz w:val="20"/>
          <w:szCs w:val="20"/>
          <w:lang w:val="es-ES"/>
        </w:rPr>
        <w:t>-ԴԲԳԳԿ ծածկագրով հայտարարված</w:t>
      </w:r>
      <w:r w:rsidRPr="001C7E89">
        <w:rPr>
          <w:rFonts w:ascii="GHEA Grapalat" w:eastAsia="Times New Roman" w:hAnsi="GHEA Grapalat" w:cs="Sylfaen"/>
          <w:sz w:val="20"/>
          <w:szCs w:val="20"/>
          <w:lang w:val="hy-AM"/>
        </w:rPr>
        <w:t xml:space="preserve"> գնանշման </w:t>
      </w:r>
      <w:proofErr w:type="gramStart"/>
      <w:r w:rsidRPr="001C7E89">
        <w:rPr>
          <w:rFonts w:ascii="GHEA Grapalat" w:eastAsia="Times New Roman" w:hAnsi="GHEA Grapalat" w:cs="Sylfaen"/>
          <w:sz w:val="20"/>
          <w:szCs w:val="20"/>
          <w:lang w:val="hy-AM"/>
        </w:rPr>
        <w:t xml:space="preserve">հարցման </w:t>
      </w:r>
      <w:r w:rsidRPr="001C7E89">
        <w:rPr>
          <w:rFonts w:ascii="GHEA Grapalat" w:eastAsia="Times New Roman" w:hAnsi="GHEA Grapalat" w:cs="Arial"/>
          <w:sz w:val="16"/>
          <w:szCs w:val="16"/>
          <w:lang w:val="es-ES"/>
        </w:rPr>
        <w:t xml:space="preserve"> </w:t>
      </w:r>
      <w:r w:rsidRPr="001C7E89">
        <w:rPr>
          <w:rFonts w:ascii="GHEA Grapalat" w:eastAsia="Times New Roman" w:hAnsi="GHEA Grapalat" w:cs="Times New Roman"/>
          <w:sz w:val="24"/>
          <w:szCs w:val="24"/>
          <w:u w:val="single"/>
          <w:lang w:val="es-ES"/>
        </w:rPr>
        <w:tab/>
      </w:r>
      <w:proofErr w:type="gramEnd"/>
      <w:r w:rsidRPr="001C7E89">
        <w:rPr>
          <w:rFonts w:ascii="GHEA Grapalat" w:eastAsia="Times New Roman" w:hAnsi="GHEA Grapalat" w:cs="Times New Roman"/>
          <w:sz w:val="24"/>
          <w:szCs w:val="24"/>
          <w:u w:val="single"/>
          <w:lang w:val="es-ES"/>
        </w:rPr>
        <w:t xml:space="preserve">    </w:t>
      </w:r>
      <w:r w:rsidRPr="001C7E89">
        <w:rPr>
          <w:rFonts w:ascii="GHEA Grapalat" w:eastAsia="Times New Roman" w:hAnsi="GHEA Grapalat" w:cs="Times New Roman"/>
          <w:sz w:val="24"/>
          <w:szCs w:val="24"/>
          <w:u w:val="single"/>
          <w:lang w:val="es-ES"/>
        </w:rPr>
        <w:tab/>
      </w:r>
      <w:r w:rsidRPr="001C7E89">
        <w:rPr>
          <w:rFonts w:ascii="GHEA Grapalat" w:eastAsia="Times New Roman" w:hAnsi="GHEA Grapalat" w:cs="Times New Roman"/>
          <w:sz w:val="24"/>
          <w:szCs w:val="24"/>
          <w:u w:val="single"/>
          <w:lang w:val="es-ES"/>
        </w:rPr>
        <w:tab/>
      </w:r>
      <w:r w:rsidRPr="001C7E89">
        <w:rPr>
          <w:rFonts w:ascii="GHEA Grapalat" w:eastAsia="Times New Roman" w:hAnsi="GHEA Grapalat" w:cs="Times New Roman"/>
          <w:sz w:val="24"/>
          <w:szCs w:val="24"/>
          <w:u w:val="single"/>
          <w:lang w:val="es-ES"/>
        </w:rPr>
        <w:tab/>
        <w:t xml:space="preserve">     </w:t>
      </w:r>
      <w:r w:rsidRPr="001C7E89">
        <w:rPr>
          <w:rFonts w:ascii="GHEA Grapalat" w:eastAsia="Times New Roman" w:hAnsi="GHEA Grapalat" w:cs="Sylfaen"/>
          <w:sz w:val="20"/>
          <w:szCs w:val="20"/>
          <w:lang w:val="es-ES"/>
        </w:rPr>
        <w:t xml:space="preserve"> չափաբաժնին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չափաբաժիններին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Arial"/>
          <w:sz w:val="20"/>
          <w:szCs w:val="20"/>
          <w:lang w:val="hy-AM"/>
        </w:rPr>
        <w:t>և</w:t>
      </w:r>
      <w:r w:rsidRPr="001C7E89">
        <w:rPr>
          <w:rFonts w:ascii="GHEA Grapalat" w:eastAsia="Times New Roman" w:hAnsi="GHEA Grapalat" w:cs="Arial"/>
          <w:sz w:val="20"/>
          <w:szCs w:val="20"/>
          <w:lang w:val="es-ES"/>
        </w:rPr>
        <w:t xml:space="preserve"> </w:t>
      </w:r>
    </w:p>
    <w:p w14:paraId="6FE4A970" w14:textId="77777777" w:rsidR="001C7E89" w:rsidRPr="001C7E89" w:rsidRDefault="001C7E89" w:rsidP="001C7E89">
      <w:pPr>
        <w:spacing w:after="0" w:line="240" w:lineRule="auto"/>
        <w:jc w:val="both"/>
        <w:rPr>
          <w:rFonts w:ascii="GHEA Grapalat" w:eastAsia="Times New Roman" w:hAnsi="GHEA Grapalat" w:cs="Times New Roman"/>
          <w:sz w:val="24"/>
          <w:szCs w:val="24"/>
          <w:vertAlign w:val="superscript"/>
          <w:lang w:val="es-ES"/>
        </w:rPr>
      </w:pPr>
      <w:r w:rsidRPr="001C7E89">
        <w:rPr>
          <w:rFonts w:ascii="GHEA Grapalat" w:eastAsia="Times New Roman" w:hAnsi="GHEA Grapalat" w:cs="Sylfaen"/>
          <w:sz w:val="24"/>
          <w:szCs w:val="24"/>
          <w:vertAlign w:val="superscript"/>
          <w:lang w:val="es-ES"/>
        </w:rPr>
        <w:t xml:space="preserve">                                        </w:t>
      </w:r>
      <w:r w:rsidRPr="001C7E89">
        <w:rPr>
          <w:rFonts w:ascii="GHEA Grapalat" w:eastAsia="Times New Roman" w:hAnsi="GHEA Grapalat" w:cs="Sylfaen"/>
          <w:sz w:val="24"/>
          <w:szCs w:val="24"/>
          <w:vertAlign w:val="superscript"/>
          <w:lang w:val="hy-AM"/>
        </w:rPr>
        <w:t xml:space="preserve">                                       </w:t>
      </w:r>
      <w:proofErr w:type="gramStart"/>
      <w:r w:rsidRPr="001C7E89">
        <w:rPr>
          <w:rFonts w:ascii="GHEA Grapalat" w:eastAsia="Times New Roman" w:hAnsi="GHEA Grapalat" w:cs="Sylfaen"/>
          <w:sz w:val="24"/>
          <w:szCs w:val="24"/>
          <w:vertAlign w:val="superscript"/>
          <w:lang w:val="es-ES"/>
        </w:rPr>
        <w:t>չափաբաժնի</w:t>
      </w:r>
      <w:r w:rsidRPr="001C7E89">
        <w:rPr>
          <w:rFonts w:ascii="GHEA Grapalat" w:eastAsia="Times New Roman" w:hAnsi="GHEA Grapalat" w:cs="Arial"/>
          <w:sz w:val="24"/>
          <w:szCs w:val="24"/>
          <w:vertAlign w:val="superscript"/>
          <w:lang w:val="es-ES"/>
        </w:rPr>
        <w:t xml:space="preserve">  (</w:t>
      </w:r>
      <w:proofErr w:type="gramEnd"/>
      <w:r w:rsidRPr="001C7E89">
        <w:rPr>
          <w:rFonts w:ascii="GHEA Grapalat" w:eastAsia="Times New Roman" w:hAnsi="GHEA Grapalat" w:cs="Sylfaen"/>
          <w:sz w:val="24"/>
          <w:szCs w:val="24"/>
          <w:vertAlign w:val="superscript"/>
          <w:lang w:val="es-ES"/>
        </w:rPr>
        <w:t>չափաբաժինների</w:t>
      </w:r>
      <w:r w:rsidRPr="001C7E89">
        <w:rPr>
          <w:rFonts w:ascii="GHEA Grapalat" w:eastAsia="Times New Roman" w:hAnsi="GHEA Grapalat" w:cs="Arial"/>
          <w:sz w:val="24"/>
          <w:szCs w:val="24"/>
          <w:vertAlign w:val="superscript"/>
          <w:lang w:val="es-ES"/>
        </w:rPr>
        <w:t xml:space="preserve">) </w:t>
      </w:r>
      <w:r w:rsidRPr="001C7E89">
        <w:rPr>
          <w:rFonts w:ascii="GHEA Grapalat" w:eastAsia="Times New Roman" w:hAnsi="GHEA Grapalat" w:cs="Sylfaen"/>
          <w:sz w:val="24"/>
          <w:szCs w:val="24"/>
          <w:vertAlign w:val="superscript"/>
          <w:lang w:val="es-ES"/>
        </w:rPr>
        <w:t>համարը</w:t>
      </w:r>
    </w:p>
    <w:p w14:paraId="324533CF" w14:textId="77777777" w:rsidR="001C7E89" w:rsidRPr="001C7E89" w:rsidRDefault="001C7E89" w:rsidP="001C7E89">
      <w:pPr>
        <w:spacing w:after="0" w:line="240" w:lineRule="auto"/>
        <w:jc w:val="both"/>
        <w:rPr>
          <w:rFonts w:ascii="GHEA Grapalat" w:eastAsia="Times New Roman" w:hAnsi="GHEA Grapalat" w:cs="Arial"/>
          <w:sz w:val="20"/>
          <w:szCs w:val="20"/>
          <w:lang w:val="es-ES"/>
        </w:rPr>
      </w:pPr>
    </w:p>
    <w:p w14:paraId="23E16B6F" w14:textId="77777777" w:rsidR="001C7E89" w:rsidRPr="001C7E89" w:rsidRDefault="001C7E89" w:rsidP="001C7E89">
      <w:pPr>
        <w:spacing w:after="0" w:line="240" w:lineRule="auto"/>
        <w:jc w:val="both"/>
        <w:rPr>
          <w:rFonts w:ascii="GHEA Grapalat" w:eastAsia="Times New Roman" w:hAnsi="GHEA Grapalat" w:cs="Sylfaen"/>
          <w:sz w:val="20"/>
          <w:szCs w:val="20"/>
          <w:lang w:val="es-ES"/>
        </w:rPr>
      </w:pPr>
      <w:r w:rsidRPr="001C7E89">
        <w:rPr>
          <w:rFonts w:ascii="GHEA Grapalat" w:eastAsia="Times New Roman" w:hAnsi="GHEA Grapalat" w:cs="Sylfaen"/>
          <w:sz w:val="20"/>
          <w:szCs w:val="20"/>
          <w:lang w:val="es-ES"/>
        </w:rPr>
        <w:t xml:space="preserve">հրավերի պահանջներին </w:t>
      </w:r>
      <w:proofErr w:type="gramStart"/>
      <w:r w:rsidRPr="001C7E89">
        <w:rPr>
          <w:rFonts w:ascii="GHEA Grapalat" w:eastAsia="Times New Roman" w:hAnsi="GHEA Grapalat" w:cs="Sylfaen"/>
          <w:sz w:val="20"/>
          <w:szCs w:val="20"/>
          <w:lang w:val="es-ES"/>
        </w:rPr>
        <w:t>համապատասխան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ներկայացնում</w:t>
      </w:r>
      <w:proofErr w:type="gramEnd"/>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է</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հայտ:</w:t>
      </w:r>
    </w:p>
    <w:p w14:paraId="19E355FF" w14:textId="77777777" w:rsidR="001C7E89" w:rsidRPr="001C7E89" w:rsidRDefault="001C7E89" w:rsidP="001C7E89">
      <w:pPr>
        <w:spacing w:after="0" w:line="240" w:lineRule="auto"/>
        <w:jc w:val="both"/>
        <w:rPr>
          <w:rFonts w:ascii="GHEA Grapalat" w:eastAsia="Times New Roman" w:hAnsi="GHEA Grapalat" w:cs="Times New Roman"/>
          <w:sz w:val="12"/>
          <w:szCs w:val="12"/>
          <w:u w:val="single"/>
          <w:lang w:val="es-ES"/>
        </w:rPr>
      </w:pPr>
    </w:p>
    <w:p w14:paraId="4166D4DA" w14:textId="77777777" w:rsidR="001C7E89" w:rsidRPr="001C7E89" w:rsidRDefault="001C7E89" w:rsidP="001C7E89">
      <w:pPr>
        <w:spacing w:after="0" w:line="240" w:lineRule="auto"/>
        <w:jc w:val="both"/>
        <w:rPr>
          <w:rFonts w:ascii="GHEA Grapalat" w:eastAsia="Times New Roman" w:hAnsi="GHEA Grapalat" w:cs="Sylfaen"/>
          <w:sz w:val="20"/>
          <w:szCs w:val="20"/>
          <w:lang w:val="es-ES"/>
        </w:rPr>
      </w:pPr>
      <w:r w:rsidRPr="001C7E89">
        <w:rPr>
          <w:rFonts w:ascii="GHEA Grapalat" w:eastAsia="Times New Roman" w:hAnsi="GHEA Grapalat" w:cs="Times New Roman"/>
          <w:u w:val="single"/>
          <w:lang w:val="es-ES"/>
        </w:rPr>
        <w:t xml:space="preserve">                                                      </w:t>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t xml:space="preserve">   </w:t>
      </w:r>
      <w:r w:rsidRPr="001C7E89">
        <w:rPr>
          <w:rFonts w:ascii="GHEA Grapalat" w:eastAsia="Times New Roman" w:hAnsi="GHEA Grapalat" w:cs="Times New Roman"/>
          <w:sz w:val="24"/>
          <w:szCs w:val="24"/>
          <w:lang w:val="es-ES"/>
        </w:rPr>
        <w:t>-</w:t>
      </w:r>
      <w:r w:rsidRPr="001C7E89">
        <w:rPr>
          <w:rFonts w:ascii="GHEA Grapalat" w:eastAsia="Times New Roman" w:hAnsi="GHEA Grapalat" w:cs="Sylfaen"/>
          <w:sz w:val="20"/>
          <w:szCs w:val="20"/>
          <w:lang w:val="es-ES"/>
        </w:rPr>
        <w:t>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հայտնում</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և</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հավաստում</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է</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 xml:space="preserve">որ հանդիսանում է </w:t>
      </w:r>
    </w:p>
    <w:p w14:paraId="21009866" w14:textId="77777777" w:rsidR="001C7E89" w:rsidRPr="001C7E89" w:rsidRDefault="001C7E89" w:rsidP="001C7E89">
      <w:pPr>
        <w:spacing w:after="0" w:line="240" w:lineRule="auto"/>
        <w:jc w:val="both"/>
        <w:rPr>
          <w:rFonts w:ascii="GHEA Grapalat" w:eastAsia="Times New Roman" w:hAnsi="GHEA Grapalat" w:cs="Sylfaen"/>
          <w:sz w:val="20"/>
          <w:szCs w:val="20"/>
          <w:lang w:val="es-ES"/>
        </w:rPr>
      </w:pPr>
      <w:r w:rsidRPr="001C7E89">
        <w:rPr>
          <w:rFonts w:ascii="GHEA Grapalat" w:eastAsia="Times New Roman" w:hAnsi="GHEA Grapalat" w:cs="Sylfaen"/>
          <w:sz w:val="24"/>
          <w:szCs w:val="24"/>
          <w:vertAlign w:val="superscript"/>
          <w:lang w:val="es-ES"/>
        </w:rPr>
        <w:t xml:space="preserve">                                             մասնակցի</w:t>
      </w:r>
      <w:r w:rsidRPr="001C7E89">
        <w:rPr>
          <w:rFonts w:ascii="GHEA Grapalat" w:eastAsia="Times New Roman" w:hAnsi="GHEA Grapalat" w:cs="Arial"/>
          <w:sz w:val="24"/>
          <w:szCs w:val="24"/>
          <w:vertAlign w:val="superscript"/>
          <w:lang w:val="es-ES"/>
        </w:rPr>
        <w:t xml:space="preserve"> </w:t>
      </w:r>
      <w:r w:rsidRPr="001C7E89">
        <w:rPr>
          <w:rFonts w:ascii="GHEA Grapalat" w:eastAsia="Times New Roman" w:hAnsi="GHEA Grapalat" w:cs="Sylfaen"/>
          <w:sz w:val="24"/>
          <w:szCs w:val="24"/>
          <w:vertAlign w:val="superscript"/>
          <w:lang w:val="es-ES"/>
        </w:rPr>
        <w:t>անվանումը</w:t>
      </w:r>
    </w:p>
    <w:p w14:paraId="2EE3356E" w14:textId="77777777" w:rsidR="001C7E89" w:rsidRPr="001C7E89" w:rsidRDefault="001C7E89" w:rsidP="001C7E89">
      <w:pPr>
        <w:spacing w:after="0" w:line="240" w:lineRule="auto"/>
        <w:jc w:val="both"/>
        <w:rPr>
          <w:rFonts w:ascii="GHEA Grapalat" w:eastAsia="Times New Roman" w:hAnsi="GHEA Grapalat" w:cs="Sylfaen"/>
          <w:sz w:val="20"/>
          <w:szCs w:val="20"/>
          <w:lang w:val="es-ES"/>
        </w:rPr>
      </w:pPr>
      <w:r w:rsidRPr="001C7E89">
        <w:rPr>
          <w:rFonts w:ascii="GHEA Grapalat" w:eastAsia="Times New Roman" w:hAnsi="GHEA Grapalat" w:cs="Sylfaen"/>
          <w:sz w:val="20"/>
          <w:szCs w:val="20"/>
          <w:u w:val="single"/>
          <w:lang w:val="es-ES"/>
        </w:rPr>
        <w:tab/>
      </w:r>
      <w:r w:rsidRPr="001C7E89">
        <w:rPr>
          <w:rFonts w:ascii="GHEA Grapalat" w:eastAsia="Times New Roman" w:hAnsi="GHEA Grapalat" w:cs="Sylfaen"/>
          <w:sz w:val="20"/>
          <w:szCs w:val="20"/>
          <w:u w:val="single"/>
          <w:lang w:val="es-ES"/>
        </w:rPr>
        <w:tab/>
      </w:r>
      <w:r w:rsidRPr="001C7E89">
        <w:rPr>
          <w:rFonts w:ascii="GHEA Grapalat" w:eastAsia="Times New Roman" w:hAnsi="GHEA Grapalat" w:cs="Sylfaen"/>
          <w:sz w:val="20"/>
          <w:szCs w:val="20"/>
          <w:u w:val="single"/>
          <w:lang w:val="es-ES"/>
        </w:rPr>
        <w:tab/>
      </w:r>
      <w:r w:rsidRPr="001C7E89">
        <w:rPr>
          <w:rFonts w:ascii="GHEA Grapalat" w:eastAsia="Times New Roman" w:hAnsi="GHEA Grapalat" w:cs="Sylfaen"/>
          <w:sz w:val="20"/>
          <w:szCs w:val="20"/>
          <w:u w:val="single"/>
          <w:lang w:val="es-ES"/>
        </w:rPr>
        <w:tab/>
      </w:r>
      <w:r w:rsidRPr="001C7E89">
        <w:rPr>
          <w:rFonts w:ascii="GHEA Grapalat" w:eastAsia="Times New Roman" w:hAnsi="GHEA Grapalat" w:cs="Sylfaen"/>
          <w:sz w:val="20"/>
          <w:szCs w:val="20"/>
          <w:u w:val="single"/>
          <w:lang w:val="es-ES"/>
        </w:rPr>
        <w:tab/>
      </w:r>
      <w:r w:rsidRPr="001C7E89">
        <w:rPr>
          <w:rFonts w:ascii="GHEA Grapalat" w:eastAsia="Times New Roman" w:hAnsi="GHEA Grapalat" w:cs="Sylfaen"/>
          <w:sz w:val="20"/>
          <w:szCs w:val="20"/>
          <w:u w:val="single"/>
          <w:lang w:val="es-ES"/>
        </w:rPr>
        <w:tab/>
      </w:r>
      <w:r w:rsidRPr="001C7E89">
        <w:rPr>
          <w:rFonts w:ascii="GHEA Grapalat" w:eastAsia="Times New Roman" w:hAnsi="GHEA Grapalat" w:cs="Sylfaen"/>
          <w:sz w:val="20"/>
          <w:szCs w:val="20"/>
          <w:u w:val="single"/>
          <w:lang w:val="es-ES"/>
        </w:rPr>
        <w:tab/>
      </w:r>
      <w:r w:rsidRPr="001C7E89">
        <w:rPr>
          <w:rFonts w:ascii="GHEA Grapalat" w:eastAsia="Times New Roman" w:hAnsi="GHEA Grapalat" w:cs="Sylfaen"/>
          <w:sz w:val="20"/>
          <w:szCs w:val="20"/>
          <w:lang w:val="es-ES"/>
        </w:rPr>
        <w:t xml:space="preserve">ռեզիդենտ:  </w:t>
      </w:r>
    </w:p>
    <w:p w14:paraId="5D859586" w14:textId="77777777" w:rsidR="001C7E89" w:rsidRPr="001C7E89" w:rsidRDefault="001C7E89" w:rsidP="001C7E89">
      <w:pPr>
        <w:spacing w:after="0" w:line="240" w:lineRule="auto"/>
        <w:jc w:val="both"/>
        <w:rPr>
          <w:rFonts w:ascii="GHEA Grapalat" w:eastAsia="Times New Roman" w:hAnsi="GHEA Grapalat" w:cs="Arial"/>
          <w:sz w:val="24"/>
          <w:szCs w:val="24"/>
          <w:vertAlign w:val="superscript"/>
          <w:lang w:val="es-ES"/>
        </w:rPr>
      </w:pPr>
      <w:r w:rsidRPr="001C7E89">
        <w:rPr>
          <w:rFonts w:ascii="GHEA Grapalat" w:eastAsia="Times New Roman" w:hAnsi="GHEA Grapalat" w:cs="Arial"/>
          <w:sz w:val="24"/>
          <w:szCs w:val="24"/>
          <w:vertAlign w:val="superscript"/>
          <w:lang w:val="es-ES"/>
        </w:rPr>
        <w:t xml:space="preserve">                                               երկրի անվանումը</w:t>
      </w:r>
    </w:p>
    <w:p w14:paraId="68C62A57" w14:textId="77777777" w:rsidR="001C7E89" w:rsidRPr="001C7E89" w:rsidDel="00437CDB" w:rsidRDefault="001C7E89" w:rsidP="001C7E89">
      <w:pPr>
        <w:spacing w:after="0" w:line="240" w:lineRule="auto"/>
        <w:jc w:val="both"/>
        <w:rPr>
          <w:rFonts w:ascii="GHEA Grapalat" w:eastAsia="Times New Roman" w:hAnsi="GHEA Grapalat" w:cs="Sylfaen"/>
          <w:sz w:val="20"/>
          <w:szCs w:val="20"/>
          <w:lang w:val="es-ES"/>
        </w:rPr>
      </w:pPr>
    </w:p>
    <w:p w14:paraId="155344B1" w14:textId="77777777" w:rsidR="001C7E89" w:rsidRPr="001C7E89" w:rsidRDefault="001C7E89" w:rsidP="001C7E89">
      <w:pPr>
        <w:spacing w:after="0" w:line="240" w:lineRule="auto"/>
        <w:jc w:val="both"/>
        <w:rPr>
          <w:rFonts w:ascii="GHEA Grapalat" w:eastAsia="Times New Roman" w:hAnsi="GHEA Grapalat" w:cs="Sylfaen"/>
          <w:sz w:val="20"/>
          <w:szCs w:val="20"/>
          <w:lang w:val="es-ES"/>
        </w:rPr>
      </w:pPr>
      <w:r w:rsidRPr="001C7E89">
        <w:rPr>
          <w:rFonts w:ascii="GHEA Grapalat" w:eastAsia="Times New Roman" w:hAnsi="GHEA Grapalat" w:cs="Sylfaen"/>
          <w:sz w:val="20"/>
          <w:szCs w:val="20"/>
          <w:lang w:val="es-ES"/>
        </w:rPr>
        <w:t xml:space="preserve">                </w:t>
      </w:r>
    </w:p>
    <w:p w14:paraId="367F0228" w14:textId="77777777" w:rsidR="001C7E89" w:rsidRPr="001C7E89" w:rsidRDefault="001C7E89" w:rsidP="001C7E89">
      <w:pPr>
        <w:spacing w:after="0" w:line="240" w:lineRule="auto"/>
        <w:jc w:val="both"/>
        <w:rPr>
          <w:rFonts w:ascii="GHEA Grapalat" w:eastAsia="Times New Roman" w:hAnsi="GHEA Grapalat" w:cs="Sylfaen"/>
          <w:sz w:val="20"/>
          <w:szCs w:val="20"/>
          <w:lang w:val="es-ES"/>
        </w:rPr>
      </w:pPr>
      <w:r w:rsidRPr="001C7E89">
        <w:rPr>
          <w:rFonts w:ascii="GHEA Grapalat" w:eastAsia="Times New Roman" w:hAnsi="GHEA Grapalat" w:cs="Times New Roman"/>
          <w:sz w:val="20"/>
          <w:szCs w:val="20"/>
          <w:u w:val="single"/>
          <w:lang w:val="es-ES"/>
        </w:rPr>
        <w:t xml:space="preserve">                                         </w:t>
      </w:r>
      <w:r w:rsidRPr="001C7E89">
        <w:rPr>
          <w:rFonts w:ascii="GHEA Grapalat" w:eastAsia="Times New Roman" w:hAnsi="GHEA Grapalat" w:cs="Times New Roman"/>
          <w:sz w:val="20"/>
          <w:szCs w:val="20"/>
          <w:lang w:val="es-ES"/>
        </w:rPr>
        <w:t>-</w:t>
      </w:r>
      <w:r w:rsidRPr="001C7E89">
        <w:rPr>
          <w:rFonts w:ascii="GHEA Grapalat" w:eastAsia="Times New Roman" w:hAnsi="GHEA Grapalat" w:cs="Sylfaen"/>
          <w:sz w:val="20"/>
          <w:szCs w:val="20"/>
          <w:lang w:val="es-ES"/>
        </w:rPr>
        <w:t>ի՝</w:t>
      </w:r>
    </w:p>
    <w:p w14:paraId="418299CA" w14:textId="77777777" w:rsidR="001C7E89" w:rsidRPr="001C7E89" w:rsidRDefault="001C7E89" w:rsidP="001C7E89">
      <w:pPr>
        <w:spacing w:after="0" w:line="240" w:lineRule="auto"/>
        <w:jc w:val="both"/>
        <w:rPr>
          <w:rFonts w:ascii="GHEA Grapalat" w:eastAsia="Times New Roman" w:hAnsi="GHEA Grapalat" w:cs="Sylfaen"/>
          <w:sz w:val="20"/>
          <w:szCs w:val="20"/>
          <w:lang w:val="es-ES"/>
        </w:rPr>
      </w:pPr>
      <w:r w:rsidRPr="001C7E89">
        <w:rPr>
          <w:rFonts w:ascii="GHEA Grapalat" w:eastAsia="Times New Roman" w:hAnsi="GHEA Grapalat" w:cs="Sylfaen"/>
          <w:sz w:val="24"/>
          <w:szCs w:val="24"/>
          <w:vertAlign w:val="superscript"/>
          <w:lang w:val="es-ES"/>
        </w:rPr>
        <w:t xml:space="preserve">          մասնակցի</w:t>
      </w:r>
      <w:r w:rsidRPr="001C7E89">
        <w:rPr>
          <w:rFonts w:ascii="GHEA Grapalat" w:eastAsia="Times New Roman" w:hAnsi="GHEA Grapalat" w:cs="Arial"/>
          <w:sz w:val="24"/>
          <w:szCs w:val="24"/>
          <w:vertAlign w:val="superscript"/>
          <w:lang w:val="es-ES"/>
        </w:rPr>
        <w:t xml:space="preserve"> </w:t>
      </w:r>
      <w:r w:rsidRPr="001C7E89">
        <w:rPr>
          <w:rFonts w:ascii="GHEA Grapalat" w:eastAsia="Times New Roman" w:hAnsi="GHEA Grapalat" w:cs="Sylfaen"/>
          <w:sz w:val="24"/>
          <w:szCs w:val="24"/>
          <w:vertAlign w:val="superscript"/>
          <w:lang w:val="es-ES"/>
        </w:rPr>
        <w:t>անվանումը</w:t>
      </w:r>
      <w:r w:rsidRPr="001C7E89">
        <w:rPr>
          <w:rFonts w:ascii="GHEA Grapalat" w:eastAsia="Times New Roman" w:hAnsi="GHEA Grapalat" w:cs="Arial"/>
          <w:sz w:val="24"/>
          <w:szCs w:val="24"/>
          <w:vertAlign w:val="superscript"/>
          <w:lang w:val="es-ES"/>
        </w:rPr>
        <w:t xml:space="preserve">   </w:t>
      </w:r>
    </w:p>
    <w:p w14:paraId="4A52AB61" w14:textId="77777777" w:rsidR="001C7E89" w:rsidRPr="001C7E89" w:rsidRDefault="001C7E89" w:rsidP="001C7E89">
      <w:pPr>
        <w:numPr>
          <w:ilvl w:val="0"/>
          <w:numId w:val="27"/>
        </w:numPr>
        <w:spacing w:after="0" w:line="240" w:lineRule="auto"/>
        <w:jc w:val="both"/>
        <w:rPr>
          <w:rFonts w:ascii="GHEA Grapalat" w:eastAsia="Times New Roman" w:hAnsi="GHEA Grapalat" w:cs="Arial"/>
          <w:sz w:val="24"/>
          <w:u w:val="single"/>
          <w:lang w:val="es-ES"/>
        </w:rPr>
      </w:pPr>
      <w:r w:rsidRPr="001C7E89">
        <w:rPr>
          <w:rFonts w:ascii="GHEA Grapalat" w:eastAsia="Times New Roman" w:hAnsi="GHEA Grapalat" w:cs="Arial"/>
          <w:sz w:val="20"/>
          <w:szCs w:val="20"/>
          <w:lang w:val="es-ES"/>
        </w:rPr>
        <w:t xml:space="preserve">հարկ վճարողի հաշվառման համարն </w:t>
      </w:r>
      <w:r w:rsidRPr="001C7E89">
        <w:rPr>
          <w:rFonts w:ascii="GHEA Grapalat" w:eastAsia="Times New Roman" w:hAnsi="GHEA Grapalat" w:cs="Sylfaen"/>
          <w:sz w:val="20"/>
          <w:szCs w:val="20"/>
          <w:lang w:val="es-ES"/>
        </w:rPr>
        <w:t>է</w:t>
      </w:r>
      <w:r w:rsidRPr="001C7E89">
        <w:rPr>
          <w:rFonts w:ascii="GHEA Grapalat" w:eastAsia="Times New Roman" w:hAnsi="GHEA Grapalat" w:cs="Arial"/>
          <w:sz w:val="20"/>
          <w:szCs w:val="20"/>
          <w:lang w:val="es-ES"/>
        </w:rPr>
        <w:t>`</w:t>
      </w:r>
      <w:r w:rsidRPr="001C7E89">
        <w:rPr>
          <w:rFonts w:ascii="GHEA Grapalat" w:eastAsia="Times New Roman" w:hAnsi="GHEA Grapalat" w:cs="Arial"/>
          <w:sz w:val="24"/>
          <w:lang w:val="es-ES"/>
        </w:rPr>
        <w:t xml:space="preserve"> </w:t>
      </w:r>
      <w:r w:rsidRPr="001C7E89">
        <w:rPr>
          <w:rFonts w:ascii="GHEA Grapalat" w:eastAsia="Times New Roman" w:hAnsi="GHEA Grapalat" w:cs="Arial"/>
          <w:sz w:val="24"/>
          <w:u w:val="single"/>
          <w:lang w:val="es-ES"/>
        </w:rPr>
        <w:tab/>
      </w:r>
      <w:r w:rsidRPr="001C7E89">
        <w:rPr>
          <w:rFonts w:ascii="GHEA Grapalat" w:eastAsia="Times New Roman" w:hAnsi="GHEA Grapalat" w:cs="Arial"/>
          <w:sz w:val="24"/>
          <w:u w:val="single"/>
          <w:lang w:val="es-ES"/>
        </w:rPr>
        <w:tab/>
      </w:r>
      <w:r w:rsidRPr="001C7E89">
        <w:rPr>
          <w:rFonts w:ascii="GHEA Grapalat" w:eastAsia="Times New Roman" w:hAnsi="GHEA Grapalat" w:cs="Arial"/>
          <w:sz w:val="24"/>
          <w:u w:val="single"/>
          <w:lang w:val="es-ES"/>
        </w:rPr>
        <w:tab/>
      </w:r>
      <w:r w:rsidRPr="001C7E89">
        <w:rPr>
          <w:rFonts w:ascii="GHEA Grapalat" w:eastAsia="Times New Roman" w:hAnsi="GHEA Grapalat" w:cs="Arial"/>
          <w:sz w:val="24"/>
          <w:u w:val="single"/>
          <w:lang w:val="es-ES"/>
        </w:rPr>
        <w:tab/>
      </w:r>
      <w:r w:rsidRPr="001C7E89">
        <w:rPr>
          <w:rFonts w:ascii="GHEA Grapalat" w:eastAsia="Times New Roman" w:hAnsi="GHEA Grapalat" w:cs="Arial"/>
          <w:sz w:val="24"/>
          <w:u w:val="single"/>
          <w:lang w:val="es-ES"/>
        </w:rPr>
        <w:tab/>
        <w:t>:</w:t>
      </w:r>
    </w:p>
    <w:p w14:paraId="60858FA3" w14:textId="77777777" w:rsidR="001C7E89" w:rsidRPr="001C7E89" w:rsidRDefault="001C7E89" w:rsidP="001C7E89">
      <w:pPr>
        <w:spacing w:after="0" w:line="240" w:lineRule="auto"/>
        <w:ind w:left="1416" w:firstLine="708"/>
        <w:jc w:val="both"/>
        <w:rPr>
          <w:rFonts w:ascii="GHEA Grapalat" w:eastAsia="Times New Roman" w:hAnsi="GHEA Grapalat" w:cs="Arial"/>
          <w:sz w:val="24"/>
          <w:szCs w:val="24"/>
          <w:vertAlign w:val="superscript"/>
          <w:lang w:val="es-ES"/>
        </w:rPr>
      </w:pPr>
      <w:r w:rsidRPr="001C7E89">
        <w:rPr>
          <w:rFonts w:ascii="GHEA Grapalat" w:eastAsia="Times New Roman" w:hAnsi="GHEA Grapalat" w:cs="Sylfaen"/>
          <w:sz w:val="24"/>
          <w:szCs w:val="24"/>
          <w:vertAlign w:val="superscript"/>
          <w:lang w:val="es-ES"/>
        </w:rPr>
        <w:t xml:space="preserve">               </w:t>
      </w:r>
      <w:r w:rsidRPr="001C7E89">
        <w:rPr>
          <w:rFonts w:ascii="GHEA Grapalat" w:eastAsia="Times New Roman" w:hAnsi="GHEA Grapalat" w:cs="Arial"/>
          <w:sz w:val="24"/>
          <w:szCs w:val="24"/>
          <w:vertAlign w:val="superscript"/>
          <w:lang w:val="es-ES"/>
        </w:rPr>
        <w:t xml:space="preserve">                                                      հարկի վճարողի հաշվառման համարը</w:t>
      </w:r>
    </w:p>
    <w:p w14:paraId="7EE45387" w14:textId="77777777" w:rsidR="001C7E89" w:rsidRPr="001C7E89" w:rsidRDefault="001C7E89" w:rsidP="001C7E89">
      <w:pPr>
        <w:spacing w:after="0" w:line="240" w:lineRule="auto"/>
        <w:jc w:val="both"/>
        <w:rPr>
          <w:rFonts w:ascii="GHEA Grapalat" w:eastAsia="Times New Roman" w:hAnsi="GHEA Grapalat" w:cs="Arial"/>
          <w:sz w:val="24"/>
          <w:szCs w:val="24"/>
          <w:vertAlign w:val="superscript"/>
          <w:lang w:val="es-ES"/>
        </w:rPr>
      </w:pPr>
    </w:p>
    <w:p w14:paraId="186550CA" w14:textId="77777777" w:rsidR="001C7E89" w:rsidRPr="001C7E89" w:rsidRDefault="001C7E89" w:rsidP="001C7E89">
      <w:pPr>
        <w:spacing w:after="0" w:line="240" w:lineRule="auto"/>
        <w:jc w:val="both"/>
        <w:rPr>
          <w:rFonts w:ascii="GHEA Grapalat" w:eastAsia="Times New Roman" w:hAnsi="GHEA Grapalat" w:cs="Times New Roman"/>
          <w:lang w:val="es-ES"/>
        </w:rPr>
      </w:pPr>
    </w:p>
    <w:p w14:paraId="01D91AD8" w14:textId="77777777" w:rsidR="001C7E89" w:rsidRPr="001C7E89" w:rsidRDefault="001C7E89" w:rsidP="001C7E89">
      <w:pPr>
        <w:numPr>
          <w:ilvl w:val="0"/>
          <w:numId w:val="27"/>
        </w:numPr>
        <w:spacing w:after="0" w:line="240" w:lineRule="auto"/>
        <w:jc w:val="both"/>
        <w:rPr>
          <w:rFonts w:ascii="GHEA Grapalat" w:eastAsia="Times New Roman" w:hAnsi="GHEA Grapalat" w:cs="Times New Roman"/>
          <w:u w:val="single"/>
          <w:lang w:val="es-ES"/>
        </w:rPr>
      </w:pPr>
      <w:r w:rsidRPr="001C7E89">
        <w:rPr>
          <w:rFonts w:ascii="GHEA Grapalat" w:eastAsia="Times New Roman" w:hAnsi="GHEA Grapalat" w:cs="Sylfaen"/>
          <w:sz w:val="20"/>
          <w:szCs w:val="20"/>
          <w:lang w:val="es-ES"/>
        </w:rPr>
        <w:t>էլեկտրոնային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փոստի</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հասցեն</w:t>
      </w:r>
      <w:r w:rsidRPr="001C7E89">
        <w:rPr>
          <w:rFonts w:ascii="GHEA Grapalat" w:eastAsia="Times New Roman" w:hAnsi="GHEA Grapalat" w:cs="Arial"/>
          <w:sz w:val="20"/>
          <w:szCs w:val="20"/>
          <w:lang w:val="es-ES"/>
        </w:rPr>
        <w:t xml:space="preserve"> </w:t>
      </w:r>
      <w:r w:rsidRPr="001C7E89">
        <w:rPr>
          <w:rFonts w:ascii="GHEA Grapalat" w:eastAsia="Times New Roman" w:hAnsi="GHEA Grapalat" w:cs="Sylfaen"/>
          <w:sz w:val="20"/>
          <w:szCs w:val="20"/>
          <w:lang w:val="es-ES"/>
        </w:rPr>
        <w:t>է</w:t>
      </w:r>
      <w:r w:rsidRPr="001C7E89">
        <w:rPr>
          <w:rFonts w:ascii="GHEA Grapalat" w:eastAsia="Times New Roman" w:hAnsi="GHEA Grapalat" w:cs="Arial"/>
          <w:sz w:val="20"/>
          <w:szCs w:val="20"/>
          <w:lang w:val="es-ES"/>
        </w:rPr>
        <w:t>`</w:t>
      </w:r>
      <w:r w:rsidRPr="001C7E89">
        <w:rPr>
          <w:rFonts w:ascii="GHEA Grapalat" w:eastAsia="Times New Roman" w:hAnsi="GHEA Grapalat" w:cs="Arial"/>
          <w:sz w:val="24"/>
          <w:lang w:val="es-ES"/>
        </w:rPr>
        <w:t xml:space="preserve"> </w:t>
      </w:r>
      <w:r w:rsidRPr="001C7E89">
        <w:rPr>
          <w:rFonts w:ascii="GHEA Grapalat" w:eastAsia="Times New Roman" w:hAnsi="GHEA Grapalat" w:cs="Times New Roman"/>
          <w:sz w:val="24"/>
          <w:szCs w:val="24"/>
          <w:u w:val="single"/>
          <w:lang w:val="es-ES"/>
        </w:rPr>
        <w:tab/>
      </w:r>
      <w:r w:rsidRPr="001C7E89">
        <w:rPr>
          <w:rFonts w:ascii="GHEA Grapalat" w:eastAsia="Times New Roman" w:hAnsi="GHEA Grapalat" w:cs="Times New Roman"/>
          <w:sz w:val="24"/>
          <w:szCs w:val="24"/>
          <w:u w:val="single"/>
          <w:lang w:val="es-ES"/>
        </w:rPr>
        <w:tab/>
      </w:r>
      <w:r w:rsidRPr="001C7E89">
        <w:rPr>
          <w:rFonts w:ascii="GHEA Grapalat" w:eastAsia="Times New Roman" w:hAnsi="GHEA Grapalat" w:cs="Times New Roman"/>
          <w:sz w:val="24"/>
          <w:szCs w:val="24"/>
          <w:u w:val="single"/>
          <w:lang w:val="es-ES"/>
        </w:rPr>
        <w:tab/>
      </w:r>
      <w:r w:rsidRPr="001C7E89">
        <w:rPr>
          <w:rFonts w:ascii="GHEA Grapalat" w:eastAsia="Times New Roman" w:hAnsi="GHEA Grapalat" w:cs="Times New Roman"/>
          <w:sz w:val="24"/>
          <w:szCs w:val="24"/>
          <w:u w:val="single"/>
          <w:lang w:val="es-ES"/>
        </w:rPr>
        <w:tab/>
      </w:r>
      <w:r w:rsidRPr="001C7E89">
        <w:rPr>
          <w:rFonts w:ascii="GHEA Grapalat" w:eastAsia="Times New Roman" w:hAnsi="GHEA Grapalat" w:cs="Times New Roman"/>
          <w:sz w:val="24"/>
          <w:szCs w:val="24"/>
          <w:u w:val="single"/>
          <w:lang w:val="es-ES"/>
        </w:rPr>
        <w:tab/>
        <w:t>:</w:t>
      </w:r>
    </w:p>
    <w:p w14:paraId="00E7928F" w14:textId="77777777" w:rsidR="001C7E89" w:rsidRPr="001C7E89" w:rsidRDefault="001C7E89" w:rsidP="001C7E89">
      <w:pPr>
        <w:spacing w:after="0" w:line="240" w:lineRule="auto"/>
        <w:jc w:val="both"/>
        <w:rPr>
          <w:rFonts w:ascii="GHEA Grapalat" w:eastAsia="Times New Roman" w:hAnsi="GHEA Grapalat" w:cs="Times New Roman"/>
          <w:sz w:val="10"/>
          <w:szCs w:val="10"/>
          <w:lang w:val="es-ES"/>
        </w:rPr>
      </w:pPr>
      <w:r w:rsidRPr="001C7E89">
        <w:rPr>
          <w:rFonts w:ascii="GHEA Grapalat" w:eastAsia="Times New Roman" w:hAnsi="GHEA Grapalat" w:cs="Sylfaen"/>
          <w:sz w:val="24"/>
          <w:szCs w:val="24"/>
          <w:vertAlign w:val="superscript"/>
          <w:lang w:val="es-ES"/>
        </w:rPr>
        <w:t xml:space="preserve">              </w:t>
      </w:r>
      <w:r w:rsidRPr="001C7E89">
        <w:rPr>
          <w:rFonts w:ascii="GHEA Grapalat" w:eastAsia="Times New Roman" w:hAnsi="GHEA Grapalat" w:cs="Arial"/>
          <w:sz w:val="24"/>
          <w:szCs w:val="24"/>
          <w:vertAlign w:val="superscript"/>
          <w:lang w:val="es-ES"/>
        </w:rPr>
        <w:t xml:space="preserve">                                                                                                                         էլեկտրոնային փոստի հասցեն</w:t>
      </w:r>
    </w:p>
    <w:p w14:paraId="4EEE335E" w14:textId="77777777" w:rsidR="001C7E89" w:rsidRPr="001C7E89" w:rsidRDefault="001C7E89" w:rsidP="001C7E89">
      <w:pPr>
        <w:spacing w:after="0" w:line="240" w:lineRule="auto"/>
        <w:jc w:val="right"/>
        <w:rPr>
          <w:rFonts w:ascii="GHEA Grapalat" w:eastAsia="Times New Roman" w:hAnsi="GHEA Grapalat" w:cs="Times New Roman"/>
          <w:sz w:val="10"/>
          <w:szCs w:val="10"/>
          <w:lang w:val="es-ES"/>
        </w:rPr>
      </w:pPr>
    </w:p>
    <w:p w14:paraId="23358F8F" w14:textId="77777777" w:rsidR="001C7E89" w:rsidRPr="001C7E89" w:rsidRDefault="001C7E89" w:rsidP="001C7E89">
      <w:pPr>
        <w:spacing w:after="0" w:line="240" w:lineRule="auto"/>
        <w:jc w:val="right"/>
        <w:rPr>
          <w:rFonts w:ascii="GHEA Grapalat" w:eastAsia="Times New Roman" w:hAnsi="GHEA Grapalat" w:cs="Times New Roman"/>
          <w:sz w:val="10"/>
          <w:szCs w:val="10"/>
          <w:lang w:val="es-ES"/>
        </w:rPr>
      </w:pPr>
    </w:p>
    <w:p w14:paraId="58D135B1" w14:textId="77777777" w:rsidR="001C7E89" w:rsidRPr="001C7E89" w:rsidRDefault="001C7E89" w:rsidP="001C7E89">
      <w:pPr>
        <w:spacing w:after="0" w:line="240" w:lineRule="auto"/>
        <w:jc w:val="right"/>
        <w:rPr>
          <w:rFonts w:ascii="GHEA Grapalat" w:eastAsia="Times New Roman" w:hAnsi="GHEA Grapalat" w:cs="Times New Roman"/>
          <w:sz w:val="10"/>
          <w:szCs w:val="10"/>
          <w:lang w:val="es-ES"/>
        </w:rPr>
      </w:pPr>
    </w:p>
    <w:p w14:paraId="6D05B1D9" w14:textId="77777777" w:rsidR="001C7E89" w:rsidRPr="001C7E89" w:rsidRDefault="001C7E89" w:rsidP="001C7E89">
      <w:pPr>
        <w:spacing w:after="0" w:line="240" w:lineRule="auto"/>
        <w:jc w:val="right"/>
        <w:rPr>
          <w:rFonts w:ascii="GHEA Grapalat" w:eastAsia="Times New Roman" w:hAnsi="GHEA Grapalat" w:cs="Times New Roman"/>
          <w:sz w:val="10"/>
          <w:szCs w:val="10"/>
          <w:lang w:val="hy-AM"/>
        </w:rPr>
      </w:pPr>
    </w:p>
    <w:p w14:paraId="0E84B6EA" w14:textId="77777777" w:rsidR="001C7E89" w:rsidRPr="001C7E89" w:rsidRDefault="001C7E89" w:rsidP="001C7E89">
      <w:pPr>
        <w:numPr>
          <w:ilvl w:val="0"/>
          <w:numId w:val="27"/>
        </w:numPr>
        <w:spacing w:after="0" w:line="240" w:lineRule="auto"/>
        <w:jc w:val="both"/>
        <w:rPr>
          <w:rFonts w:ascii="GHEA Grapalat" w:eastAsia="Times New Roman" w:hAnsi="GHEA Grapalat" w:cs="Arial"/>
          <w:sz w:val="24"/>
          <w:szCs w:val="24"/>
          <w:vertAlign w:val="superscript"/>
          <w:lang w:val="es-ES"/>
        </w:rPr>
      </w:pPr>
      <w:r w:rsidRPr="001C7E89">
        <w:rPr>
          <w:rFonts w:ascii="GHEA Grapalat" w:eastAsia="Times New Roman" w:hAnsi="GHEA Grapalat" w:cs="Times New Roman"/>
          <w:sz w:val="20"/>
          <w:szCs w:val="20"/>
          <w:lang w:val="hy-AM"/>
        </w:rPr>
        <w:t>գործունեության հասցեն է՝ -------------------------------------------------:</w:t>
      </w:r>
      <w:r w:rsidRPr="001C7E89">
        <w:rPr>
          <w:rFonts w:ascii="GHEA Grapalat" w:eastAsia="Times New Roman" w:hAnsi="GHEA Grapalat" w:cs="Times New Roman"/>
          <w:sz w:val="20"/>
          <w:szCs w:val="20"/>
          <w:lang w:val="es-ES"/>
        </w:rPr>
        <w:t xml:space="preserve">                                     </w:t>
      </w:r>
    </w:p>
    <w:p w14:paraId="1469E3D6" w14:textId="77777777" w:rsidR="001C7E89" w:rsidRPr="001C7E89" w:rsidRDefault="001C7E89" w:rsidP="001C7E89">
      <w:pPr>
        <w:spacing w:after="0" w:line="240" w:lineRule="auto"/>
        <w:jc w:val="both"/>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 xml:space="preserve">                                                                                                      գործունեության հասցեն</w:t>
      </w:r>
    </w:p>
    <w:p w14:paraId="3D563E64" w14:textId="77777777" w:rsidR="001C7E89" w:rsidRPr="001C7E89" w:rsidRDefault="001C7E89" w:rsidP="001C7E89">
      <w:pPr>
        <w:spacing w:after="0" w:line="240" w:lineRule="auto"/>
        <w:jc w:val="right"/>
        <w:rPr>
          <w:rFonts w:ascii="GHEA Grapalat" w:eastAsia="Times New Roman" w:hAnsi="GHEA Grapalat" w:cs="Times New Roman"/>
          <w:sz w:val="10"/>
          <w:szCs w:val="10"/>
          <w:lang w:val="hy-AM"/>
        </w:rPr>
      </w:pPr>
    </w:p>
    <w:p w14:paraId="30A45E44" w14:textId="77777777" w:rsidR="001C7E89" w:rsidRPr="001C7E89" w:rsidRDefault="001C7E89" w:rsidP="001C7E89">
      <w:pPr>
        <w:spacing w:after="0" w:line="240" w:lineRule="auto"/>
        <w:ind w:firstLine="708"/>
        <w:jc w:val="both"/>
        <w:rPr>
          <w:rFonts w:ascii="GHEA Grapalat" w:eastAsia="Times New Roman" w:hAnsi="GHEA Grapalat" w:cs="Arial"/>
          <w:sz w:val="20"/>
          <w:szCs w:val="20"/>
          <w:lang w:val="hy-AM"/>
        </w:rPr>
      </w:pPr>
    </w:p>
    <w:p w14:paraId="2CC12BAC" w14:textId="77777777" w:rsidR="001C7E89" w:rsidRPr="001C7E89" w:rsidRDefault="001C7E89" w:rsidP="001C7E89">
      <w:pPr>
        <w:numPr>
          <w:ilvl w:val="0"/>
          <w:numId w:val="27"/>
        </w:numPr>
        <w:spacing w:after="0" w:line="240" w:lineRule="auto"/>
        <w:jc w:val="both"/>
        <w:rPr>
          <w:rFonts w:ascii="GHEA Grapalat" w:eastAsia="Times New Roman" w:hAnsi="GHEA Grapalat" w:cs="Arial"/>
          <w:sz w:val="24"/>
          <w:szCs w:val="24"/>
          <w:vertAlign w:val="superscript"/>
          <w:lang w:val="es-ES"/>
        </w:rPr>
      </w:pPr>
      <w:r w:rsidRPr="001C7E89">
        <w:rPr>
          <w:rFonts w:ascii="GHEA Grapalat" w:eastAsia="Times New Roman" w:hAnsi="GHEA Grapalat" w:cs="Times New Roman"/>
          <w:sz w:val="20"/>
          <w:szCs w:val="20"/>
          <w:lang w:val="hy-AM"/>
        </w:rPr>
        <w:t>հեռախոսահամարն է՝ -------------------------------------------------:</w:t>
      </w:r>
      <w:r w:rsidRPr="001C7E89">
        <w:rPr>
          <w:rFonts w:ascii="GHEA Grapalat" w:eastAsia="Times New Roman" w:hAnsi="GHEA Grapalat" w:cs="Times New Roman"/>
          <w:sz w:val="20"/>
          <w:szCs w:val="20"/>
          <w:lang w:val="es-ES"/>
        </w:rPr>
        <w:t xml:space="preserve">                                     </w:t>
      </w:r>
    </w:p>
    <w:p w14:paraId="09B53E94" w14:textId="77777777" w:rsidR="001C7E89" w:rsidRPr="001C7E89" w:rsidRDefault="001C7E89" w:rsidP="001C7E89">
      <w:pPr>
        <w:spacing w:after="0" w:line="240" w:lineRule="auto"/>
        <w:ind w:left="3540"/>
        <w:jc w:val="both"/>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հեռախոսի համարը</w:t>
      </w:r>
    </w:p>
    <w:p w14:paraId="092E661F" w14:textId="77777777" w:rsidR="001C7E89" w:rsidRPr="001C7E89" w:rsidRDefault="001C7E89" w:rsidP="001C7E89">
      <w:pPr>
        <w:spacing w:after="0" w:line="240" w:lineRule="auto"/>
        <w:ind w:firstLine="709"/>
        <w:rPr>
          <w:rFonts w:ascii="GHEA Grapalat" w:eastAsia="Times New Roman" w:hAnsi="GHEA Grapalat" w:cs="Arial"/>
          <w:sz w:val="20"/>
          <w:szCs w:val="20"/>
          <w:lang w:val="hy-AM"/>
        </w:rPr>
      </w:pPr>
    </w:p>
    <w:p w14:paraId="54106922" w14:textId="77777777" w:rsidR="001C7E89" w:rsidRPr="001C7E89" w:rsidRDefault="001C7E89" w:rsidP="001C7E89">
      <w:pPr>
        <w:spacing w:after="0" w:line="240" w:lineRule="auto"/>
        <w:ind w:firstLine="709"/>
        <w:jc w:val="both"/>
        <w:rPr>
          <w:rFonts w:ascii="GHEA Grapalat" w:eastAsia="Times New Roman" w:hAnsi="GHEA Grapalat" w:cs="Arial"/>
          <w:sz w:val="20"/>
          <w:szCs w:val="20"/>
          <w:lang w:val="hy-AM"/>
        </w:rPr>
      </w:pPr>
    </w:p>
    <w:p w14:paraId="149E2E32"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es-ES"/>
        </w:rPr>
      </w:pPr>
      <w:r w:rsidRPr="001C7E89">
        <w:rPr>
          <w:rFonts w:ascii="GHEA Grapalat" w:eastAsia="Times New Roman" w:hAnsi="GHEA Grapalat" w:cs="Arial"/>
          <w:sz w:val="20"/>
          <w:szCs w:val="20"/>
          <w:lang w:val="es-ES"/>
        </w:rPr>
        <w:t>Սույնով</w:t>
      </w:r>
      <w:r w:rsidRPr="001C7E89">
        <w:rPr>
          <w:rFonts w:ascii="GHEA Grapalat" w:eastAsia="Times New Roman" w:hAnsi="GHEA Grapalat" w:cs="Times New Roman"/>
          <w:sz w:val="20"/>
          <w:szCs w:val="24"/>
          <w:lang w:val="hy-AM"/>
        </w:rPr>
        <w:t xml:space="preserve">  </w:t>
      </w:r>
      <w:r w:rsidRPr="001C7E89">
        <w:rPr>
          <w:rFonts w:ascii="GHEA Grapalat" w:eastAsia="Times New Roman" w:hAnsi="GHEA Grapalat" w:cs="Times New Roman"/>
          <w:sz w:val="20"/>
          <w:szCs w:val="24"/>
          <w:u w:val="single"/>
          <w:lang w:val="hy-AM"/>
        </w:rPr>
        <w:t xml:space="preserve">                                                </w:t>
      </w:r>
      <w:r w:rsidRPr="001C7E89">
        <w:rPr>
          <w:rFonts w:ascii="GHEA Grapalat" w:eastAsia="Times New Roman" w:hAnsi="GHEA Grapalat" w:cs="Times New Roman"/>
          <w:sz w:val="20"/>
          <w:szCs w:val="24"/>
          <w:u w:val="single"/>
          <w:lang w:val="es-ES"/>
        </w:rPr>
        <w:t xml:space="preserve">                         </w:t>
      </w:r>
      <w:r w:rsidRPr="001C7E89">
        <w:rPr>
          <w:rFonts w:ascii="GHEA Grapalat" w:eastAsia="Times New Roman" w:hAnsi="GHEA Grapalat" w:cs="Times New Roman"/>
          <w:sz w:val="20"/>
          <w:szCs w:val="24"/>
          <w:u w:val="single"/>
          <w:lang w:val="hy-AM"/>
        </w:rPr>
        <w:t xml:space="preserve">          </w:t>
      </w:r>
      <w:r w:rsidRPr="001C7E89">
        <w:rPr>
          <w:rFonts w:ascii="GHEA Grapalat" w:eastAsia="Times New Roman" w:hAnsi="GHEA Grapalat" w:cs="Times New Roman"/>
          <w:sz w:val="24"/>
          <w:szCs w:val="24"/>
          <w:lang w:val="hy-AM"/>
        </w:rPr>
        <w:t>-</w:t>
      </w:r>
      <w:r w:rsidRPr="001C7E89">
        <w:rPr>
          <w:rFonts w:ascii="GHEA Grapalat" w:eastAsia="Times New Roman" w:hAnsi="GHEA Grapalat" w:cs="Arial"/>
          <w:sz w:val="20"/>
          <w:szCs w:val="20"/>
          <w:lang w:val="es-ES"/>
        </w:rPr>
        <w:t>ն հայտարարում և հավաստում է, որ՝</w:t>
      </w:r>
      <w:r w:rsidRPr="001C7E89">
        <w:rPr>
          <w:rFonts w:ascii="GHEA Grapalat" w:eastAsia="Times New Roman" w:hAnsi="GHEA Grapalat" w:cs="Arial"/>
          <w:sz w:val="24"/>
          <w:szCs w:val="24"/>
          <w:lang w:val="hy-AM"/>
        </w:rPr>
        <w:t xml:space="preserve"> </w:t>
      </w:r>
    </w:p>
    <w:p w14:paraId="135EFCC6" w14:textId="77777777" w:rsidR="001C7E89" w:rsidRPr="001C7E89" w:rsidRDefault="001C7E89" w:rsidP="001C7E89">
      <w:pPr>
        <w:spacing w:after="0" w:line="240" w:lineRule="auto"/>
        <w:jc w:val="both"/>
        <w:rPr>
          <w:rFonts w:ascii="GHEA Grapalat" w:eastAsia="Times New Roman" w:hAnsi="GHEA Grapalat" w:cs="Times New Roman"/>
          <w:i/>
          <w:sz w:val="16"/>
          <w:szCs w:val="24"/>
          <w:vertAlign w:val="superscript"/>
          <w:lang w:val="es-ES"/>
        </w:rPr>
      </w:pP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es-ES"/>
        </w:rPr>
        <w:t xml:space="preserve">                                    </w:t>
      </w:r>
      <w:r w:rsidRPr="001C7E89">
        <w:rPr>
          <w:rFonts w:ascii="GHEA Grapalat" w:eastAsia="Times New Roman" w:hAnsi="GHEA Grapalat" w:cs="Sylfaen"/>
          <w:sz w:val="24"/>
          <w:szCs w:val="24"/>
          <w:vertAlign w:val="superscript"/>
          <w:lang w:val="hy-AM"/>
        </w:rPr>
        <w:t>մասնակցի անվանում</w:t>
      </w:r>
    </w:p>
    <w:p w14:paraId="3E13EBC8" w14:textId="77777777" w:rsidR="001C7E89" w:rsidRPr="001C7E89" w:rsidRDefault="001C7E89" w:rsidP="001C7E89">
      <w:pPr>
        <w:spacing w:after="0" w:line="240" w:lineRule="auto"/>
        <w:ind w:firstLine="708"/>
        <w:jc w:val="both"/>
        <w:rPr>
          <w:rFonts w:ascii="GHEA Grapalat" w:eastAsia="Times New Roman" w:hAnsi="GHEA Grapalat" w:cs="Sylfaen"/>
          <w:sz w:val="20"/>
          <w:szCs w:val="24"/>
          <w:lang w:val="hy-AM"/>
        </w:rPr>
      </w:pPr>
      <w:r w:rsidRPr="001C7E89">
        <w:rPr>
          <w:rFonts w:ascii="GHEA Grapalat" w:eastAsia="Times New Roman" w:hAnsi="GHEA Grapalat" w:cs="Arial"/>
          <w:sz w:val="20"/>
          <w:szCs w:val="20"/>
          <w:lang w:val="es-ES"/>
        </w:rPr>
        <w:t>1) բավարարում է ԳՀԱՊՁԲ-15/15-2020-</w:t>
      </w:r>
      <w:r w:rsidRPr="001C7E89">
        <w:rPr>
          <w:rFonts w:ascii="GHEA Grapalat" w:eastAsia="Times New Roman" w:hAnsi="GHEA Grapalat" w:cs="Arial"/>
          <w:sz w:val="20"/>
          <w:szCs w:val="20"/>
          <w:lang w:val="hy-AM"/>
        </w:rPr>
        <w:t>8</w:t>
      </w:r>
      <w:r w:rsidRPr="001C7E89">
        <w:rPr>
          <w:rFonts w:ascii="GHEA Grapalat" w:eastAsia="Times New Roman" w:hAnsi="GHEA Grapalat" w:cs="Arial"/>
          <w:sz w:val="20"/>
          <w:szCs w:val="20"/>
          <w:lang w:val="es-ES"/>
        </w:rPr>
        <w:t>-ԴԲԳԳԿ</w:t>
      </w:r>
      <w:r w:rsidRPr="001C7E89">
        <w:rPr>
          <w:rFonts w:ascii="GHEA Grapalat" w:eastAsia="Times New Roman" w:hAnsi="GHEA Grapalat" w:cs="Sylfaen"/>
          <w:b/>
          <w:sz w:val="24"/>
          <w:szCs w:val="24"/>
          <w:lang w:val="es-ES"/>
        </w:rPr>
        <w:t xml:space="preserve"> </w:t>
      </w:r>
      <w:proofErr w:type="gramStart"/>
      <w:r w:rsidRPr="001C7E89">
        <w:rPr>
          <w:rFonts w:ascii="GHEA Grapalat" w:eastAsia="Times New Roman" w:hAnsi="GHEA Grapalat" w:cs="Arial"/>
          <w:sz w:val="20"/>
          <w:szCs w:val="20"/>
          <w:lang w:val="es-ES"/>
        </w:rPr>
        <w:t xml:space="preserve">ծածկագրով  </w:t>
      </w:r>
      <w:r w:rsidRPr="001C7E89">
        <w:rPr>
          <w:rFonts w:ascii="GHEA Grapalat" w:eastAsia="Times New Roman" w:hAnsi="GHEA Grapalat" w:cs="Arial"/>
          <w:sz w:val="20"/>
          <w:szCs w:val="20"/>
          <w:lang w:val="hy-AM"/>
        </w:rPr>
        <w:t>գնանշման</w:t>
      </w:r>
      <w:proofErr w:type="gramEnd"/>
      <w:r w:rsidRPr="001C7E89">
        <w:rPr>
          <w:rFonts w:ascii="GHEA Grapalat" w:eastAsia="Times New Roman" w:hAnsi="GHEA Grapalat" w:cs="Arial"/>
          <w:sz w:val="20"/>
          <w:szCs w:val="20"/>
          <w:lang w:val="hy-AM"/>
        </w:rPr>
        <w:t xml:space="preserve"> հարցման</w:t>
      </w:r>
      <w:r w:rsidRPr="001C7E89">
        <w:rPr>
          <w:rFonts w:ascii="GHEA Grapalat" w:eastAsia="Times New Roman" w:hAnsi="GHEA Grapalat" w:cs="Arial"/>
          <w:sz w:val="20"/>
          <w:szCs w:val="20"/>
          <w:lang w:val="es-ES"/>
        </w:rPr>
        <w:t xml:space="preserve"> հրավերով սահմանված մասնակցության իրավունքի պահանջներին </w:t>
      </w:r>
      <w:r w:rsidRPr="001C7E89">
        <w:rPr>
          <w:rFonts w:ascii="GHEA Grapalat" w:eastAsia="Times New Roman" w:hAnsi="GHEA Grapalat" w:cs="Arial"/>
          <w:sz w:val="20"/>
          <w:szCs w:val="20"/>
          <w:lang w:val="hy-AM"/>
        </w:rPr>
        <w:t xml:space="preserve"> և </w:t>
      </w:r>
      <w:r w:rsidRPr="001C7E89">
        <w:rPr>
          <w:rFonts w:ascii="GHEA Grapalat" w:eastAsia="Times New Roman" w:hAnsi="GHEA Grapalat" w:cs="Sylfaen"/>
          <w:sz w:val="20"/>
          <w:szCs w:val="24"/>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1C7E89">
        <w:rPr>
          <w:rFonts w:ascii="GHEA Grapalat" w:eastAsia="Times New Roman" w:hAnsi="GHEA Grapalat" w:cs="Sylfaen"/>
          <w:sz w:val="20"/>
          <w:szCs w:val="24"/>
          <w:lang w:val="es-ES"/>
        </w:rPr>
        <w:t>.</w:t>
      </w:r>
      <w:r w:rsidRPr="001C7E89">
        <w:rPr>
          <w:rFonts w:ascii="GHEA Grapalat" w:eastAsia="Times New Roman" w:hAnsi="GHEA Grapalat" w:cs="Sylfaen"/>
          <w:sz w:val="20"/>
          <w:szCs w:val="24"/>
          <w:lang w:val="hy-AM"/>
        </w:rPr>
        <w:t xml:space="preserve"> </w:t>
      </w:r>
    </w:p>
    <w:p w14:paraId="1D4925CF" w14:textId="77777777" w:rsidR="001C7E89" w:rsidRPr="001C7E89" w:rsidRDefault="001C7E89" w:rsidP="001C7E89">
      <w:pPr>
        <w:spacing w:after="0" w:line="240" w:lineRule="auto"/>
        <w:ind w:firstLine="708"/>
        <w:jc w:val="both"/>
        <w:rPr>
          <w:rFonts w:ascii="GHEA Grapalat" w:eastAsia="Times New Roman" w:hAnsi="GHEA Grapalat" w:cs="Arial"/>
          <w:lang w:val="es-ES"/>
        </w:rPr>
      </w:pPr>
      <w:r w:rsidRPr="001C7E89">
        <w:rPr>
          <w:rFonts w:ascii="GHEA Grapalat" w:eastAsia="Times New Roman" w:hAnsi="GHEA Grapalat" w:cs="Arial"/>
          <w:sz w:val="20"/>
          <w:szCs w:val="20"/>
          <w:lang w:val="hy-AM"/>
        </w:rPr>
        <w:t>2</w:t>
      </w:r>
      <w:r w:rsidRPr="001C7E89">
        <w:rPr>
          <w:rFonts w:ascii="GHEA Grapalat" w:eastAsia="Times New Roman" w:hAnsi="GHEA Grapalat" w:cs="Arial"/>
          <w:sz w:val="20"/>
          <w:szCs w:val="20"/>
          <w:lang w:val="es-ES"/>
        </w:rPr>
        <w:t>) ԳՀԱՊՁԲ-15/15-2020-</w:t>
      </w:r>
      <w:r w:rsidRPr="001C7E89">
        <w:rPr>
          <w:rFonts w:ascii="GHEA Grapalat" w:eastAsia="Times New Roman" w:hAnsi="GHEA Grapalat" w:cs="Arial"/>
          <w:sz w:val="20"/>
          <w:szCs w:val="20"/>
          <w:lang w:val="hy-AM"/>
        </w:rPr>
        <w:t>8</w:t>
      </w:r>
      <w:r w:rsidRPr="001C7E89">
        <w:rPr>
          <w:rFonts w:ascii="GHEA Grapalat" w:eastAsia="Times New Roman" w:hAnsi="GHEA Grapalat" w:cs="Arial"/>
          <w:sz w:val="20"/>
          <w:szCs w:val="20"/>
          <w:lang w:val="es-ES"/>
        </w:rPr>
        <w:t>-ԴԲԳԳԿ</w:t>
      </w:r>
      <w:r w:rsidRPr="001C7E89">
        <w:rPr>
          <w:rFonts w:ascii="GHEA Grapalat" w:eastAsia="Times New Roman" w:hAnsi="GHEA Grapalat" w:cs="Sylfaen"/>
          <w:b/>
          <w:sz w:val="24"/>
          <w:szCs w:val="24"/>
          <w:lang w:val="es-ES"/>
        </w:rPr>
        <w:t xml:space="preserve"> </w:t>
      </w:r>
      <w:r w:rsidRPr="001C7E89">
        <w:rPr>
          <w:rFonts w:ascii="GHEA Grapalat" w:eastAsia="Times New Roman" w:hAnsi="GHEA Grapalat" w:cs="Arial"/>
          <w:sz w:val="20"/>
          <w:szCs w:val="20"/>
          <w:lang w:val="es-ES"/>
        </w:rPr>
        <w:t xml:space="preserve">ծածկագրով  </w:t>
      </w:r>
      <w:r w:rsidRPr="001C7E89">
        <w:rPr>
          <w:rFonts w:ascii="GHEA Grapalat" w:eastAsia="Times New Roman" w:hAnsi="GHEA Grapalat" w:cs="Arial"/>
          <w:sz w:val="20"/>
          <w:szCs w:val="20"/>
          <w:lang w:val="hy-AM"/>
        </w:rPr>
        <w:t xml:space="preserve">գնանշման հարցմանը </w:t>
      </w:r>
      <w:r w:rsidRPr="001C7E89">
        <w:rPr>
          <w:rFonts w:ascii="GHEA Grapalat" w:eastAsia="Times New Roman" w:hAnsi="GHEA Grapalat" w:cs="Arial"/>
          <w:sz w:val="20"/>
          <w:szCs w:val="20"/>
          <w:lang w:val="es-ES"/>
        </w:rPr>
        <w:t>մասնակցելու շրջանակում`</w:t>
      </w:r>
      <w:r w:rsidRPr="001C7E89">
        <w:rPr>
          <w:rFonts w:ascii="GHEA Grapalat" w:eastAsia="Times New Roman" w:hAnsi="GHEA Grapalat" w:cs="Sylfaen"/>
          <w:lang w:val="es-ES"/>
        </w:rPr>
        <w:t xml:space="preserve">  </w:t>
      </w:r>
    </w:p>
    <w:p w14:paraId="1A3C3AFC" w14:textId="77777777" w:rsidR="001C7E89" w:rsidRPr="001C7E89" w:rsidRDefault="001C7E89" w:rsidP="001C7E89">
      <w:pPr>
        <w:numPr>
          <w:ilvl w:val="0"/>
          <w:numId w:val="18"/>
        </w:numPr>
        <w:spacing w:after="0" w:line="240" w:lineRule="auto"/>
        <w:ind w:firstLine="720"/>
        <w:jc w:val="both"/>
        <w:rPr>
          <w:rFonts w:ascii="GHEA Grapalat" w:eastAsia="Times New Roman" w:hAnsi="GHEA Grapalat" w:cs="Arial"/>
          <w:sz w:val="20"/>
          <w:szCs w:val="20"/>
          <w:lang w:val="es-ES"/>
        </w:rPr>
      </w:pPr>
      <w:r w:rsidRPr="001C7E89">
        <w:rPr>
          <w:rFonts w:ascii="GHEA Grapalat" w:eastAsia="Times New Roman" w:hAnsi="GHEA Grapalat" w:cs="Arial"/>
          <w:sz w:val="20"/>
          <w:szCs w:val="20"/>
          <w:lang w:val="es-ES"/>
        </w:rPr>
        <w:t>թույլ չի տվել և (կամ) թույլ չի տալու գերիշխող դիրքի չարաշահում և հակամրցակցային համաձայնություն,</w:t>
      </w:r>
    </w:p>
    <w:p w14:paraId="13AFA5A6" w14:textId="77777777" w:rsidR="001C7E89" w:rsidRPr="001C7E89" w:rsidRDefault="001C7E89" w:rsidP="001C7E89">
      <w:pPr>
        <w:numPr>
          <w:ilvl w:val="0"/>
          <w:numId w:val="18"/>
        </w:numPr>
        <w:spacing w:after="0" w:line="240" w:lineRule="auto"/>
        <w:ind w:firstLine="720"/>
        <w:jc w:val="both"/>
        <w:rPr>
          <w:rFonts w:ascii="GHEA Grapalat" w:eastAsia="Times New Roman" w:hAnsi="GHEA Grapalat" w:cs="Times New Roman"/>
          <w:lang w:val="es-ES"/>
        </w:rPr>
      </w:pPr>
      <w:r w:rsidRPr="001C7E89">
        <w:rPr>
          <w:rFonts w:ascii="GHEA Grapalat" w:eastAsia="Times New Roman" w:hAnsi="GHEA Grapalat" w:cs="Arial"/>
          <w:sz w:val="20"/>
          <w:szCs w:val="20"/>
          <w:lang w:val="es-ES"/>
        </w:rPr>
        <w:t>բացակայում է հրավերով սահմանված`</w:t>
      </w:r>
      <w:r w:rsidRPr="001C7E89">
        <w:rPr>
          <w:rFonts w:ascii="GHEA Grapalat" w:eastAsia="Times New Roman" w:hAnsi="GHEA Grapalat" w:cs="Times New Roman"/>
          <w:lang w:val="es-ES"/>
        </w:rPr>
        <w:t xml:space="preserve"> </w:t>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t xml:space="preserve">                   </w:t>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r>
      <w:r w:rsidRPr="001C7E89">
        <w:rPr>
          <w:rFonts w:ascii="GHEA Grapalat" w:eastAsia="Times New Roman" w:hAnsi="GHEA Grapalat" w:cs="Arial"/>
          <w:sz w:val="20"/>
          <w:szCs w:val="20"/>
          <w:lang w:val="es-ES"/>
        </w:rPr>
        <w:t>-ին</w:t>
      </w:r>
      <w:r w:rsidRPr="001C7E89">
        <w:rPr>
          <w:rFonts w:ascii="GHEA Grapalat" w:eastAsia="Times New Roman" w:hAnsi="GHEA Grapalat" w:cs="Times New Roman"/>
          <w:lang w:val="es-ES"/>
        </w:rPr>
        <w:t xml:space="preserve"> </w:t>
      </w:r>
    </w:p>
    <w:p w14:paraId="54728B73" w14:textId="77777777" w:rsidR="001C7E89" w:rsidRPr="001C7E89" w:rsidRDefault="001C7E89" w:rsidP="001C7E89">
      <w:pPr>
        <w:spacing w:after="0" w:line="240" w:lineRule="auto"/>
        <w:jc w:val="both"/>
        <w:rPr>
          <w:rFonts w:ascii="GHEA Grapalat" w:eastAsia="Times New Roman" w:hAnsi="GHEA Grapalat" w:cs="Arial"/>
          <w:sz w:val="24"/>
          <w:szCs w:val="24"/>
          <w:vertAlign w:val="superscript"/>
          <w:lang w:val="hy-AM"/>
        </w:rPr>
      </w:pPr>
      <w:r w:rsidRPr="001C7E89">
        <w:rPr>
          <w:rFonts w:ascii="GHEA Grapalat" w:eastAsia="Times New Roman" w:hAnsi="GHEA Grapalat" w:cs="Times New Roman"/>
          <w:sz w:val="24"/>
          <w:szCs w:val="24"/>
          <w:vertAlign w:val="superscript"/>
          <w:lang w:val="es-ES"/>
        </w:rPr>
        <w:t xml:space="preserve"> </w:t>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r>
      <w:r w:rsidRPr="001C7E89">
        <w:rPr>
          <w:rFonts w:ascii="GHEA Grapalat" w:eastAsia="Times New Roman" w:hAnsi="GHEA Grapalat" w:cs="Times New Roman"/>
          <w:sz w:val="24"/>
          <w:szCs w:val="24"/>
          <w:vertAlign w:val="superscript"/>
          <w:lang w:val="es-ES"/>
        </w:rPr>
        <w:tab/>
        <w:t xml:space="preserve">      </w:t>
      </w:r>
      <w:r w:rsidRPr="001C7E89">
        <w:rPr>
          <w:rFonts w:ascii="GHEA Grapalat" w:eastAsia="Times New Roman" w:hAnsi="GHEA Grapalat" w:cs="Sylfaen"/>
          <w:sz w:val="24"/>
          <w:szCs w:val="24"/>
          <w:vertAlign w:val="superscript"/>
          <w:lang w:val="hy-AM"/>
        </w:rPr>
        <w:t>մասնակցի</w:t>
      </w:r>
      <w:r w:rsidRPr="001C7E89">
        <w:rPr>
          <w:rFonts w:ascii="GHEA Grapalat" w:eastAsia="Times New Roman" w:hAnsi="GHEA Grapalat" w:cs="Arial"/>
          <w:sz w:val="24"/>
          <w:szCs w:val="24"/>
          <w:vertAlign w:val="superscript"/>
          <w:lang w:val="hy-AM"/>
        </w:rPr>
        <w:t xml:space="preserve"> </w:t>
      </w:r>
      <w:r w:rsidRPr="001C7E89">
        <w:rPr>
          <w:rFonts w:ascii="GHEA Grapalat" w:eastAsia="Times New Roman" w:hAnsi="GHEA Grapalat" w:cs="Sylfaen"/>
          <w:sz w:val="24"/>
          <w:szCs w:val="24"/>
          <w:vertAlign w:val="superscript"/>
          <w:lang w:val="hy-AM"/>
        </w:rPr>
        <w:t>անվանումը</w:t>
      </w:r>
      <w:r w:rsidRPr="001C7E89">
        <w:rPr>
          <w:rFonts w:ascii="GHEA Grapalat" w:eastAsia="Times New Roman" w:hAnsi="GHEA Grapalat" w:cs="Arial"/>
          <w:sz w:val="24"/>
          <w:szCs w:val="24"/>
          <w:vertAlign w:val="superscript"/>
          <w:lang w:val="hy-AM"/>
        </w:rPr>
        <w:t xml:space="preserve"> </w:t>
      </w:r>
    </w:p>
    <w:p w14:paraId="495C92D1" w14:textId="77777777" w:rsidR="001C7E89" w:rsidRPr="001C7E89" w:rsidRDefault="001C7E89" w:rsidP="001C7E89">
      <w:pPr>
        <w:spacing w:after="0" w:line="240" w:lineRule="auto"/>
        <w:jc w:val="both"/>
        <w:rPr>
          <w:rFonts w:ascii="GHEA Grapalat" w:eastAsia="Times New Roman" w:hAnsi="GHEA Grapalat" w:cs="Times New Roman"/>
          <w:u w:val="single"/>
          <w:lang w:val="es-ES"/>
        </w:rPr>
      </w:pPr>
      <w:r w:rsidRPr="001C7E89">
        <w:rPr>
          <w:rFonts w:ascii="GHEA Grapalat" w:eastAsia="Times New Roman" w:hAnsi="GHEA Grapalat" w:cs="Arial"/>
          <w:sz w:val="20"/>
          <w:szCs w:val="20"/>
          <w:lang w:val="es-ES"/>
        </w:rPr>
        <w:t>փոխկապակցված անձանց և (կամ)</w:t>
      </w:r>
      <w:r w:rsidRPr="001C7E89">
        <w:rPr>
          <w:rFonts w:ascii="GHEA Grapalat" w:eastAsia="Times New Roman" w:hAnsi="GHEA Grapalat" w:cs="Times New Roman"/>
          <w:lang w:val="es-ES"/>
        </w:rPr>
        <w:t xml:space="preserve"> </w:t>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t xml:space="preserve">    </w:t>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t xml:space="preserve">                    </w:t>
      </w:r>
      <w:r w:rsidRPr="001C7E89">
        <w:rPr>
          <w:rFonts w:ascii="GHEA Grapalat" w:eastAsia="Times New Roman" w:hAnsi="GHEA Grapalat" w:cs="Arial"/>
          <w:sz w:val="20"/>
          <w:szCs w:val="20"/>
          <w:lang w:val="es-ES"/>
        </w:rPr>
        <w:t>-ի</w:t>
      </w:r>
      <w:r w:rsidRPr="001C7E89">
        <w:rPr>
          <w:rFonts w:ascii="GHEA Grapalat" w:eastAsia="Times New Roman" w:hAnsi="GHEA Grapalat" w:cs="Times New Roman"/>
          <w:u w:val="single"/>
          <w:lang w:val="es-ES"/>
        </w:rPr>
        <w:t xml:space="preserve">  </w:t>
      </w:r>
    </w:p>
    <w:p w14:paraId="7F79462C" w14:textId="77777777" w:rsidR="001C7E89" w:rsidRPr="001C7E89" w:rsidRDefault="001C7E89" w:rsidP="001C7E89">
      <w:pPr>
        <w:spacing w:after="0" w:line="240" w:lineRule="auto"/>
        <w:jc w:val="both"/>
        <w:rPr>
          <w:rFonts w:ascii="GHEA Grapalat" w:eastAsia="Times New Roman" w:hAnsi="GHEA Grapalat" w:cs="Times New Roman"/>
          <w:u w:val="single"/>
          <w:lang w:val="es-ES"/>
        </w:rPr>
      </w:pP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hy-AM"/>
        </w:rPr>
        <w:t>մասնակցի</w:t>
      </w:r>
      <w:r w:rsidRPr="001C7E89">
        <w:rPr>
          <w:rFonts w:ascii="GHEA Grapalat" w:eastAsia="Times New Roman" w:hAnsi="GHEA Grapalat" w:cs="Arial"/>
          <w:sz w:val="24"/>
          <w:szCs w:val="24"/>
          <w:vertAlign w:val="superscript"/>
          <w:lang w:val="hy-AM"/>
        </w:rPr>
        <w:t xml:space="preserve"> </w:t>
      </w:r>
      <w:r w:rsidRPr="001C7E89">
        <w:rPr>
          <w:rFonts w:ascii="GHEA Grapalat" w:eastAsia="Times New Roman" w:hAnsi="GHEA Grapalat" w:cs="Sylfaen"/>
          <w:sz w:val="24"/>
          <w:szCs w:val="24"/>
          <w:vertAlign w:val="superscript"/>
          <w:lang w:val="hy-AM"/>
        </w:rPr>
        <w:t>անվանումը</w:t>
      </w:r>
    </w:p>
    <w:p w14:paraId="6A85F58D" w14:textId="77777777" w:rsidR="001C7E89" w:rsidRPr="001C7E89" w:rsidRDefault="001C7E89" w:rsidP="001C7E89">
      <w:pPr>
        <w:spacing w:after="0" w:line="240" w:lineRule="auto"/>
        <w:jc w:val="both"/>
        <w:rPr>
          <w:rFonts w:ascii="GHEA Grapalat" w:eastAsia="Times New Roman" w:hAnsi="GHEA Grapalat" w:cs="Times New Roman"/>
          <w:u w:val="single"/>
          <w:lang w:val="es-ES"/>
        </w:rPr>
      </w:pPr>
      <w:r w:rsidRPr="001C7E89">
        <w:rPr>
          <w:rFonts w:ascii="GHEA Grapalat" w:eastAsia="Times New Roman" w:hAnsi="GHEA Grapalat" w:cs="Arial"/>
          <w:sz w:val="20"/>
          <w:szCs w:val="20"/>
          <w:lang w:val="es-ES"/>
        </w:rPr>
        <w:t>կողմից հիմնադրված կամ ավելի քան հիսուն տոկոս</w:t>
      </w:r>
      <w:r w:rsidRPr="001C7E89">
        <w:rPr>
          <w:rFonts w:ascii="GHEA Grapalat" w:eastAsia="Times New Roman" w:hAnsi="GHEA Grapalat" w:cs="Times New Roman"/>
          <w:lang w:val="es-ES"/>
        </w:rPr>
        <w:t xml:space="preserve"> </w:t>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t xml:space="preserve">   </w:t>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r>
      <w:r w:rsidRPr="001C7E89">
        <w:rPr>
          <w:rFonts w:ascii="GHEA Grapalat" w:eastAsia="Times New Roman" w:hAnsi="GHEA Grapalat" w:cs="Times New Roman"/>
          <w:u w:val="single"/>
          <w:lang w:val="es-ES"/>
        </w:rPr>
        <w:tab/>
        <w:t xml:space="preserve">                   </w:t>
      </w:r>
      <w:r w:rsidRPr="001C7E89">
        <w:rPr>
          <w:rFonts w:ascii="GHEA Grapalat" w:eastAsia="Times New Roman" w:hAnsi="GHEA Grapalat" w:cs="Arial"/>
          <w:sz w:val="20"/>
          <w:szCs w:val="20"/>
          <w:lang w:val="es-ES"/>
        </w:rPr>
        <w:t>-ին</w:t>
      </w:r>
    </w:p>
    <w:p w14:paraId="302A0DE5" w14:textId="77777777" w:rsidR="001C7E89" w:rsidRPr="001C7E89" w:rsidRDefault="001C7E89" w:rsidP="001C7E89">
      <w:pPr>
        <w:spacing w:after="0" w:line="240" w:lineRule="auto"/>
        <w:jc w:val="both"/>
        <w:rPr>
          <w:rFonts w:ascii="GHEA Grapalat" w:eastAsia="Times New Roman" w:hAnsi="GHEA Grapalat" w:cs="Times New Roman"/>
          <w:lang w:val="es-ES"/>
        </w:rPr>
      </w:pPr>
      <w:r w:rsidRPr="001C7E89">
        <w:rPr>
          <w:rFonts w:ascii="GHEA Grapalat" w:eastAsia="Times New Roman" w:hAnsi="GHEA Grapalat" w:cs="Sylfaen"/>
          <w:sz w:val="24"/>
          <w:szCs w:val="24"/>
          <w:vertAlign w:val="superscript"/>
          <w:lang w:val="es-ES"/>
        </w:rPr>
        <w:t xml:space="preserve">                                                                     </w:t>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es-ES"/>
        </w:rPr>
        <w:tab/>
      </w:r>
      <w:r w:rsidRPr="001C7E89">
        <w:rPr>
          <w:rFonts w:ascii="GHEA Grapalat" w:eastAsia="Times New Roman" w:hAnsi="GHEA Grapalat" w:cs="Sylfaen"/>
          <w:sz w:val="24"/>
          <w:szCs w:val="24"/>
          <w:vertAlign w:val="superscript"/>
          <w:lang w:val="hy-AM"/>
        </w:rPr>
        <w:t>մասնակցի</w:t>
      </w:r>
      <w:r w:rsidRPr="001C7E89">
        <w:rPr>
          <w:rFonts w:ascii="GHEA Grapalat" w:eastAsia="Times New Roman" w:hAnsi="GHEA Grapalat" w:cs="Arial"/>
          <w:sz w:val="24"/>
          <w:szCs w:val="24"/>
          <w:vertAlign w:val="superscript"/>
          <w:lang w:val="hy-AM"/>
        </w:rPr>
        <w:t xml:space="preserve"> </w:t>
      </w:r>
      <w:r w:rsidRPr="001C7E89">
        <w:rPr>
          <w:rFonts w:ascii="GHEA Grapalat" w:eastAsia="Times New Roman" w:hAnsi="GHEA Grapalat" w:cs="Sylfaen"/>
          <w:sz w:val="24"/>
          <w:szCs w:val="24"/>
          <w:vertAlign w:val="superscript"/>
          <w:lang w:val="hy-AM"/>
        </w:rPr>
        <w:t>անվանումը</w:t>
      </w:r>
    </w:p>
    <w:p w14:paraId="5863E4B4" w14:textId="77777777" w:rsidR="001C7E89" w:rsidRPr="001C7E89" w:rsidRDefault="001C7E89" w:rsidP="001C7E89">
      <w:pPr>
        <w:spacing w:after="0" w:line="240" w:lineRule="auto"/>
        <w:jc w:val="both"/>
        <w:rPr>
          <w:rFonts w:ascii="GHEA Grapalat" w:eastAsia="Times New Roman" w:hAnsi="GHEA Grapalat" w:cs="Arial"/>
          <w:sz w:val="20"/>
          <w:szCs w:val="20"/>
          <w:lang w:val="es-ES"/>
        </w:rPr>
      </w:pPr>
      <w:r w:rsidRPr="001C7E89">
        <w:rPr>
          <w:rFonts w:ascii="GHEA Grapalat" w:eastAsia="Times New Roman" w:hAnsi="GHEA Grapalat" w:cs="Arial"/>
          <w:sz w:val="20"/>
          <w:szCs w:val="20"/>
          <w:lang w:val="es-ES"/>
        </w:rPr>
        <w:t>պատկանող բաժնեմաս (փայաբաժին) ունեցող կազմակերպությունների միաժամանակյա մասնակցության դեպք:</w:t>
      </w:r>
    </w:p>
    <w:p w14:paraId="0B49B76B" w14:textId="77777777" w:rsidR="001C7E89" w:rsidRPr="001C7E89" w:rsidRDefault="001C7E89" w:rsidP="001C7E89">
      <w:pPr>
        <w:numPr>
          <w:ilvl w:val="0"/>
          <w:numId w:val="18"/>
        </w:numPr>
        <w:spacing w:after="0" w:line="240" w:lineRule="auto"/>
        <w:ind w:firstLine="720"/>
        <w:jc w:val="both"/>
        <w:rPr>
          <w:rFonts w:ascii="GHEA Grapalat" w:eastAsia="Times New Roman" w:hAnsi="GHEA Grapalat" w:cs="Sylfaen"/>
          <w:sz w:val="20"/>
          <w:szCs w:val="24"/>
          <w:lang w:val="es-ES"/>
        </w:rPr>
      </w:pPr>
      <w:r w:rsidRPr="001C7E89">
        <w:rPr>
          <w:rFonts w:ascii="GHEA Grapalat" w:eastAsia="Times New Roman" w:hAnsi="GHEA Grapalat" w:cs="Arial"/>
          <w:sz w:val="20"/>
          <w:szCs w:val="20"/>
          <w:lang w:val="es-ES"/>
        </w:rPr>
        <w:lastRenderedPageBreak/>
        <w:t>ստորև ներկայացնում է հայտը ներկայացնելու օրվա դրությամբ ա</w:t>
      </w:r>
      <w:r w:rsidRPr="001C7E89">
        <w:rPr>
          <w:rFonts w:ascii="GHEA Grapalat" w:eastAsia="Times New Roman" w:hAnsi="GHEA Grapalat" w:cs="Sylfaen"/>
          <w:sz w:val="20"/>
          <w:szCs w:val="24"/>
        </w:rPr>
        <w:t>յն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ֆիզիկական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անձի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անձանց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տվյալները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ով</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ուղղակի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անուղղակի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ունի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մասնակցի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կանոնադրական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կապիտալում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քվեարկող</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բաժնետոմսերի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բաժնեմասերի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փայերի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ավել</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քան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տաս</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տոկոսը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ներառյալ</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ըստ</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ներկայացնողի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բաժնետոմսերը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այն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անձի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անձանց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տվյալները</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ով</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իրավունք</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ունի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նշանակելու</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ազատելու</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մասնակցի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գործադիր</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մարմնի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անդամներին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ստանում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մասնակցի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կողմից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իրականացվող</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ձեռնարկատիրական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կամ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այլ</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գործունեության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արդյունքում</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ստացված</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շահույթի</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տասնհինգ</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տոկոսից</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ավելին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իրական</w:t>
      </w:r>
      <w:r w:rsidRPr="001C7E89">
        <w:rPr>
          <w:rFonts w:ascii="GHEA Grapalat" w:eastAsia="Times New Roman" w:hAnsi="GHEA Grapalat" w:cs="Sylfaen"/>
          <w:sz w:val="20"/>
          <w:szCs w:val="24"/>
          <w:lang w:val="es-ES"/>
        </w:rPr>
        <w:t xml:space="preserve"> </w:t>
      </w:r>
      <w:r w:rsidRPr="001C7E89">
        <w:rPr>
          <w:rFonts w:ascii="GHEA Grapalat" w:eastAsia="Times New Roman" w:hAnsi="GHEA Grapalat" w:cs="Sylfaen"/>
          <w:sz w:val="20"/>
          <w:szCs w:val="24"/>
        </w:rPr>
        <w:t>շահառուներ</w:t>
      </w:r>
      <w:r w:rsidRPr="001C7E89">
        <w:rPr>
          <w:rFonts w:ascii="GHEA Grapalat" w:eastAsia="Times New Roman" w:hAnsi="GHEA Grapalat" w:cs="Sylfaen"/>
          <w:sz w:val="20"/>
          <w:szCs w:val="24"/>
          <w:lang w:val="es-ES"/>
        </w:rPr>
        <w:t xml:space="preserve">)** և հավաստում, որ իրական շահառուների մասին ներկայացված տեղեկատվությունը իրական է և չի պարունակում ոչ հավատի տեղեկություններ: </w:t>
      </w:r>
    </w:p>
    <w:p w14:paraId="260E382C" w14:textId="77777777" w:rsidR="001C7E89" w:rsidRPr="001C7E89" w:rsidRDefault="001C7E89" w:rsidP="001C7E89">
      <w:pPr>
        <w:numPr>
          <w:ilvl w:val="0"/>
          <w:numId w:val="18"/>
        </w:numPr>
        <w:spacing w:after="0" w:line="240" w:lineRule="auto"/>
        <w:ind w:firstLine="720"/>
        <w:jc w:val="both"/>
        <w:rPr>
          <w:rFonts w:ascii="GHEA Grapalat" w:eastAsia="Times New Roman" w:hAnsi="GHEA Grapalat" w:cs="Sylfaen"/>
          <w:sz w:val="20"/>
          <w:szCs w:val="24"/>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C7E89" w:rsidRPr="0046500E" w14:paraId="22BD8E7E" w14:textId="77777777" w:rsidTr="009B41BC">
        <w:trPr>
          <w:jc w:val="center"/>
        </w:trPr>
        <w:tc>
          <w:tcPr>
            <w:tcW w:w="2570" w:type="dxa"/>
            <w:vAlign w:val="center"/>
          </w:tcPr>
          <w:p w14:paraId="0A8DC196" w14:textId="77777777" w:rsidR="001C7E89" w:rsidRPr="001C7E89" w:rsidRDefault="001C7E89" w:rsidP="001C7E89">
            <w:pPr>
              <w:spacing w:after="0" w:line="240" w:lineRule="auto"/>
              <w:jc w:val="center"/>
              <w:rPr>
                <w:rFonts w:ascii="GHEA Grapalat" w:eastAsia="Times New Roman" w:hAnsi="GHEA Grapalat" w:cs="Times New Roman"/>
                <w:sz w:val="28"/>
                <w:szCs w:val="20"/>
                <w:vertAlign w:val="superscript"/>
                <w:lang w:val="es-ES"/>
              </w:rPr>
            </w:pPr>
            <w:r w:rsidRPr="001C7E89">
              <w:rPr>
                <w:rFonts w:ascii="GHEA Grapalat" w:eastAsia="Times New Roman" w:hAnsi="GHEA Grapalat" w:cs="Times New Roman"/>
                <w:sz w:val="28"/>
                <w:szCs w:val="20"/>
                <w:vertAlign w:val="superscript"/>
              </w:rPr>
              <w:t>Անունը</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Ազգանունը</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Հայրանունը</w:t>
            </w:r>
          </w:p>
        </w:tc>
        <w:tc>
          <w:tcPr>
            <w:tcW w:w="3960" w:type="dxa"/>
            <w:vAlign w:val="center"/>
          </w:tcPr>
          <w:p w14:paraId="7B48438C" w14:textId="77777777" w:rsidR="001C7E89" w:rsidRPr="001C7E89" w:rsidRDefault="001C7E89" w:rsidP="001C7E89">
            <w:pPr>
              <w:spacing w:after="0" w:line="240" w:lineRule="auto"/>
              <w:jc w:val="center"/>
              <w:rPr>
                <w:rFonts w:ascii="GHEA Grapalat" w:eastAsia="Times New Roman" w:hAnsi="GHEA Grapalat" w:cs="Times New Roman"/>
                <w:sz w:val="28"/>
                <w:szCs w:val="20"/>
                <w:vertAlign w:val="superscript"/>
                <w:lang w:val="es-ES"/>
              </w:rPr>
            </w:pPr>
            <w:r w:rsidRPr="001C7E89">
              <w:rPr>
                <w:rFonts w:ascii="GHEA Grapalat" w:eastAsia="Times New Roman" w:hAnsi="GHEA Grapalat" w:cs="Times New Roman"/>
                <w:sz w:val="28"/>
                <w:szCs w:val="20"/>
                <w:vertAlign w:val="superscript"/>
              </w:rPr>
              <w:t>ՀՀ</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քաղաքացիների</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համար</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նույնականացման</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քարտի</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կամ</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անձնագրի</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կամ</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ՀՀ</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օրենսդրությամբ</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նախատեսված</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անձը</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հաստատող</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փաստաթղթի</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տեսակը</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և</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համարը</w:t>
            </w:r>
            <w:r w:rsidRPr="001C7E89">
              <w:rPr>
                <w:rFonts w:ascii="GHEA Grapalat" w:eastAsia="Times New Roman" w:hAnsi="GHEA Grapalat" w:cs="Times New Roman"/>
                <w:sz w:val="28"/>
                <w:szCs w:val="20"/>
                <w:vertAlign w:val="superscript"/>
                <w:lang w:val="es-ES"/>
              </w:rPr>
              <w:t xml:space="preserve"> </w:t>
            </w:r>
          </w:p>
        </w:tc>
        <w:tc>
          <w:tcPr>
            <w:tcW w:w="3370" w:type="dxa"/>
          </w:tcPr>
          <w:p w14:paraId="1E544A92" w14:textId="77777777" w:rsidR="001C7E89" w:rsidRPr="001C7E89" w:rsidRDefault="001C7E89" w:rsidP="001C7E89">
            <w:pPr>
              <w:spacing w:after="0" w:line="240" w:lineRule="auto"/>
              <w:jc w:val="center"/>
              <w:rPr>
                <w:rFonts w:ascii="GHEA Grapalat" w:eastAsia="Times New Roman" w:hAnsi="GHEA Grapalat" w:cs="Times New Roman"/>
                <w:sz w:val="28"/>
                <w:szCs w:val="20"/>
                <w:vertAlign w:val="superscript"/>
                <w:lang w:val="es-ES"/>
              </w:rPr>
            </w:pPr>
            <w:r w:rsidRPr="001C7E89">
              <w:rPr>
                <w:rFonts w:ascii="GHEA Grapalat" w:eastAsia="Times New Roman" w:hAnsi="GHEA Grapalat" w:cs="Times New Roman"/>
                <w:sz w:val="28"/>
                <w:szCs w:val="20"/>
                <w:vertAlign w:val="superscript"/>
              </w:rPr>
              <w:t>Օտարերկրյա</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քաղաքացիների</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համար</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համապատասխան</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երկրի</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օրենսդրությամբ</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նախատեսված</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անձը</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հաստատող</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փաստաթղթի</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տեսակը</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և</w:t>
            </w:r>
            <w:r w:rsidRPr="001C7E89">
              <w:rPr>
                <w:rFonts w:ascii="GHEA Grapalat" w:eastAsia="Times New Roman" w:hAnsi="GHEA Grapalat" w:cs="Times New Roman"/>
                <w:sz w:val="28"/>
                <w:szCs w:val="20"/>
                <w:vertAlign w:val="superscript"/>
                <w:lang w:val="es-ES"/>
              </w:rPr>
              <w:t xml:space="preserve"> </w:t>
            </w:r>
            <w:r w:rsidRPr="001C7E89">
              <w:rPr>
                <w:rFonts w:ascii="GHEA Grapalat" w:eastAsia="Times New Roman" w:hAnsi="GHEA Grapalat" w:cs="Times New Roman"/>
                <w:sz w:val="28"/>
                <w:szCs w:val="20"/>
                <w:vertAlign w:val="superscript"/>
              </w:rPr>
              <w:t>համարը</w:t>
            </w:r>
            <w:r w:rsidRPr="001C7E89">
              <w:rPr>
                <w:rFonts w:ascii="GHEA Grapalat" w:eastAsia="Times New Roman" w:hAnsi="GHEA Grapalat" w:cs="Times New Roman"/>
                <w:sz w:val="28"/>
                <w:szCs w:val="20"/>
                <w:vertAlign w:val="superscript"/>
                <w:lang w:val="es-ES"/>
              </w:rPr>
              <w:t xml:space="preserve"> </w:t>
            </w:r>
          </w:p>
        </w:tc>
      </w:tr>
      <w:tr w:rsidR="001C7E89" w:rsidRPr="0046500E" w14:paraId="733E628A" w14:textId="77777777" w:rsidTr="009B41BC">
        <w:trPr>
          <w:jc w:val="center"/>
        </w:trPr>
        <w:tc>
          <w:tcPr>
            <w:tcW w:w="2570" w:type="dxa"/>
            <w:vAlign w:val="center"/>
          </w:tcPr>
          <w:p w14:paraId="5D104E3D" w14:textId="77777777" w:rsidR="001C7E89" w:rsidRPr="001C7E89" w:rsidRDefault="001C7E89" w:rsidP="001C7E89">
            <w:pPr>
              <w:spacing w:after="0" w:line="240" w:lineRule="auto"/>
              <w:jc w:val="center"/>
              <w:rPr>
                <w:rFonts w:ascii="Sylfaen" w:eastAsia="Times New Roman" w:hAnsi="Sylfaen" w:cs="Times New Roman"/>
                <w:sz w:val="26"/>
                <w:szCs w:val="20"/>
                <w:vertAlign w:val="superscript"/>
                <w:lang w:val="hy-AM"/>
              </w:rPr>
            </w:pPr>
          </w:p>
        </w:tc>
        <w:tc>
          <w:tcPr>
            <w:tcW w:w="3960" w:type="dxa"/>
            <w:vAlign w:val="center"/>
          </w:tcPr>
          <w:p w14:paraId="55966B87" w14:textId="77777777" w:rsidR="001C7E89" w:rsidRPr="001C7E89" w:rsidRDefault="001C7E89" w:rsidP="001C7E89">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06A7ED11" w14:textId="77777777" w:rsidR="001C7E89" w:rsidRPr="001C7E89" w:rsidRDefault="001C7E89" w:rsidP="001C7E89">
            <w:pPr>
              <w:spacing w:after="0" w:line="240" w:lineRule="auto"/>
              <w:jc w:val="center"/>
              <w:rPr>
                <w:rFonts w:ascii="GHEA Grapalat" w:eastAsia="Times New Roman" w:hAnsi="GHEA Grapalat" w:cs="Times New Roman"/>
                <w:sz w:val="26"/>
                <w:szCs w:val="20"/>
                <w:vertAlign w:val="superscript"/>
                <w:lang w:val="es-ES"/>
              </w:rPr>
            </w:pPr>
          </w:p>
        </w:tc>
      </w:tr>
      <w:tr w:rsidR="001C7E89" w:rsidRPr="0046500E" w14:paraId="23C1C087" w14:textId="77777777" w:rsidTr="009B41BC">
        <w:trPr>
          <w:jc w:val="center"/>
        </w:trPr>
        <w:tc>
          <w:tcPr>
            <w:tcW w:w="2570" w:type="dxa"/>
            <w:vAlign w:val="center"/>
          </w:tcPr>
          <w:p w14:paraId="3B573F45" w14:textId="77777777" w:rsidR="001C7E89" w:rsidRPr="001C7E89" w:rsidRDefault="001C7E89" w:rsidP="001C7E89">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1D230CB7" w14:textId="77777777" w:rsidR="001C7E89" w:rsidRPr="001C7E89" w:rsidRDefault="001C7E89" w:rsidP="001C7E89">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64AB895E" w14:textId="77777777" w:rsidR="001C7E89" w:rsidRPr="001C7E89" w:rsidRDefault="001C7E89" w:rsidP="001C7E89">
            <w:pPr>
              <w:spacing w:after="0" w:line="240" w:lineRule="auto"/>
              <w:jc w:val="center"/>
              <w:rPr>
                <w:rFonts w:ascii="GHEA Grapalat" w:eastAsia="Times New Roman" w:hAnsi="GHEA Grapalat" w:cs="Times New Roman"/>
                <w:sz w:val="26"/>
                <w:szCs w:val="20"/>
                <w:vertAlign w:val="superscript"/>
                <w:lang w:val="es-ES"/>
              </w:rPr>
            </w:pPr>
          </w:p>
        </w:tc>
      </w:tr>
      <w:tr w:rsidR="001C7E89" w:rsidRPr="0046500E" w14:paraId="142C6B14" w14:textId="77777777" w:rsidTr="009B41BC">
        <w:trPr>
          <w:jc w:val="center"/>
        </w:trPr>
        <w:tc>
          <w:tcPr>
            <w:tcW w:w="2570" w:type="dxa"/>
            <w:vAlign w:val="center"/>
          </w:tcPr>
          <w:p w14:paraId="5B03CBAA" w14:textId="77777777" w:rsidR="001C7E89" w:rsidRPr="001C7E89" w:rsidRDefault="001C7E89" w:rsidP="001C7E89">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3BA923AE" w14:textId="77777777" w:rsidR="001C7E89" w:rsidRPr="001C7E89" w:rsidRDefault="001C7E89" w:rsidP="001C7E89">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62CAABC4" w14:textId="77777777" w:rsidR="001C7E89" w:rsidRPr="001C7E89" w:rsidRDefault="001C7E89" w:rsidP="001C7E89">
            <w:pPr>
              <w:spacing w:after="0" w:line="240" w:lineRule="auto"/>
              <w:jc w:val="center"/>
              <w:rPr>
                <w:rFonts w:ascii="GHEA Grapalat" w:eastAsia="Times New Roman" w:hAnsi="GHEA Grapalat" w:cs="Times New Roman"/>
                <w:sz w:val="26"/>
                <w:szCs w:val="20"/>
                <w:vertAlign w:val="superscript"/>
                <w:lang w:val="es-ES"/>
              </w:rPr>
            </w:pPr>
          </w:p>
        </w:tc>
      </w:tr>
    </w:tbl>
    <w:p w14:paraId="07148ED3" w14:textId="77777777" w:rsidR="001C7E89" w:rsidRPr="001C7E89" w:rsidRDefault="001C7E89" w:rsidP="001C7E89">
      <w:pPr>
        <w:spacing w:after="0" w:line="240" w:lineRule="auto"/>
        <w:jc w:val="right"/>
        <w:rPr>
          <w:rFonts w:ascii="GHEA Grapalat" w:eastAsia="Times New Roman" w:hAnsi="GHEA Grapalat" w:cs="Times New Roman"/>
          <w:sz w:val="10"/>
          <w:szCs w:val="10"/>
          <w:lang w:val="es-ES"/>
        </w:rPr>
      </w:pPr>
    </w:p>
    <w:p w14:paraId="3AB7DCBD" w14:textId="77777777" w:rsidR="001C7E89" w:rsidRPr="001C7E89" w:rsidRDefault="001C7E89" w:rsidP="001C7E89">
      <w:pPr>
        <w:spacing w:after="0" w:line="240" w:lineRule="auto"/>
        <w:ind w:firstLine="708"/>
        <w:jc w:val="both"/>
        <w:rPr>
          <w:rFonts w:ascii="GHEA Grapalat" w:eastAsia="Times New Roman" w:hAnsi="GHEA Grapalat" w:cs="Times New Roman"/>
          <w:sz w:val="20"/>
          <w:szCs w:val="24"/>
          <w:lang w:val="es-ES"/>
        </w:rPr>
      </w:pPr>
      <w:r w:rsidRPr="001C7E89">
        <w:rPr>
          <w:rFonts w:ascii="GHEA Grapalat" w:eastAsia="Times New Roman" w:hAnsi="GHEA Grapalat" w:cs="Times New Roman"/>
          <w:sz w:val="20"/>
          <w:szCs w:val="24"/>
          <w:lang w:val="es-ES"/>
        </w:rPr>
        <w:t xml:space="preserve">Կից ներկայացվում է </w:t>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lang w:val="es-ES"/>
        </w:rPr>
        <w:t xml:space="preserve"> կողմից առաջարկվող </w:t>
      </w:r>
    </w:p>
    <w:p w14:paraId="3A9C1F51" w14:textId="77777777" w:rsidR="001C7E89" w:rsidRPr="001C7E89" w:rsidRDefault="001C7E89" w:rsidP="001C7E89">
      <w:pPr>
        <w:spacing w:after="0" w:line="240" w:lineRule="auto"/>
        <w:jc w:val="both"/>
        <w:rPr>
          <w:rFonts w:ascii="GHEA Grapalat" w:eastAsia="Times New Roman" w:hAnsi="GHEA Grapalat" w:cs="Times New Roman"/>
          <w:lang w:val="es-ES"/>
        </w:rPr>
      </w:pPr>
      <w:r w:rsidRPr="001C7E89">
        <w:rPr>
          <w:rFonts w:ascii="GHEA Grapalat" w:eastAsia="Times New Roman" w:hAnsi="GHEA Grapalat" w:cs="Times New Roman"/>
          <w:sz w:val="20"/>
          <w:szCs w:val="24"/>
          <w:lang w:val="es-ES"/>
        </w:rPr>
        <w:tab/>
      </w:r>
      <w:r w:rsidRPr="001C7E89">
        <w:rPr>
          <w:rFonts w:ascii="GHEA Grapalat" w:eastAsia="Times New Roman" w:hAnsi="GHEA Grapalat" w:cs="Times New Roman"/>
          <w:sz w:val="20"/>
          <w:szCs w:val="24"/>
          <w:lang w:val="es-ES"/>
        </w:rPr>
        <w:tab/>
      </w:r>
      <w:r w:rsidRPr="001C7E89">
        <w:rPr>
          <w:rFonts w:ascii="GHEA Grapalat" w:eastAsia="Times New Roman" w:hAnsi="GHEA Grapalat" w:cs="Times New Roman"/>
          <w:sz w:val="20"/>
          <w:szCs w:val="24"/>
          <w:lang w:val="es-ES"/>
        </w:rPr>
        <w:tab/>
      </w:r>
      <w:r w:rsidRPr="001C7E89">
        <w:rPr>
          <w:rFonts w:ascii="GHEA Grapalat" w:eastAsia="Times New Roman" w:hAnsi="GHEA Grapalat" w:cs="Times New Roman"/>
          <w:sz w:val="20"/>
          <w:szCs w:val="24"/>
          <w:lang w:val="es-ES"/>
        </w:rPr>
        <w:tab/>
      </w:r>
      <w:r w:rsidRPr="001C7E89">
        <w:rPr>
          <w:rFonts w:ascii="GHEA Grapalat" w:eastAsia="Times New Roman" w:hAnsi="GHEA Grapalat" w:cs="Sylfaen"/>
          <w:sz w:val="24"/>
          <w:szCs w:val="24"/>
          <w:vertAlign w:val="superscript"/>
          <w:lang w:val="hy-AM"/>
        </w:rPr>
        <w:t>մասնակցի</w:t>
      </w:r>
      <w:r w:rsidRPr="001C7E89">
        <w:rPr>
          <w:rFonts w:ascii="GHEA Grapalat" w:eastAsia="Times New Roman" w:hAnsi="GHEA Grapalat" w:cs="Arial"/>
          <w:sz w:val="24"/>
          <w:szCs w:val="24"/>
          <w:vertAlign w:val="superscript"/>
          <w:lang w:val="hy-AM"/>
        </w:rPr>
        <w:t xml:space="preserve"> </w:t>
      </w:r>
      <w:r w:rsidRPr="001C7E89">
        <w:rPr>
          <w:rFonts w:ascii="GHEA Grapalat" w:eastAsia="Times New Roman" w:hAnsi="GHEA Grapalat" w:cs="Sylfaen"/>
          <w:sz w:val="24"/>
          <w:szCs w:val="24"/>
          <w:vertAlign w:val="superscript"/>
          <w:lang w:val="hy-AM"/>
        </w:rPr>
        <w:t>անվանումը</w:t>
      </w:r>
    </w:p>
    <w:p w14:paraId="126A4C68" w14:textId="77777777" w:rsidR="001C7E89" w:rsidRPr="001C7E89" w:rsidRDefault="001C7E89" w:rsidP="001C7E89">
      <w:pPr>
        <w:spacing w:after="0" w:line="240" w:lineRule="auto"/>
        <w:jc w:val="both"/>
        <w:rPr>
          <w:rFonts w:ascii="GHEA Grapalat" w:eastAsia="Times New Roman" w:hAnsi="GHEA Grapalat" w:cs="Times New Roman"/>
          <w:sz w:val="20"/>
          <w:szCs w:val="24"/>
          <w:lang w:val="es-ES"/>
        </w:rPr>
      </w:pPr>
      <w:r w:rsidRPr="001C7E89">
        <w:rPr>
          <w:rFonts w:ascii="GHEA Grapalat" w:eastAsia="Times New Roman" w:hAnsi="GHEA Grapalat" w:cs="Times New Roman"/>
          <w:sz w:val="20"/>
          <w:szCs w:val="24"/>
          <w:lang w:val="es-ES"/>
        </w:rPr>
        <w:t xml:space="preserve">ապրանքի ամբողջական նկարագիրը՝ համաձայն հավելված 1.1-ի: </w:t>
      </w:r>
    </w:p>
    <w:p w14:paraId="1301ED6D" w14:textId="77777777" w:rsidR="001C7E89" w:rsidRPr="001C7E89" w:rsidRDefault="001C7E89" w:rsidP="001C7E89">
      <w:pPr>
        <w:spacing w:after="0" w:line="240" w:lineRule="auto"/>
        <w:ind w:firstLine="708"/>
        <w:jc w:val="both"/>
        <w:rPr>
          <w:rFonts w:ascii="GHEA Grapalat" w:eastAsia="Times New Roman" w:hAnsi="GHEA Grapalat" w:cs="Times New Roman"/>
          <w:sz w:val="20"/>
          <w:szCs w:val="24"/>
          <w:lang w:val="es-ES"/>
        </w:rPr>
      </w:pPr>
    </w:p>
    <w:p w14:paraId="4BFE388D" w14:textId="77777777" w:rsidR="001C7E89" w:rsidRPr="001C7E89" w:rsidRDefault="001C7E89" w:rsidP="001C7E89">
      <w:pPr>
        <w:spacing w:after="0" w:line="240" w:lineRule="auto"/>
        <w:ind w:firstLine="708"/>
        <w:jc w:val="both"/>
        <w:rPr>
          <w:rFonts w:ascii="GHEA Grapalat" w:eastAsia="Times New Roman" w:hAnsi="GHEA Grapalat" w:cs="Times New Roman"/>
          <w:sz w:val="20"/>
          <w:szCs w:val="24"/>
          <w:lang w:val="es-ES"/>
        </w:rPr>
      </w:pPr>
    </w:p>
    <w:p w14:paraId="72CC5DC6" w14:textId="77777777" w:rsidR="001C7E89" w:rsidRPr="001C7E89" w:rsidRDefault="001C7E89" w:rsidP="001C7E89">
      <w:pPr>
        <w:spacing w:after="0" w:line="240" w:lineRule="auto"/>
        <w:jc w:val="both"/>
        <w:rPr>
          <w:rFonts w:ascii="GHEA Grapalat" w:eastAsia="Times New Roman" w:hAnsi="GHEA Grapalat" w:cs="Times New Roman"/>
          <w:sz w:val="20"/>
          <w:szCs w:val="24"/>
          <w:lang w:val="es-ES"/>
        </w:rPr>
      </w:pPr>
    </w:p>
    <w:p w14:paraId="25366BFE" w14:textId="77777777" w:rsidR="001C7E89" w:rsidRPr="001C7E89" w:rsidRDefault="001C7E89" w:rsidP="001C7E89">
      <w:pPr>
        <w:spacing w:after="0" w:line="240" w:lineRule="auto"/>
        <w:jc w:val="both"/>
        <w:rPr>
          <w:rFonts w:ascii="GHEA Grapalat" w:eastAsia="Times New Roman" w:hAnsi="GHEA Grapalat" w:cs="Times New Roman"/>
          <w:sz w:val="20"/>
          <w:szCs w:val="24"/>
          <w:lang w:val="es-ES"/>
        </w:rPr>
      </w:pPr>
    </w:p>
    <w:p w14:paraId="33D9BAE1" w14:textId="77777777" w:rsidR="001C7E89" w:rsidRPr="001C7E89" w:rsidRDefault="001C7E89" w:rsidP="001C7E89">
      <w:pPr>
        <w:spacing w:after="0" w:line="240" w:lineRule="auto"/>
        <w:jc w:val="both"/>
        <w:rPr>
          <w:rFonts w:ascii="GHEA Grapalat" w:eastAsia="Times New Roman" w:hAnsi="GHEA Grapalat" w:cs="Arial"/>
          <w:sz w:val="20"/>
          <w:szCs w:val="24"/>
          <w:vertAlign w:val="superscript"/>
          <w:lang w:val="es-ES"/>
        </w:rPr>
      </w:pPr>
      <w:r w:rsidRPr="001C7E89">
        <w:rPr>
          <w:rFonts w:ascii="GHEA Grapalat" w:eastAsia="Times New Roman" w:hAnsi="GHEA Grapalat" w:cs="Times New Roman"/>
          <w:sz w:val="20"/>
          <w:szCs w:val="24"/>
          <w:lang w:val="es-ES"/>
        </w:rPr>
        <w:t xml:space="preserve">   </w:t>
      </w:r>
      <w:r w:rsidRPr="001C7E89">
        <w:rPr>
          <w:rFonts w:ascii="GHEA Grapalat" w:eastAsia="Times New Roman" w:hAnsi="GHEA Grapalat" w:cs="Times New Roman"/>
          <w:sz w:val="20"/>
          <w:szCs w:val="24"/>
          <w:lang w:val="hy-AM"/>
        </w:rPr>
        <w:t xml:space="preserve">___________________________________________________ </w:t>
      </w:r>
      <w:r w:rsidRPr="001C7E89">
        <w:rPr>
          <w:rFonts w:ascii="GHEA Grapalat" w:eastAsia="Times New Roman" w:hAnsi="GHEA Grapalat" w:cs="Times New Roman"/>
          <w:sz w:val="20"/>
          <w:szCs w:val="24"/>
          <w:lang w:val="hy-AM"/>
        </w:rPr>
        <w:tab/>
        <w:t xml:space="preserve">                _____________</w:t>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u w:val="single"/>
          <w:lang w:val="es-ES"/>
        </w:rPr>
        <w:tab/>
      </w:r>
      <w:r w:rsidRPr="001C7E89">
        <w:rPr>
          <w:rFonts w:ascii="GHEA Grapalat" w:eastAsia="Times New Roman" w:hAnsi="GHEA Grapalat" w:cs="Times New Roman"/>
          <w:sz w:val="20"/>
          <w:szCs w:val="24"/>
          <w:lang w:val="es-ES"/>
        </w:rPr>
        <w:tab/>
      </w:r>
      <w:r w:rsidRPr="001C7E89">
        <w:rPr>
          <w:rFonts w:ascii="GHEA Grapalat" w:eastAsia="Times New Roman" w:hAnsi="GHEA Grapalat" w:cs="Times New Roman"/>
          <w:sz w:val="20"/>
          <w:szCs w:val="24"/>
          <w:lang w:val="es-ES"/>
        </w:rPr>
        <w:tab/>
      </w:r>
      <w:r w:rsidRPr="001C7E89">
        <w:rPr>
          <w:rFonts w:ascii="GHEA Grapalat" w:eastAsia="Times New Roman" w:hAnsi="GHEA Grapalat" w:cs="Times New Roman"/>
          <w:sz w:val="20"/>
          <w:szCs w:val="24"/>
          <w:lang w:val="hy-AM"/>
        </w:rPr>
        <w:t xml:space="preserve"> </w:t>
      </w:r>
      <w:r w:rsidRPr="001C7E89">
        <w:rPr>
          <w:rFonts w:ascii="GHEA Grapalat" w:eastAsia="Times New Roman" w:hAnsi="GHEA Grapalat" w:cs="Sylfaen"/>
          <w:sz w:val="20"/>
          <w:szCs w:val="24"/>
          <w:vertAlign w:val="superscript"/>
          <w:lang w:val="hy-AM"/>
        </w:rPr>
        <w:t>Մասնակցի</w:t>
      </w:r>
      <w:r w:rsidRPr="001C7E89">
        <w:rPr>
          <w:rFonts w:ascii="GHEA Grapalat" w:eastAsia="Times New Roman" w:hAnsi="GHEA Grapalat" w:cs="Arial"/>
          <w:sz w:val="20"/>
          <w:szCs w:val="24"/>
          <w:vertAlign w:val="superscript"/>
          <w:lang w:val="hy-AM"/>
        </w:rPr>
        <w:t xml:space="preserve"> </w:t>
      </w:r>
      <w:r w:rsidRPr="001C7E89">
        <w:rPr>
          <w:rFonts w:ascii="GHEA Grapalat" w:eastAsia="Times New Roman" w:hAnsi="GHEA Grapalat" w:cs="Sylfaen"/>
          <w:sz w:val="20"/>
          <w:szCs w:val="24"/>
          <w:vertAlign w:val="superscript"/>
          <w:lang w:val="hy-AM"/>
        </w:rPr>
        <w:t>անվանումը</w:t>
      </w:r>
      <w:r w:rsidRPr="001C7E89">
        <w:rPr>
          <w:rFonts w:ascii="GHEA Grapalat" w:eastAsia="Times New Roman" w:hAnsi="GHEA Grapalat" w:cs="Arial"/>
          <w:sz w:val="20"/>
          <w:szCs w:val="24"/>
          <w:vertAlign w:val="superscript"/>
          <w:lang w:val="hy-AM"/>
        </w:rPr>
        <w:t xml:space="preserve"> </w:t>
      </w:r>
      <w:r w:rsidRPr="001C7E89">
        <w:rPr>
          <w:rFonts w:ascii="GHEA Grapalat" w:eastAsia="Times New Roman" w:hAnsi="GHEA Grapalat" w:cs="Times New Roman"/>
          <w:sz w:val="20"/>
          <w:szCs w:val="24"/>
          <w:vertAlign w:val="superscript"/>
          <w:lang w:val="hy-AM"/>
        </w:rPr>
        <w:t xml:space="preserve"> (</w:t>
      </w:r>
      <w:r w:rsidRPr="001C7E89">
        <w:rPr>
          <w:rFonts w:ascii="GHEA Grapalat" w:eastAsia="Times New Roman" w:hAnsi="GHEA Grapalat" w:cs="Sylfaen"/>
          <w:sz w:val="20"/>
          <w:szCs w:val="24"/>
          <w:vertAlign w:val="superscript"/>
          <w:lang w:val="hy-AM"/>
        </w:rPr>
        <w:t>ղեկավարի</w:t>
      </w:r>
      <w:r w:rsidRPr="001C7E89">
        <w:rPr>
          <w:rFonts w:ascii="GHEA Grapalat" w:eastAsia="Times New Roman" w:hAnsi="GHEA Grapalat" w:cs="Arial"/>
          <w:sz w:val="20"/>
          <w:szCs w:val="24"/>
          <w:vertAlign w:val="superscript"/>
          <w:lang w:val="hy-AM"/>
        </w:rPr>
        <w:t xml:space="preserve"> </w:t>
      </w:r>
      <w:r w:rsidRPr="001C7E89">
        <w:rPr>
          <w:rFonts w:ascii="GHEA Grapalat" w:eastAsia="Times New Roman" w:hAnsi="GHEA Grapalat" w:cs="Sylfaen"/>
          <w:sz w:val="20"/>
          <w:szCs w:val="24"/>
          <w:vertAlign w:val="superscript"/>
          <w:lang w:val="hy-AM"/>
        </w:rPr>
        <w:t>պաշտոնը</w:t>
      </w:r>
      <w:r w:rsidRPr="001C7E89">
        <w:rPr>
          <w:rFonts w:ascii="GHEA Grapalat" w:eastAsia="Times New Roman" w:hAnsi="GHEA Grapalat" w:cs="Arial"/>
          <w:sz w:val="20"/>
          <w:szCs w:val="24"/>
          <w:vertAlign w:val="superscript"/>
          <w:lang w:val="hy-AM"/>
        </w:rPr>
        <w:t xml:space="preserve">, </w:t>
      </w:r>
      <w:r w:rsidRPr="001C7E89">
        <w:rPr>
          <w:rFonts w:ascii="GHEA Grapalat" w:eastAsia="Times New Roman" w:hAnsi="GHEA Grapalat" w:cs="Arial"/>
          <w:sz w:val="20"/>
          <w:szCs w:val="24"/>
          <w:vertAlign w:val="superscript"/>
        </w:rPr>
        <w:t>ա</w:t>
      </w:r>
      <w:r w:rsidRPr="001C7E89">
        <w:rPr>
          <w:rFonts w:ascii="GHEA Grapalat" w:eastAsia="Times New Roman" w:hAnsi="GHEA Grapalat" w:cs="Sylfaen"/>
          <w:sz w:val="20"/>
          <w:szCs w:val="24"/>
          <w:vertAlign w:val="superscript"/>
          <w:lang w:val="hy-AM"/>
        </w:rPr>
        <w:t>նուն</w:t>
      </w:r>
      <w:r w:rsidRPr="001C7E89">
        <w:rPr>
          <w:rFonts w:ascii="GHEA Grapalat" w:eastAsia="Times New Roman" w:hAnsi="GHEA Grapalat" w:cs="Arial"/>
          <w:sz w:val="20"/>
          <w:szCs w:val="24"/>
          <w:vertAlign w:val="superscript"/>
          <w:lang w:val="hy-AM"/>
        </w:rPr>
        <w:t xml:space="preserve"> </w:t>
      </w:r>
      <w:r w:rsidRPr="001C7E89">
        <w:rPr>
          <w:rFonts w:ascii="GHEA Grapalat" w:eastAsia="Times New Roman" w:hAnsi="GHEA Grapalat" w:cs="Sylfaen"/>
          <w:sz w:val="20"/>
          <w:szCs w:val="24"/>
          <w:vertAlign w:val="superscript"/>
        </w:rPr>
        <w:t>ա</w:t>
      </w:r>
      <w:r w:rsidRPr="001C7E89">
        <w:rPr>
          <w:rFonts w:ascii="GHEA Grapalat" w:eastAsia="Times New Roman" w:hAnsi="GHEA Grapalat" w:cs="Sylfaen"/>
          <w:sz w:val="20"/>
          <w:szCs w:val="24"/>
          <w:vertAlign w:val="superscript"/>
          <w:lang w:val="hy-AM"/>
        </w:rPr>
        <w:t>զգանունը</w:t>
      </w:r>
      <w:r w:rsidRPr="001C7E89">
        <w:rPr>
          <w:rFonts w:ascii="GHEA Grapalat" w:eastAsia="Times New Roman" w:hAnsi="GHEA Grapalat" w:cs="Arial"/>
          <w:sz w:val="20"/>
          <w:szCs w:val="24"/>
          <w:vertAlign w:val="superscript"/>
          <w:lang w:val="hy-AM"/>
        </w:rPr>
        <w:t xml:space="preserve">)                                             </w:t>
      </w:r>
      <w:r w:rsidRPr="001C7E89">
        <w:rPr>
          <w:rFonts w:ascii="GHEA Grapalat" w:eastAsia="Times New Roman" w:hAnsi="GHEA Grapalat" w:cs="Arial"/>
          <w:sz w:val="20"/>
          <w:szCs w:val="24"/>
          <w:vertAlign w:val="superscript"/>
          <w:lang w:val="es-ES"/>
        </w:rPr>
        <w:t xml:space="preserve">               </w:t>
      </w:r>
      <w:r w:rsidRPr="001C7E89">
        <w:rPr>
          <w:rFonts w:ascii="GHEA Grapalat" w:eastAsia="Times New Roman" w:hAnsi="GHEA Grapalat" w:cs="Sylfaen"/>
          <w:sz w:val="20"/>
          <w:szCs w:val="24"/>
          <w:vertAlign w:val="superscript"/>
          <w:lang w:val="hy-AM"/>
        </w:rPr>
        <w:t>ստորագրությունը</w:t>
      </w:r>
      <w:r w:rsidRPr="001C7E89">
        <w:rPr>
          <w:rFonts w:ascii="GHEA Grapalat" w:eastAsia="Times New Roman" w:hAnsi="GHEA Grapalat" w:cs="Arial"/>
          <w:sz w:val="20"/>
          <w:szCs w:val="24"/>
          <w:vertAlign w:val="superscript"/>
          <w:lang w:val="hy-AM"/>
        </w:rPr>
        <w:t>)</w:t>
      </w:r>
    </w:p>
    <w:p w14:paraId="42E307C7" w14:textId="77777777" w:rsidR="001C7E89" w:rsidRPr="001C7E89" w:rsidRDefault="001C7E89" w:rsidP="001C7E89">
      <w:pPr>
        <w:spacing w:after="0" w:line="240" w:lineRule="auto"/>
        <w:jc w:val="both"/>
        <w:rPr>
          <w:rFonts w:ascii="GHEA Grapalat" w:eastAsia="Times New Roman" w:hAnsi="GHEA Grapalat" w:cs="Arial"/>
          <w:sz w:val="20"/>
          <w:szCs w:val="24"/>
          <w:vertAlign w:val="superscript"/>
          <w:lang w:val="es-ES"/>
        </w:rPr>
      </w:pPr>
    </w:p>
    <w:p w14:paraId="1AAE466C" w14:textId="77777777" w:rsidR="001C7E89" w:rsidRPr="001C7E89" w:rsidRDefault="001C7E89" w:rsidP="001C7E89">
      <w:pPr>
        <w:spacing w:after="0" w:line="240" w:lineRule="auto"/>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    </w:t>
      </w:r>
    </w:p>
    <w:p w14:paraId="2AD04AA4" w14:textId="77777777" w:rsidR="001C7E89" w:rsidRPr="001C7E89" w:rsidRDefault="001C7E89" w:rsidP="001C7E89">
      <w:pPr>
        <w:spacing w:after="0" w:line="240" w:lineRule="auto"/>
        <w:jc w:val="right"/>
        <w:rPr>
          <w:rFonts w:ascii="GHEA Grapalat" w:eastAsia="Times New Roman" w:hAnsi="GHEA Grapalat" w:cs="Arial"/>
          <w:sz w:val="20"/>
          <w:szCs w:val="24"/>
          <w:lang w:val="hy-AM"/>
        </w:rPr>
      </w:pPr>
      <w:r w:rsidRPr="001C7E89">
        <w:rPr>
          <w:rFonts w:ascii="GHEA Grapalat" w:eastAsia="Times New Roman" w:hAnsi="GHEA Grapalat" w:cs="Sylfaen"/>
          <w:sz w:val="20"/>
          <w:szCs w:val="24"/>
          <w:lang w:val="hy-AM"/>
        </w:rPr>
        <w:t>Կ</w:t>
      </w:r>
      <w:r w:rsidRPr="001C7E89">
        <w:rPr>
          <w:rFonts w:ascii="GHEA Grapalat" w:eastAsia="Times New Roman" w:hAnsi="GHEA Grapalat" w:cs="Arial"/>
          <w:sz w:val="20"/>
          <w:szCs w:val="24"/>
          <w:lang w:val="hy-AM"/>
        </w:rPr>
        <w:t xml:space="preserve">. </w:t>
      </w:r>
      <w:r w:rsidRPr="001C7E89">
        <w:rPr>
          <w:rFonts w:ascii="GHEA Grapalat" w:eastAsia="Times New Roman" w:hAnsi="GHEA Grapalat" w:cs="Sylfaen"/>
          <w:sz w:val="20"/>
          <w:szCs w:val="24"/>
          <w:lang w:val="hy-AM"/>
        </w:rPr>
        <w:t>Տ</w:t>
      </w:r>
      <w:r w:rsidRPr="001C7E89">
        <w:rPr>
          <w:rFonts w:ascii="GHEA Grapalat" w:eastAsia="Times New Roman" w:hAnsi="GHEA Grapalat" w:cs="Arial"/>
          <w:sz w:val="20"/>
          <w:szCs w:val="24"/>
          <w:lang w:val="hy-AM"/>
        </w:rPr>
        <w:t>.</w:t>
      </w:r>
      <w:r w:rsidRPr="001C7E89">
        <w:rPr>
          <w:rFonts w:ascii="GHEA Grapalat" w:eastAsia="Times New Roman" w:hAnsi="GHEA Grapalat" w:cs="Arial"/>
          <w:color w:val="FFFFFF"/>
          <w:sz w:val="20"/>
          <w:szCs w:val="24"/>
          <w:vertAlign w:val="superscript"/>
          <w:lang w:val="hy-AM"/>
        </w:rPr>
        <w:footnoteReference w:id="2"/>
      </w:r>
      <w:r w:rsidRPr="001C7E89">
        <w:rPr>
          <w:rFonts w:ascii="GHEA Grapalat" w:eastAsia="Times New Roman" w:hAnsi="GHEA Grapalat" w:cs="Arial"/>
          <w:sz w:val="20"/>
          <w:szCs w:val="24"/>
          <w:lang w:val="hy-AM"/>
        </w:rPr>
        <w:tab/>
      </w:r>
      <w:r w:rsidRPr="001C7E89">
        <w:rPr>
          <w:rFonts w:ascii="GHEA Grapalat" w:eastAsia="Times New Roman" w:hAnsi="GHEA Grapalat" w:cs="Arial"/>
          <w:sz w:val="20"/>
          <w:szCs w:val="24"/>
          <w:lang w:val="hy-AM"/>
        </w:rPr>
        <w:tab/>
        <w:t xml:space="preserve"> </w:t>
      </w:r>
    </w:p>
    <w:p w14:paraId="13CC5244" w14:textId="77777777" w:rsidR="001C7E89" w:rsidRPr="001C7E89" w:rsidRDefault="001C7E89" w:rsidP="001C7E89">
      <w:pPr>
        <w:spacing w:after="0" w:line="240" w:lineRule="auto"/>
        <w:ind w:firstLine="567"/>
        <w:jc w:val="right"/>
        <w:rPr>
          <w:rFonts w:ascii="GHEA Grapalat" w:eastAsia="Times New Roman" w:hAnsi="GHEA Grapalat" w:cs="Times New Roman"/>
          <w:b/>
          <w:sz w:val="20"/>
          <w:szCs w:val="20"/>
          <w:lang w:val="hy-AM"/>
        </w:rPr>
      </w:pPr>
    </w:p>
    <w:p w14:paraId="207CC8A1" w14:textId="77777777" w:rsidR="001C7E89" w:rsidRPr="001C7E89" w:rsidRDefault="001C7E89" w:rsidP="001C7E89">
      <w:pPr>
        <w:spacing w:after="0" w:line="240" w:lineRule="auto"/>
        <w:ind w:firstLine="567"/>
        <w:jc w:val="right"/>
        <w:rPr>
          <w:rFonts w:ascii="GHEA Grapalat" w:eastAsia="Times New Roman" w:hAnsi="GHEA Grapalat" w:cs="Times New Roman"/>
          <w:b/>
          <w:sz w:val="20"/>
          <w:szCs w:val="20"/>
          <w:lang w:val="hy-AM"/>
        </w:rPr>
      </w:pPr>
    </w:p>
    <w:p w14:paraId="6E299EBA"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Cs w:val="20"/>
          <w:lang w:val="hy-AM" w:eastAsia="ru-RU"/>
        </w:rPr>
        <w:br w:type="page"/>
      </w:r>
      <w:r w:rsidRPr="001C7E89">
        <w:rPr>
          <w:rFonts w:ascii="GHEA Grapalat" w:eastAsia="Times New Roman" w:hAnsi="GHEA Grapalat" w:cs="Sylfaen"/>
          <w:b/>
          <w:sz w:val="20"/>
          <w:szCs w:val="20"/>
          <w:lang w:val="es-ES" w:eastAsia="ru-RU"/>
        </w:rPr>
        <w:lastRenderedPageBreak/>
        <w:t>Հավելված 1.1</w:t>
      </w:r>
    </w:p>
    <w:p w14:paraId="4DBB4865"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ԳՀԱՊՁԲ-15/15-2020-</w:t>
      </w:r>
      <w:r w:rsidRPr="001C7E89">
        <w:rPr>
          <w:rFonts w:ascii="GHEA Grapalat" w:eastAsia="Times New Roman" w:hAnsi="GHEA Grapalat" w:cs="Sylfaen"/>
          <w:b/>
          <w:sz w:val="20"/>
          <w:szCs w:val="20"/>
          <w:lang w:val="hy-AM" w:eastAsia="ru-RU"/>
        </w:rPr>
        <w:t>8</w:t>
      </w:r>
      <w:r w:rsidRPr="001C7E89">
        <w:rPr>
          <w:rFonts w:ascii="GHEA Grapalat" w:eastAsia="Times New Roman" w:hAnsi="GHEA Grapalat" w:cs="Sylfaen"/>
          <w:b/>
          <w:sz w:val="20"/>
          <w:szCs w:val="20"/>
          <w:lang w:val="es-ES" w:eastAsia="ru-RU"/>
        </w:rPr>
        <w:t>-ԴԲԳԳԿ ծածկագրով</w:t>
      </w:r>
    </w:p>
    <w:p w14:paraId="24D52A3A"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գնանշման հարցման հրավերի</w:t>
      </w:r>
    </w:p>
    <w:p w14:paraId="20C1BD40" w14:textId="77777777" w:rsidR="001C7E89" w:rsidRPr="001C7E89" w:rsidRDefault="001C7E89" w:rsidP="001C7E89">
      <w:pPr>
        <w:keepNext/>
        <w:spacing w:after="0" w:line="240" w:lineRule="auto"/>
        <w:ind w:firstLine="567"/>
        <w:outlineLvl w:val="2"/>
        <w:rPr>
          <w:rFonts w:ascii="GHEA Grapalat" w:eastAsia="Times New Roman" w:hAnsi="GHEA Grapalat" w:cs="Times New Roman"/>
          <w:b/>
          <w:i/>
          <w:sz w:val="20"/>
          <w:szCs w:val="20"/>
          <w:lang w:val="hy-AM"/>
        </w:rPr>
      </w:pPr>
    </w:p>
    <w:p w14:paraId="43861358" w14:textId="77777777" w:rsidR="001C7E89" w:rsidRPr="001C7E89" w:rsidRDefault="001C7E89" w:rsidP="001C7E89">
      <w:pPr>
        <w:keepNext/>
        <w:spacing w:after="0" w:line="240" w:lineRule="auto"/>
        <w:ind w:firstLine="567"/>
        <w:jc w:val="center"/>
        <w:outlineLvl w:val="2"/>
        <w:rPr>
          <w:rFonts w:ascii="GHEA Grapalat" w:eastAsia="Times New Roman" w:hAnsi="GHEA Grapalat" w:cs="Times New Roman"/>
          <w:b/>
          <w:sz w:val="20"/>
          <w:szCs w:val="20"/>
          <w:lang w:val="hy-AM"/>
        </w:rPr>
      </w:pPr>
      <w:r w:rsidRPr="001C7E89">
        <w:rPr>
          <w:rFonts w:ascii="GHEA Grapalat" w:eastAsia="Times New Roman" w:hAnsi="GHEA Grapalat" w:cs="Times New Roman"/>
          <w:b/>
          <w:sz w:val="20"/>
          <w:szCs w:val="20"/>
          <w:lang w:val="hy-AM"/>
        </w:rPr>
        <w:t>ՆԿԱՐԱԳԻՐ</w:t>
      </w:r>
    </w:p>
    <w:p w14:paraId="09A101AC" w14:textId="77777777" w:rsidR="001C7E89" w:rsidRPr="001C7E89" w:rsidRDefault="001C7E89" w:rsidP="001C7E89">
      <w:pPr>
        <w:keepNext/>
        <w:spacing w:after="0" w:line="240" w:lineRule="auto"/>
        <w:ind w:firstLine="567"/>
        <w:jc w:val="center"/>
        <w:outlineLvl w:val="2"/>
        <w:rPr>
          <w:rFonts w:ascii="GHEA Grapalat" w:eastAsia="Times New Roman" w:hAnsi="GHEA Grapalat" w:cs="Times New Roman"/>
          <w:b/>
          <w:sz w:val="20"/>
          <w:szCs w:val="20"/>
          <w:lang w:val="hy-AM"/>
        </w:rPr>
      </w:pPr>
      <w:r w:rsidRPr="001C7E89">
        <w:rPr>
          <w:rFonts w:ascii="GHEA Grapalat" w:eastAsia="Times New Roman" w:hAnsi="GHEA Grapalat" w:cs="Times New Roman"/>
          <w:b/>
          <w:sz w:val="20"/>
          <w:szCs w:val="20"/>
          <w:lang w:val="hy-AM"/>
        </w:rPr>
        <w:t xml:space="preserve">առաջարկվող ապրանքի ամբողջական </w:t>
      </w:r>
    </w:p>
    <w:p w14:paraId="00C9C9C7" w14:textId="77777777" w:rsidR="001C7E89" w:rsidRPr="001C7E89" w:rsidRDefault="001C7E89" w:rsidP="001C7E89">
      <w:pPr>
        <w:keepNext/>
        <w:spacing w:after="0" w:line="240" w:lineRule="auto"/>
        <w:ind w:firstLine="567"/>
        <w:jc w:val="center"/>
        <w:outlineLvl w:val="2"/>
        <w:rPr>
          <w:rFonts w:ascii="GHEA Grapalat" w:eastAsia="Times New Roman" w:hAnsi="GHEA Grapalat" w:cs="Arial"/>
          <w:i/>
          <w:sz w:val="20"/>
          <w:szCs w:val="20"/>
          <w:lang w:val="es-ES"/>
        </w:rPr>
      </w:pPr>
    </w:p>
    <w:p w14:paraId="584E83CD" w14:textId="77777777" w:rsidR="001C7E89" w:rsidRPr="001C7E89" w:rsidRDefault="001C7E89" w:rsidP="001C7E89">
      <w:pPr>
        <w:spacing w:after="0" w:line="240" w:lineRule="auto"/>
        <w:ind w:firstLine="567"/>
        <w:jc w:val="both"/>
        <w:rPr>
          <w:rFonts w:ascii="GHEA Grapalat" w:eastAsia="Times New Roman" w:hAnsi="GHEA Grapalat" w:cs="Arial"/>
          <w:sz w:val="20"/>
          <w:szCs w:val="20"/>
          <w:lang w:val="es-ES"/>
        </w:rPr>
      </w:pPr>
      <w:r w:rsidRPr="001C7E89">
        <w:rPr>
          <w:rFonts w:ascii="GHEA Grapalat" w:eastAsia="Times New Roman" w:hAnsi="GHEA Grapalat" w:cs="Arial"/>
          <w:sz w:val="20"/>
          <w:szCs w:val="20"/>
          <w:u w:val="single"/>
          <w:lang w:val="es-ES"/>
        </w:rPr>
        <w:tab/>
      </w:r>
      <w:r w:rsidRPr="001C7E89">
        <w:rPr>
          <w:rFonts w:ascii="GHEA Grapalat" w:eastAsia="Times New Roman" w:hAnsi="GHEA Grapalat" w:cs="Arial"/>
          <w:sz w:val="20"/>
          <w:szCs w:val="20"/>
          <w:u w:val="single"/>
          <w:lang w:val="es-ES"/>
        </w:rPr>
        <w:tab/>
      </w:r>
      <w:r w:rsidRPr="001C7E89">
        <w:rPr>
          <w:rFonts w:ascii="GHEA Grapalat" w:eastAsia="Times New Roman" w:hAnsi="GHEA Grapalat" w:cs="Arial"/>
          <w:sz w:val="20"/>
          <w:szCs w:val="20"/>
          <w:u w:val="single"/>
          <w:lang w:val="es-ES"/>
        </w:rPr>
        <w:tab/>
      </w:r>
      <w:r w:rsidRPr="001C7E89">
        <w:rPr>
          <w:rFonts w:ascii="GHEA Grapalat" w:eastAsia="Times New Roman" w:hAnsi="GHEA Grapalat" w:cs="Arial"/>
          <w:sz w:val="20"/>
          <w:szCs w:val="20"/>
          <w:u w:val="single"/>
          <w:lang w:val="es-ES"/>
        </w:rPr>
        <w:tab/>
      </w:r>
      <w:r w:rsidRPr="001C7E89">
        <w:rPr>
          <w:rFonts w:ascii="GHEA Grapalat" w:eastAsia="Times New Roman" w:hAnsi="GHEA Grapalat" w:cs="Arial"/>
          <w:sz w:val="20"/>
          <w:szCs w:val="20"/>
          <w:u w:val="single"/>
          <w:lang w:val="es-ES"/>
        </w:rPr>
        <w:tab/>
      </w:r>
      <w:r w:rsidRPr="001C7E89">
        <w:rPr>
          <w:rFonts w:ascii="GHEA Grapalat" w:eastAsia="Times New Roman" w:hAnsi="GHEA Grapalat" w:cs="Arial"/>
          <w:sz w:val="20"/>
          <w:szCs w:val="20"/>
          <w:u w:val="single"/>
          <w:lang w:val="es-ES"/>
        </w:rPr>
        <w:tab/>
      </w:r>
      <w:r w:rsidRPr="001C7E89">
        <w:rPr>
          <w:rFonts w:ascii="GHEA Grapalat" w:eastAsia="Times New Roman" w:hAnsi="GHEA Grapalat" w:cs="Arial"/>
          <w:sz w:val="20"/>
          <w:szCs w:val="20"/>
          <w:u w:val="single"/>
          <w:lang w:val="es-ES"/>
        </w:rPr>
        <w:tab/>
      </w:r>
      <w:r w:rsidRPr="001C7E89">
        <w:rPr>
          <w:rFonts w:ascii="GHEA Grapalat" w:eastAsia="Times New Roman" w:hAnsi="GHEA Grapalat" w:cs="Arial"/>
          <w:sz w:val="20"/>
          <w:szCs w:val="20"/>
          <w:u w:val="single"/>
          <w:lang w:val="es-ES"/>
        </w:rPr>
        <w:tab/>
        <w:t xml:space="preserve">      </w:t>
      </w:r>
      <w:r w:rsidRPr="001C7E89">
        <w:rPr>
          <w:rFonts w:ascii="GHEA Grapalat" w:eastAsia="Times New Roman" w:hAnsi="GHEA Grapalat" w:cs="Arial"/>
          <w:sz w:val="20"/>
          <w:szCs w:val="20"/>
          <w:lang w:val="es-ES"/>
        </w:rPr>
        <w:t xml:space="preserve">-ն </w:t>
      </w:r>
      <w:r w:rsidRPr="001C7E89">
        <w:rPr>
          <w:rFonts w:ascii="GHEA Grapalat" w:eastAsia="Times New Roman" w:hAnsi="GHEA Grapalat" w:cs="Sylfaen"/>
          <w:b/>
          <w:sz w:val="20"/>
          <w:szCs w:val="24"/>
          <w:lang w:val="es-ES"/>
        </w:rPr>
        <w:t>ԳՀԱՊՁԲ-15/15-2020-</w:t>
      </w:r>
      <w:r w:rsidRPr="001C7E89">
        <w:rPr>
          <w:rFonts w:ascii="GHEA Grapalat" w:eastAsia="Times New Roman" w:hAnsi="GHEA Grapalat" w:cs="Sylfaen"/>
          <w:b/>
          <w:sz w:val="20"/>
          <w:szCs w:val="24"/>
          <w:lang w:val="hy-AM"/>
        </w:rPr>
        <w:t>8</w:t>
      </w:r>
      <w:r w:rsidRPr="001C7E89">
        <w:rPr>
          <w:rFonts w:ascii="GHEA Grapalat" w:eastAsia="Times New Roman" w:hAnsi="GHEA Grapalat" w:cs="Sylfaen"/>
          <w:b/>
          <w:sz w:val="20"/>
          <w:szCs w:val="24"/>
          <w:lang w:val="es-ES"/>
        </w:rPr>
        <w:t>-ԴԲԳԳԿ</w:t>
      </w:r>
    </w:p>
    <w:p w14:paraId="57232544" w14:textId="77777777" w:rsidR="001C7E89" w:rsidRPr="001C7E89" w:rsidRDefault="001C7E89" w:rsidP="001C7E89">
      <w:pPr>
        <w:spacing w:after="0" w:line="240" w:lineRule="auto"/>
        <w:jc w:val="both"/>
        <w:rPr>
          <w:rFonts w:ascii="GHEA Grapalat" w:eastAsia="Times New Roman" w:hAnsi="GHEA Grapalat" w:cs="Arial"/>
          <w:sz w:val="20"/>
          <w:szCs w:val="20"/>
          <w:u w:val="single"/>
          <w:lang w:val="es-ES"/>
        </w:rPr>
      </w:pPr>
      <w:r w:rsidRPr="001C7E89">
        <w:rPr>
          <w:rFonts w:ascii="GHEA Grapalat" w:eastAsia="Times New Roman" w:hAnsi="GHEA Grapalat" w:cs="Times New Roman"/>
          <w:sz w:val="20"/>
          <w:szCs w:val="24"/>
          <w:vertAlign w:val="superscript"/>
          <w:lang w:val="es-ES"/>
        </w:rPr>
        <w:t xml:space="preserve">                                                    </w:t>
      </w:r>
      <w:r w:rsidRPr="001C7E89">
        <w:rPr>
          <w:rFonts w:ascii="GHEA Grapalat" w:eastAsia="Times New Roman" w:hAnsi="GHEA Grapalat" w:cs="Times New Roman"/>
          <w:sz w:val="20"/>
          <w:szCs w:val="24"/>
          <w:vertAlign w:val="superscript"/>
          <w:lang w:val="hy-AM"/>
        </w:rPr>
        <w:t>մասնակցի անվանումը</w:t>
      </w:r>
    </w:p>
    <w:p w14:paraId="7A59862E" w14:textId="77777777" w:rsidR="001C7E89" w:rsidRPr="001C7E89" w:rsidRDefault="001C7E89" w:rsidP="001C7E89">
      <w:pPr>
        <w:spacing w:after="0" w:line="240" w:lineRule="auto"/>
        <w:jc w:val="both"/>
        <w:rPr>
          <w:rFonts w:ascii="GHEA Grapalat" w:eastAsia="Times New Roman" w:hAnsi="GHEA Grapalat" w:cs="Times New Roman"/>
          <w:sz w:val="24"/>
          <w:szCs w:val="24"/>
          <w:lang w:val="hy-AM"/>
        </w:rPr>
      </w:pPr>
      <w:r w:rsidRPr="001C7E89">
        <w:rPr>
          <w:rFonts w:ascii="GHEA Grapalat" w:eastAsia="Times New Roman" w:hAnsi="GHEA Grapalat" w:cs="Arial"/>
          <w:sz w:val="20"/>
          <w:szCs w:val="20"/>
          <w:lang w:val="es-ES"/>
        </w:rPr>
        <w:t xml:space="preserve">ծածկագրով </w:t>
      </w:r>
      <w:r w:rsidRPr="001C7E89">
        <w:rPr>
          <w:rFonts w:ascii="GHEA Grapalat" w:eastAsia="Times New Roman" w:hAnsi="GHEA Grapalat" w:cs="Arial"/>
          <w:sz w:val="20"/>
          <w:szCs w:val="20"/>
          <w:lang w:val="hy-AM"/>
        </w:rPr>
        <w:t xml:space="preserve">գնանշման հարցման </w:t>
      </w:r>
      <w:r w:rsidRPr="001C7E89">
        <w:rPr>
          <w:rFonts w:ascii="GHEA Grapalat" w:eastAsia="Times New Roman" w:hAnsi="GHEA Grapalat" w:cs="Arial"/>
          <w:sz w:val="20"/>
          <w:szCs w:val="20"/>
          <w:lang w:val="es-ES"/>
        </w:rPr>
        <w:t>շրջանակում ըստ չափաբաժինների ստորև ներկայացնում է իր կողմից առաջարկվող ապրանքի</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Arial"/>
          <w:sz w:val="20"/>
          <w:szCs w:val="20"/>
          <w:lang w:val="es-ES"/>
        </w:rPr>
        <w:t xml:space="preserve">ամբողջական նկարագիրը </w:t>
      </w:r>
    </w:p>
    <w:p w14:paraId="577D82CD" w14:textId="77777777" w:rsidR="001C7E89" w:rsidRPr="001C7E89" w:rsidRDefault="001C7E89" w:rsidP="001C7E89">
      <w:pPr>
        <w:keepNext/>
        <w:spacing w:after="0" w:line="240" w:lineRule="auto"/>
        <w:ind w:firstLine="567"/>
        <w:jc w:val="center"/>
        <w:outlineLvl w:val="2"/>
        <w:rPr>
          <w:rFonts w:ascii="GHEA Grapalat" w:eastAsia="Times New Roman" w:hAnsi="GHEA Grapalat" w:cs="Arial"/>
          <w:i/>
          <w:sz w:val="20"/>
          <w:szCs w:val="20"/>
          <w:lang w:val="es-ES"/>
        </w:rPr>
      </w:pPr>
    </w:p>
    <w:p w14:paraId="050FE87D" w14:textId="77777777" w:rsidR="001C7E89" w:rsidRPr="001C7E89" w:rsidRDefault="001C7E89" w:rsidP="001C7E89">
      <w:pPr>
        <w:spacing w:after="0" w:line="240" w:lineRule="auto"/>
        <w:rPr>
          <w:rFonts w:ascii="Times New Roman" w:eastAsia="Times New Roman" w:hAnsi="Times New Roma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2709"/>
        <w:gridCol w:w="2511"/>
        <w:gridCol w:w="1530"/>
        <w:gridCol w:w="1800"/>
      </w:tblGrid>
      <w:tr w:rsidR="001C7E89" w:rsidRPr="001C7E89" w14:paraId="45208567" w14:textId="77777777" w:rsidTr="009B41BC">
        <w:tc>
          <w:tcPr>
            <w:tcW w:w="1368" w:type="dxa"/>
            <w:vMerge w:val="restart"/>
            <w:vAlign w:val="center"/>
          </w:tcPr>
          <w:p w14:paraId="4E56BA1B"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Չափաբաժնի համար</w:t>
            </w:r>
          </w:p>
        </w:tc>
        <w:tc>
          <w:tcPr>
            <w:tcW w:w="8550" w:type="dxa"/>
            <w:gridSpan w:val="4"/>
            <w:vAlign w:val="center"/>
          </w:tcPr>
          <w:p w14:paraId="702E8E93"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hy-AM"/>
              </w:rPr>
            </w:pPr>
            <w:r w:rsidRPr="001C7E89">
              <w:rPr>
                <w:rFonts w:ascii="GHEA Grapalat" w:eastAsia="Times New Roman" w:hAnsi="GHEA Grapalat" w:cs="Times New Roman"/>
                <w:b/>
                <w:bCs/>
                <w:sz w:val="16"/>
                <w:szCs w:val="18"/>
                <w:lang w:val="es-ES"/>
              </w:rPr>
              <w:t>Առաջարկվող ապրանքի</w:t>
            </w:r>
            <w:r w:rsidRPr="001C7E89">
              <w:rPr>
                <w:rFonts w:ascii="GHEA Grapalat" w:eastAsia="Times New Roman" w:hAnsi="GHEA Grapalat" w:cs="Times New Roman"/>
                <w:b/>
                <w:bCs/>
                <w:sz w:val="16"/>
                <w:szCs w:val="18"/>
                <w:lang w:val="hy-AM"/>
              </w:rPr>
              <w:t xml:space="preserve"> </w:t>
            </w:r>
          </w:p>
        </w:tc>
      </w:tr>
      <w:tr w:rsidR="001C7E89" w:rsidRPr="001C7E89" w14:paraId="0668EA7F" w14:textId="77777777" w:rsidTr="009B41BC">
        <w:tc>
          <w:tcPr>
            <w:tcW w:w="1368" w:type="dxa"/>
            <w:vMerge/>
            <w:vAlign w:val="center"/>
          </w:tcPr>
          <w:p w14:paraId="0BAA9EC2"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p>
        </w:tc>
        <w:tc>
          <w:tcPr>
            <w:tcW w:w="2709" w:type="dxa"/>
            <w:vAlign w:val="center"/>
          </w:tcPr>
          <w:p w14:paraId="2B991FE4"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rPr>
              <w:t>ֆ</w:t>
            </w:r>
            <w:r w:rsidRPr="001C7E89">
              <w:rPr>
                <w:rFonts w:ascii="GHEA Grapalat" w:eastAsia="Times New Roman" w:hAnsi="GHEA Grapalat" w:cs="Times New Roman"/>
                <w:b/>
                <w:bCs/>
                <w:sz w:val="16"/>
                <w:szCs w:val="18"/>
                <w:lang w:val="hy-AM"/>
              </w:rPr>
              <w:t>իրմային անվանումը</w:t>
            </w:r>
          </w:p>
        </w:tc>
        <w:tc>
          <w:tcPr>
            <w:tcW w:w="2511" w:type="dxa"/>
            <w:vAlign w:val="center"/>
          </w:tcPr>
          <w:p w14:paraId="2C693623"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hy-AM"/>
              </w:rPr>
            </w:pPr>
            <w:r w:rsidRPr="001C7E89">
              <w:rPr>
                <w:rFonts w:ascii="GHEA Grapalat" w:eastAsia="Times New Roman" w:hAnsi="GHEA Grapalat" w:cs="Times New Roman"/>
                <w:b/>
                <w:bCs/>
                <w:sz w:val="16"/>
                <w:szCs w:val="18"/>
                <w:lang w:val="es-ES"/>
              </w:rPr>
              <w:t>ապրանքային նշանը</w:t>
            </w:r>
          </w:p>
        </w:tc>
        <w:tc>
          <w:tcPr>
            <w:tcW w:w="1530" w:type="dxa"/>
            <w:vAlign w:val="center"/>
          </w:tcPr>
          <w:p w14:paraId="5B4E9B0E"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արտադրողի անվանումը</w:t>
            </w:r>
          </w:p>
        </w:tc>
        <w:tc>
          <w:tcPr>
            <w:tcW w:w="1800" w:type="dxa"/>
            <w:vAlign w:val="center"/>
          </w:tcPr>
          <w:p w14:paraId="719F46B8"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տեխնիկական բնութագրերը</w:t>
            </w:r>
          </w:p>
        </w:tc>
      </w:tr>
      <w:tr w:rsidR="001C7E89" w:rsidRPr="001C7E89" w14:paraId="5001762C" w14:textId="77777777" w:rsidTr="009B41BC">
        <w:tc>
          <w:tcPr>
            <w:tcW w:w="1368" w:type="dxa"/>
          </w:tcPr>
          <w:p w14:paraId="01F8C21D"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2709" w:type="dxa"/>
          </w:tcPr>
          <w:p w14:paraId="3F3B79F3"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2511" w:type="dxa"/>
          </w:tcPr>
          <w:p w14:paraId="67C22795"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1E757AD6"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1BF63950"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r>
      <w:tr w:rsidR="001C7E89" w:rsidRPr="001C7E89" w14:paraId="1326CC05" w14:textId="77777777" w:rsidTr="009B41BC">
        <w:tc>
          <w:tcPr>
            <w:tcW w:w="1368" w:type="dxa"/>
          </w:tcPr>
          <w:p w14:paraId="631F5418"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2709" w:type="dxa"/>
          </w:tcPr>
          <w:p w14:paraId="43E9FBF4"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2511" w:type="dxa"/>
          </w:tcPr>
          <w:p w14:paraId="02739450"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270D7E48"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4BB252FF"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r>
      <w:tr w:rsidR="001C7E89" w:rsidRPr="001C7E89" w14:paraId="0ADEA05A" w14:textId="77777777" w:rsidTr="009B41BC">
        <w:trPr>
          <w:trHeight w:val="121"/>
        </w:trPr>
        <w:tc>
          <w:tcPr>
            <w:tcW w:w="1368" w:type="dxa"/>
          </w:tcPr>
          <w:p w14:paraId="526D84F4"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2709" w:type="dxa"/>
          </w:tcPr>
          <w:p w14:paraId="4E9253C4"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2511" w:type="dxa"/>
          </w:tcPr>
          <w:p w14:paraId="5EA458D9"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61F16415"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04995F03" w14:textId="77777777" w:rsidR="001C7E89" w:rsidRPr="001C7E89" w:rsidRDefault="001C7E89" w:rsidP="001C7E89">
            <w:pPr>
              <w:keepNext/>
              <w:spacing w:after="0" w:line="240" w:lineRule="auto"/>
              <w:outlineLvl w:val="2"/>
              <w:rPr>
                <w:rFonts w:ascii="GHEA Grapalat" w:eastAsia="Times New Roman" w:hAnsi="GHEA Grapalat" w:cs="Times New Roman"/>
                <w:b/>
                <w:i/>
                <w:sz w:val="20"/>
                <w:szCs w:val="20"/>
                <w:lang w:val="hy-AM"/>
              </w:rPr>
            </w:pPr>
          </w:p>
        </w:tc>
      </w:tr>
    </w:tbl>
    <w:p w14:paraId="19BA6142" w14:textId="77777777" w:rsidR="001C7E89" w:rsidRPr="001C7E89" w:rsidRDefault="001C7E89" w:rsidP="001C7E89">
      <w:pPr>
        <w:keepNext/>
        <w:spacing w:after="0" w:line="240" w:lineRule="auto"/>
        <w:ind w:firstLine="567"/>
        <w:outlineLvl w:val="2"/>
        <w:rPr>
          <w:rFonts w:ascii="GHEA Grapalat" w:eastAsia="Times New Roman" w:hAnsi="GHEA Grapalat" w:cs="Times New Roman"/>
          <w:b/>
          <w:i/>
          <w:sz w:val="20"/>
          <w:szCs w:val="20"/>
        </w:rPr>
      </w:pPr>
    </w:p>
    <w:p w14:paraId="1E31DC2C" w14:textId="77777777" w:rsidR="001C7E89" w:rsidRPr="001C7E89" w:rsidRDefault="001C7E89" w:rsidP="001C7E89">
      <w:pPr>
        <w:keepNext/>
        <w:spacing w:after="0" w:line="240" w:lineRule="auto"/>
        <w:ind w:firstLine="567"/>
        <w:outlineLvl w:val="2"/>
        <w:rPr>
          <w:rFonts w:ascii="GHEA Grapalat" w:eastAsia="Times New Roman" w:hAnsi="GHEA Grapalat" w:cs="Times New Roman"/>
          <w:b/>
          <w:i/>
          <w:sz w:val="20"/>
          <w:szCs w:val="20"/>
        </w:rPr>
      </w:pPr>
    </w:p>
    <w:p w14:paraId="79D84A7D" w14:textId="77777777" w:rsidR="001C7E89" w:rsidRPr="001C7E89" w:rsidRDefault="001C7E89" w:rsidP="001C7E89">
      <w:pPr>
        <w:keepNext/>
        <w:spacing w:after="0" w:line="240" w:lineRule="auto"/>
        <w:ind w:firstLine="567"/>
        <w:outlineLvl w:val="2"/>
        <w:rPr>
          <w:rFonts w:ascii="GHEA Grapalat" w:eastAsia="Times New Roman" w:hAnsi="GHEA Grapalat" w:cs="Times New Roman"/>
          <w:b/>
          <w:i/>
          <w:sz w:val="20"/>
          <w:szCs w:val="20"/>
        </w:rPr>
      </w:pPr>
    </w:p>
    <w:p w14:paraId="79AE9AB0" w14:textId="77777777" w:rsidR="001C7E89" w:rsidRPr="001C7E89" w:rsidRDefault="001C7E89" w:rsidP="001C7E89">
      <w:pPr>
        <w:keepNext/>
        <w:spacing w:after="0" w:line="240" w:lineRule="auto"/>
        <w:ind w:firstLine="567"/>
        <w:outlineLvl w:val="2"/>
        <w:rPr>
          <w:rFonts w:ascii="GHEA Grapalat" w:eastAsia="Times New Roman" w:hAnsi="GHEA Grapalat" w:cs="Times New Roman"/>
          <w:b/>
          <w:i/>
          <w:sz w:val="20"/>
          <w:szCs w:val="20"/>
        </w:rPr>
      </w:pPr>
    </w:p>
    <w:p w14:paraId="3A7146C0" w14:textId="77777777" w:rsidR="001C7E89" w:rsidRPr="001C7E89" w:rsidRDefault="001C7E89" w:rsidP="001C7E89">
      <w:pPr>
        <w:spacing w:after="0" w:line="240" w:lineRule="auto"/>
        <w:rPr>
          <w:rFonts w:ascii="GHEA Grapalat" w:eastAsia="Times New Roman" w:hAnsi="GHEA Grapalat" w:cs="Times New Roman"/>
          <w:sz w:val="20"/>
          <w:szCs w:val="24"/>
          <w:lang w:val="es-ES"/>
        </w:rPr>
      </w:pPr>
    </w:p>
    <w:p w14:paraId="26B4147C" w14:textId="77777777" w:rsidR="001C7E89" w:rsidRPr="001C7E89" w:rsidRDefault="001C7E89" w:rsidP="001C7E89">
      <w:pPr>
        <w:spacing w:after="0" w:line="240" w:lineRule="auto"/>
        <w:jc w:val="both"/>
        <w:rPr>
          <w:rFonts w:ascii="GHEA Grapalat" w:eastAsia="Times New Roman" w:hAnsi="GHEA Grapalat" w:cs="Times New Roman"/>
          <w:sz w:val="20"/>
          <w:szCs w:val="24"/>
          <w:u w:val="single"/>
        </w:rPr>
      </w:pP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r>
      <w:r w:rsidRPr="001C7E89">
        <w:rPr>
          <w:rFonts w:ascii="GHEA Grapalat" w:eastAsia="Times New Roman" w:hAnsi="GHEA Grapalat" w:cs="Times New Roman"/>
          <w:sz w:val="20"/>
          <w:szCs w:val="24"/>
          <w:u w:val="single"/>
        </w:rPr>
        <w:tab/>
        <w:t xml:space="preserve">    </w:t>
      </w:r>
    </w:p>
    <w:p w14:paraId="65829FA1" w14:textId="77777777" w:rsidR="001C7E89" w:rsidRPr="001C7E89" w:rsidRDefault="001C7E89" w:rsidP="001C7E89">
      <w:pPr>
        <w:spacing w:after="0" w:line="240" w:lineRule="auto"/>
        <w:jc w:val="both"/>
        <w:rPr>
          <w:rFonts w:ascii="GHEA Grapalat" w:eastAsia="Times New Roman" w:hAnsi="GHEA Grapalat" w:cs="Times New Roman"/>
          <w:sz w:val="20"/>
          <w:szCs w:val="24"/>
          <w:u w:val="single"/>
          <w:lang w:val="hy-AM"/>
        </w:rPr>
      </w:pPr>
      <w:r w:rsidRPr="001C7E89">
        <w:rPr>
          <w:rFonts w:ascii="GHEA Grapalat" w:eastAsia="Times New Roman" w:hAnsi="GHEA Grapalat" w:cs="Sylfaen"/>
          <w:sz w:val="20"/>
          <w:szCs w:val="24"/>
          <w:vertAlign w:val="superscript"/>
          <w:lang w:val="hy-AM"/>
        </w:rPr>
        <w:t xml:space="preserve">                              մասնակցի անվանումը (ղեկավարի պաշտոնը, անուն ազգանունը)  </w:t>
      </w:r>
      <w:r w:rsidRPr="001C7E89">
        <w:rPr>
          <w:rFonts w:ascii="GHEA Grapalat" w:eastAsia="Times New Roman" w:hAnsi="GHEA Grapalat" w:cs="Sylfaen"/>
          <w:sz w:val="20"/>
          <w:szCs w:val="24"/>
          <w:vertAlign w:val="superscript"/>
          <w:lang w:val="hy-AM"/>
        </w:rPr>
        <w:tab/>
      </w:r>
      <w:r w:rsidRPr="001C7E89">
        <w:rPr>
          <w:rFonts w:ascii="GHEA Grapalat" w:eastAsia="Times New Roman" w:hAnsi="GHEA Grapalat" w:cs="Sylfaen"/>
          <w:sz w:val="20"/>
          <w:szCs w:val="24"/>
          <w:vertAlign w:val="superscript"/>
          <w:lang w:val="hy-AM"/>
        </w:rPr>
        <w:tab/>
      </w:r>
      <w:r w:rsidRPr="001C7E89">
        <w:rPr>
          <w:rFonts w:ascii="GHEA Grapalat" w:eastAsia="Times New Roman" w:hAnsi="GHEA Grapalat" w:cs="Sylfaen"/>
          <w:sz w:val="24"/>
          <w:szCs w:val="24"/>
          <w:vertAlign w:val="superscript"/>
          <w:lang w:val="hy-AM"/>
        </w:rPr>
        <w:t xml:space="preserve">                                              </w:t>
      </w:r>
      <w:r w:rsidRPr="001C7E89">
        <w:rPr>
          <w:rFonts w:ascii="GHEA Grapalat" w:eastAsia="Times New Roman" w:hAnsi="GHEA Grapalat" w:cs="Sylfaen"/>
          <w:sz w:val="20"/>
          <w:szCs w:val="24"/>
          <w:vertAlign w:val="superscript"/>
          <w:lang w:val="hy-AM"/>
        </w:rPr>
        <w:t>ստորագրություն</w:t>
      </w:r>
      <w:r w:rsidRPr="001C7E89">
        <w:rPr>
          <w:rFonts w:ascii="GHEA Grapalat" w:eastAsia="Times New Roman" w:hAnsi="GHEA Grapalat" w:cs="Sylfaen"/>
          <w:sz w:val="20"/>
          <w:szCs w:val="24"/>
          <w:lang w:val="hy-AM"/>
        </w:rPr>
        <w:t xml:space="preserve"> </w:t>
      </w:r>
    </w:p>
    <w:p w14:paraId="5F32C15F" w14:textId="77777777" w:rsidR="001C7E89" w:rsidRPr="001C7E89" w:rsidRDefault="001C7E89" w:rsidP="001C7E89">
      <w:pPr>
        <w:spacing w:after="0" w:line="240" w:lineRule="auto"/>
        <w:jc w:val="right"/>
        <w:rPr>
          <w:rFonts w:ascii="GHEA Grapalat" w:eastAsia="Times New Roman" w:hAnsi="GHEA Grapalat" w:cs="Sylfaen"/>
          <w:sz w:val="20"/>
          <w:szCs w:val="24"/>
          <w:lang w:val="hy-AM"/>
        </w:rPr>
      </w:pPr>
    </w:p>
    <w:p w14:paraId="39314A34" w14:textId="77777777" w:rsidR="001C7E89" w:rsidRPr="001C7E89" w:rsidRDefault="001C7E89" w:rsidP="001C7E89">
      <w:pPr>
        <w:spacing w:after="0" w:line="240" w:lineRule="auto"/>
        <w:jc w:val="right"/>
        <w:rPr>
          <w:rFonts w:ascii="GHEA Grapalat" w:eastAsia="Times New Roman" w:hAnsi="GHEA Grapalat" w:cs="Sylfaen"/>
          <w:sz w:val="20"/>
          <w:szCs w:val="24"/>
          <w:lang w:val="hy-AM"/>
        </w:rPr>
      </w:pPr>
    </w:p>
    <w:p w14:paraId="32F88DED" w14:textId="77777777" w:rsidR="001C7E89" w:rsidRPr="001C7E89" w:rsidRDefault="001C7E89" w:rsidP="001C7E89">
      <w:pPr>
        <w:spacing w:after="0" w:line="240" w:lineRule="auto"/>
        <w:jc w:val="right"/>
        <w:rPr>
          <w:rFonts w:ascii="GHEA Grapalat" w:eastAsia="Times New Roman" w:hAnsi="GHEA Grapalat" w:cs="Sylfaen"/>
          <w:sz w:val="20"/>
          <w:szCs w:val="24"/>
          <w:lang w:val="hy-AM"/>
        </w:rPr>
      </w:pPr>
    </w:p>
    <w:p w14:paraId="04697932" w14:textId="77777777" w:rsidR="001C7E89" w:rsidRPr="001C7E89" w:rsidRDefault="001C7E89" w:rsidP="001C7E89">
      <w:pPr>
        <w:spacing w:after="0" w:line="240" w:lineRule="auto"/>
        <w:jc w:val="right"/>
        <w:rPr>
          <w:rFonts w:ascii="GHEA Grapalat" w:eastAsia="Times New Roman" w:hAnsi="GHEA Grapalat" w:cs="Sylfaen"/>
          <w:sz w:val="20"/>
          <w:szCs w:val="24"/>
          <w:lang w:val="hy-AM"/>
        </w:rPr>
      </w:pPr>
    </w:p>
    <w:p w14:paraId="5D5B1A33" w14:textId="77777777" w:rsidR="001C7E89" w:rsidRPr="001C7E89" w:rsidRDefault="001C7E89" w:rsidP="001C7E89">
      <w:pPr>
        <w:spacing w:after="0" w:line="240" w:lineRule="auto"/>
        <w:jc w:val="right"/>
        <w:rPr>
          <w:rFonts w:ascii="GHEA Grapalat" w:eastAsia="Times New Roman" w:hAnsi="GHEA Grapalat" w:cs="Sylfaen"/>
          <w:sz w:val="20"/>
          <w:szCs w:val="24"/>
          <w:lang w:val="hy-AM"/>
        </w:rPr>
      </w:pPr>
    </w:p>
    <w:p w14:paraId="0B0908B9" w14:textId="77777777" w:rsidR="001C7E89" w:rsidRPr="001C7E89" w:rsidRDefault="001C7E89" w:rsidP="001C7E89">
      <w:pPr>
        <w:spacing w:after="0" w:line="240" w:lineRule="auto"/>
        <w:jc w:val="right"/>
        <w:rPr>
          <w:rFonts w:ascii="GHEA Grapalat" w:eastAsia="Times New Roman" w:hAnsi="GHEA Grapalat" w:cs="Sylfaen"/>
          <w:sz w:val="20"/>
          <w:szCs w:val="24"/>
          <w:lang w:val="hy-AM"/>
        </w:rPr>
      </w:pPr>
    </w:p>
    <w:p w14:paraId="74A04DC9" w14:textId="77777777" w:rsidR="001C7E89" w:rsidRPr="001C7E89" w:rsidRDefault="001C7E89" w:rsidP="001C7E89">
      <w:pPr>
        <w:spacing w:after="0" w:line="240" w:lineRule="auto"/>
        <w:jc w:val="right"/>
        <w:rPr>
          <w:rFonts w:ascii="GHEA Grapalat" w:eastAsia="Times New Roman" w:hAnsi="GHEA Grapalat" w:cs="Sylfaen"/>
          <w:sz w:val="20"/>
          <w:szCs w:val="24"/>
          <w:lang w:val="hy-AM"/>
        </w:rPr>
      </w:pPr>
    </w:p>
    <w:p w14:paraId="44D51B25" w14:textId="77777777" w:rsidR="001C7E89" w:rsidRPr="001C7E89" w:rsidRDefault="001C7E89" w:rsidP="001C7E89">
      <w:pPr>
        <w:spacing w:after="0" w:line="240" w:lineRule="auto"/>
        <w:jc w:val="right"/>
        <w:rPr>
          <w:rFonts w:ascii="GHEA Grapalat" w:eastAsia="Times New Roman" w:hAnsi="GHEA Grapalat" w:cs="Sylfaen"/>
          <w:sz w:val="20"/>
          <w:szCs w:val="24"/>
          <w:lang w:val="hy-AM"/>
        </w:rPr>
      </w:pPr>
    </w:p>
    <w:p w14:paraId="3E7F2F7C" w14:textId="77777777" w:rsidR="001C7E89" w:rsidRPr="001C7E89" w:rsidRDefault="001C7E89" w:rsidP="001C7E89">
      <w:pPr>
        <w:spacing w:after="0" w:line="240" w:lineRule="auto"/>
        <w:jc w:val="right"/>
        <w:rPr>
          <w:rFonts w:ascii="GHEA Grapalat" w:eastAsia="Times New Roman" w:hAnsi="GHEA Grapalat" w:cs="Arial"/>
          <w:sz w:val="20"/>
          <w:szCs w:val="24"/>
          <w:lang w:val="hy-AM"/>
        </w:rPr>
      </w:pPr>
      <w:r w:rsidRPr="001C7E89">
        <w:rPr>
          <w:rFonts w:ascii="GHEA Grapalat" w:eastAsia="Times New Roman" w:hAnsi="GHEA Grapalat" w:cs="Sylfaen"/>
          <w:sz w:val="20"/>
          <w:szCs w:val="24"/>
          <w:lang w:val="hy-AM"/>
        </w:rPr>
        <w:t>Կ</w:t>
      </w:r>
      <w:r w:rsidRPr="001C7E89">
        <w:rPr>
          <w:rFonts w:ascii="GHEA Grapalat" w:eastAsia="Times New Roman" w:hAnsi="GHEA Grapalat" w:cs="Arial"/>
          <w:sz w:val="20"/>
          <w:szCs w:val="24"/>
          <w:lang w:val="hy-AM"/>
        </w:rPr>
        <w:t xml:space="preserve">. </w:t>
      </w:r>
      <w:r w:rsidRPr="001C7E89">
        <w:rPr>
          <w:rFonts w:ascii="GHEA Grapalat" w:eastAsia="Times New Roman" w:hAnsi="GHEA Grapalat" w:cs="Sylfaen"/>
          <w:sz w:val="20"/>
          <w:szCs w:val="24"/>
          <w:lang w:val="hy-AM"/>
        </w:rPr>
        <w:t>Տ</w:t>
      </w:r>
      <w:r w:rsidRPr="001C7E89">
        <w:rPr>
          <w:rFonts w:ascii="GHEA Grapalat" w:eastAsia="Times New Roman" w:hAnsi="GHEA Grapalat" w:cs="Arial"/>
          <w:sz w:val="20"/>
          <w:szCs w:val="24"/>
          <w:lang w:val="hy-AM"/>
        </w:rPr>
        <w:t>.</w:t>
      </w:r>
      <w:r w:rsidRPr="001C7E89">
        <w:rPr>
          <w:rFonts w:ascii="GHEA Grapalat" w:eastAsia="Times New Roman" w:hAnsi="GHEA Grapalat" w:cs="Arial"/>
          <w:sz w:val="20"/>
          <w:szCs w:val="24"/>
          <w:lang w:val="hy-AM"/>
        </w:rPr>
        <w:tab/>
      </w:r>
      <w:r w:rsidRPr="001C7E89">
        <w:rPr>
          <w:rFonts w:ascii="GHEA Grapalat" w:eastAsia="Times New Roman" w:hAnsi="GHEA Grapalat" w:cs="Arial"/>
          <w:sz w:val="20"/>
          <w:szCs w:val="24"/>
          <w:lang w:val="hy-AM"/>
        </w:rPr>
        <w:tab/>
        <w:t xml:space="preserve"> </w:t>
      </w:r>
    </w:p>
    <w:p w14:paraId="304D881B" w14:textId="77777777" w:rsidR="001C7E89" w:rsidRPr="001C7E89" w:rsidRDefault="001C7E89" w:rsidP="001C7E89">
      <w:pPr>
        <w:spacing w:after="0" w:line="240" w:lineRule="auto"/>
        <w:jc w:val="right"/>
        <w:rPr>
          <w:rFonts w:ascii="GHEA Grapalat" w:eastAsia="Times New Roman" w:hAnsi="GHEA Grapalat" w:cs="Times New Roman"/>
          <w:sz w:val="20"/>
          <w:szCs w:val="24"/>
          <w:lang w:val="hy-AM"/>
        </w:rPr>
      </w:pPr>
    </w:p>
    <w:p w14:paraId="296B4868" w14:textId="77777777" w:rsidR="001C7E89" w:rsidRPr="001C7E89" w:rsidRDefault="001C7E89" w:rsidP="001C7E89">
      <w:pPr>
        <w:spacing w:after="0" w:line="240" w:lineRule="auto"/>
        <w:jc w:val="right"/>
        <w:rPr>
          <w:rFonts w:ascii="GHEA Grapalat" w:eastAsia="Times New Roman" w:hAnsi="GHEA Grapalat" w:cs="Arial"/>
          <w:b/>
          <w:sz w:val="20"/>
          <w:szCs w:val="20"/>
          <w:lang w:val="hy-AM"/>
        </w:rPr>
      </w:pPr>
      <w:r w:rsidRPr="001C7E89">
        <w:rPr>
          <w:rFonts w:ascii="GHEA Grapalat" w:eastAsia="Times New Roman" w:hAnsi="GHEA Grapalat" w:cs="Times New Roman"/>
          <w:b/>
          <w:sz w:val="20"/>
          <w:szCs w:val="20"/>
          <w:lang w:val="hy-AM"/>
        </w:rPr>
        <w:br w:type="page"/>
      </w:r>
      <w:r w:rsidRPr="001C7E89">
        <w:rPr>
          <w:rFonts w:ascii="GHEA Grapalat" w:eastAsia="Times New Roman" w:hAnsi="GHEA Grapalat" w:cs="Sylfaen"/>
          <w:b/>
          <w:sz w:val="20"/>
          <w:szCs w:val="20"/>
          <w:lang w:val="hy-AM"/>
        </w:rPr>
        <w:lastRenderedPageBreak/>
        <w:t>Հավելված</w:t>
      </w:r>
      <w:r w:rsidRPr="001C7E89">
        <w:rPr>
          <w:rFonts w:ascii="GHEA Grapalat" w:eastAsia="Times New Roman" w:hAnsi="GHEA Grapalat" w:cs="Arial"/>
          <w:b/>
          <w:sz w:val="20"/>
          <w:szCs w:val="20"/>
          <w:lang w:val="hy-AM"/>
        </w:rPr>
        <w:t xml:space="preserve"> 2</w:t>
      </w:r>
    </w:p>
    <w:p w14:paraId="13C57408"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ԳՀԱՊՁԲ-15/15-2020-</w:t>
      </w:r>
      <w:r w:rsidRPr="001C7E89">
        <w:rPr>
          <w:rFonts w:ascii="GHEA Grapalat" w:eastAsia="Times New Roman" w:hAnsi="GHEA Grapalat" w:cs="Sylfaen"/>
          <w:b/>
          <w:sz w:val="20"/>
          <w:szCs w:val="20"/>
          <w:lang w:val="hy-AM" w:eastAsia="ru-RU"/>
        </w:rPr>
        <w:t>8</w:t>
      </w:r>
      <w:r w:rsidRPr="001C7E89">
        <w:rPr>
          <w:rFonts w:ascii="GHEA Grapalat" w:eastAsia="Times New Roman" w:hAnsi="GHEA Grapalat" w:cs="Sylfaen"/>
          <w:b/>
          <w:sz w:val="20"/>
          <w:szCs w:val="20"/>
          <w:lang w:val="es-ES" w:eastAsia="ru-RU"/>
        </w:rPr>
        <w:t>-ԴԲԳԳԿ ծածկագրով</w:t>
      </w:r>
    </w:p>
    <w:p w14:paraId="19011DDE"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գնանշման հարցման հրավերի</w:t>
      </w:r>
    </w:p>
    <w:p w14:paraId="5AE381A6" w14:textId="77777777" w:rsidR="001C7E89" w:rsidRPr="001C7E89" w:rsidRDefault="001C7E89" w:rsidP="001C7E89">
      <w:pPr>
        <w:spacing w:after="0" w:line="240" w:lineRule="auto"/>
        <w:rPr>
          <w:rFonts w:ascii="GHEA Grapalat" w:eastAsia="Times New Roman" w:hAnsi="GHEA Grapalat" w:cs="Times New Roman"/>
          <w:sz w:val="24"/>
          <w:szCs w:val="24"/>
          <w:lang w:val="es-ES"/>
        </w:rPr>
      </w:pPr>
    </w:p>
    <w:p w14:paraId="64F19964" w14:textId="77777777" w:rsidR="001C7E89" w:rsidRPr="001C7E89" w:rsidRDefault="001C7E89" w:rsidP="001C7E89">
      <w:pPr>
        <w:spacing w:after="0" w:line="240" w:lineRule="auto"/>
        <w:ind w:firstLine="567"/>
        <w:jc w:val="center"/>
        <w:rPr>
          <w:rFonts w:ascii="GHEA Grapalat" w:eastAsia="Times New Roman" w:hAnsi="GHEA Grapalat" w:cs="Times New Roman"/>
          <w:sz w:val="20"/>
          <w:szCs w:val="24"/>
          <w:lang w:val="hy-AM"/>
        </w:rPr>
      </w:pPr>
    </w:p>
    <w:p w14:paraId="2396743C" w14:textId="77777777" w:rsidR="001C7E89" w:rsidRPr="001C7E89" w:rsidRDefault="001C7E89" w:rsidP="001C7E89">
      <w:pPr>
        <w:spacing w:after="0" w:line="240" w:lineRule="auto"/>
        <w:ind w:left="-66"/>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Գ Ն Ա Յ Ի Ն   Ա Ռ Ա Ջ Ա Ր Կ</w:t>
      </w:r>
    </w:p>
    <w:p w14:paraId="5DF5F2A5" w14:textId="77777777" w:rsidR="001C7E89" w:rsidRPr="001C7E89" w:rsidRDefault="001C7E89" w:rsidP="001C7E89">
      <w:pPr>
        <w:spacing w:after="0" w:line="240" w:lineRule="auto"/>
        <w:ind w:firstLine="567"/>
        <w:rPr>
          <w:rFonts w:ascii="GHEA Grapalat" w:eastAsia="Times New Roman" w:hAnsi="GHEA Grapalat" w:cs="Times New Roman"/>
          <w:sz w:val="24"/>
          <w:szCs w:val="24"/>
          <w:lang w:val="hy-AM"/>
        </w:rPr>
      </w:pPr>
    </w:p>
    <w:p w14:paraId="3F6A7D68" w14:textId="77777777" w:rsidR="001C7E89" w:rsidRPr="001C7E89" w:rsidRDefault="001C7E89" w:rsidP="001C7E89">
      <w:pPr>
        <w:spacing w:after="0" w:line="240" w:lineRule="auto"/>
        <w:ind w:firstLine="567"/>
        <w:jc w:val="both"/>
        <w:rPr>
          <w:rFonts w:ascii="GHEA Grapalat" w:eastAsia="Times New Roman" w:hAnsi="GHEA Grapalat" w:cs="Arial"/>
          <w:sz w:val="24"/>
          <w:szCs w:val="24"/>
          <w:lang w:val="hy-AM"/>
        </w:rPr>
      </w:pPr>
      <w:r w:rsidRPr="001C7E89">
        <w:rPr>
          <w:rFonts w:ascii="GHEA Grapalat" w:eastAsia="Times New Roman" w:hAnsi="GHEA Grapalat" w:cs="Arial"/>
          <w:sz w:val="20"/>
          <w:szCs w:val="20"/>
          <w:lang w:val="es-ES"/>
        </w:rPr>
        <w:t xml:space="preserve">Ուսումնասիրելով </w:t>
      </w:r>
      <w:r w:rsidRPr="001C7E89">
        <w:rPr>
          <w:rFonts w:ascii="GHEA Grapalat" w:eastAsia="Times New Roman" w:hAnsi="GHEA Grapalat" w:cs="Sylfaen"/>
          <w:b/>
          <w:sz w:val="20"/>
          <w:szCs w:val="24"/>
          <w:lang w:val="es-ES"/>
        </w:rPr>
        <w:t xml:space="preserve">ԳՀԱՊՁԲ-15/15-2020-8-ԴԲԳԳԿ </w:t>
      </w:r>
      <w:r w:rsidRPr="001C7E89">
        <w:rPr>
          <w:rFonts w:ascii="GHEA Grapalat" w:eastAsia="Times New Roman" w:hAnsi="GHEA Grapalat" w:cs="Arial"/>
          <w:sz w:val="20"/>
          <w:szCs w:val="20"/>
          <w:lang w:val="es-ES"/>
        </w:rPr>
        <w:t xml:space="preserve">ծածկագրով </w:t>
      </w:r>
      <w:r w:rsidRPr="001C7E89">
        <w:rPr>
          <w:rFonts w:ascii="GHEA Grapalat" w:eastAsia="Times New Roman" w:hAnsi="GHEA Grapalat" w:cs="Arial"/>
          <w:sz w:val="20"/>
          <w:szCs w:val="20"/>
          <w:lang w:val="hy-AM"/>
        </w:rPr>
        <w:t>գնանշման հարցման</w:t>
      </w:r>
      <w:r w:rsidRPr="001C7E89">
        <w:rPr>
          <w:rFonts w:ascii="GHEA Grapalat" w:eastAsia="Times New Roman" w:hAnsi="GHEA Grapalat" w:cs="Arial"/>
          <w:sz w:val="20"/>
          <w:szCs w:val="20"/>
          <w:lang w:val="es-ES"/>
        </w:rPr>
        <w:t xml:space="preserve"> հրավերը, այդ թվում </w:t>
      </w:r>
      <w:proofErr w:type="gramStart"/>
      <w:r w:rsidRPr="001C7E89">
        <w:rPr>
          <w:rFonts w:ascii="GHEA Grapalat" w:eastAsia="Times New Roman" w:hAnsi="GHEA Grapalat" w:cs="Arial"/>
          <w:sz w:val="20"/>
          <w:szCs w:val="20"/>
          <w:lang w:val="es-ES"/>
        </w:rPr>
        <w:t>կնքվելիք  պայմանագրի</w:t>
      </w:r>
      <w:proofErr w:type="gramEnd"/>
      <w:r w:rsidRPr="001C7E89">
        <w:rPr>
          <w:rFonts w:ascii="GHEA Grapalat" w:eastAsia="Times New Roman" w:hAnsi="GHEA Grapalat" w:cs="Arial"/>
          <w:sz w:val="20"/>
          <w:szCs w:val="20"/>
          <w:lang w:val="es-ES"/>
        </w:rPr>
        <w:t xml:space="preserve"> նախագիծը</w:t>
      </w:r>
      <w:r w:rsidRPr="001C7E89">
        <w:rPr>
          <w:rFonts w:ascii="GHEA Grapalat" w:eastAsia="Times New Roman" w:hAnsi="GHEA Grapalat" w:cs="Arial"/>
          <w:sz w:val="24"/>
          <w:szCs w:val="24"/>
          <w:lang w:val="hy-AM"/>
        </w:rPr>
        <w:t xml:space="preserve">, </w:t>
      </w:r>
      <w:r w:rsidRPr="001C7E89">
        <w:rPr>
          <w:rFonts w:ascii="GHEA Grapalat" w:eastAsia="Times New Roman" w:hAnsi="GHEA Grapalat" w:cs="Times New Roman"/>
          <w:sz w:val="20"/>
          <w:szCs w:val="24"/>
          <w:u w:val="single"/>
          <w:lang w:val="hy-AM"/>
        </w:rPr>
        <w:t xml:space="preserve">                  </w:t>
      </w:r>
      <w:r w:rsidRPr="001C7E89">
        <w:rPr>
          <w:rFonts w:ascii="GHEA Grapalat" w:eastAsia="Times New Roman" w:hAnsi="GHEA Grapalat" w:cs="Times New Roman"/>
          <w:sz w:val="20"/>
          <w:szCs w:val="24"/>
          <w:u w:val="single"/>
          <w:lang w:val="hy-AM"/>
        </w:rPr>
        <w:tab/>
      </w:r>
      <w:r w:rsidRPr="001C7E89">
        <w:rPr>
          <w:rFonts w:ascii="GHEA Grapalat" w:eastAsia="Times New Roman" w:hAnsi="GHEA Grapalat" w:cs="Times New Roman"/>
          <w:sz w:val="20"/>
          <w:szCs w:val="24"/>
          <w:u w:val="single"/>
          <w:lang w:val="hy-AM"/>
        </w:rPr>
        <w:tab/>
      </w:r>
      <w:r w:rsidRPr="001C7E89">
        <w:rPr>
          <w:rFonts w:ascii="GHEA Grapalat" w:eastAsia="Times New Roman" w:hAnsi="GHEA Grapalat" w:cs="Times New Roman"/>
          <w:sz w:val="20"/>
          <w:szCs w:val="24"/>
          <w:u w:val="single"/>
          <w:lang w:val="hy-AM"/>
        </w:rPr>
        <w:tab/>
        <w:t xml:space="preserve">           </w:t>
      </w:r>
      <w:r w:rsidRPr="001C7E89">
        <w:rPr>
          <w:rFonts w:ascii="GHEA Grapalat" w:eastAsia="Times New Roman" w:hAnsi="GHEA Grapalat" w:cs="Arial"/>
          <w:sz w:val="20"/>
          <w:szCs w:val="20"/>
          <w:lang w:val="es-ES"/>
        </w:rPr>
        <w:t>-ն առաջարկում է</w:t>
      </w:r>
      <w:r w:rsidRPr="001C7E89">
        <w:rPr>
          <w:rFonts w:ascii="GHEA Grapalat" w:eastAsia="Times New Roman" w:hAnsi="GHEA Grapalat" w:cs="Arial"/>
          <w:sz w:val="24"/>
          <w:szCs w:val="24"/>
          <w:lang w:val="hy-AM"/>
        </w:rPr>
        <w:t xml:space="preserve">   </w:t>
      </w:r>
    </w:p>
    <w:p w14:paraId="7359D3F9" w14:textId="77777777" w:rsidR="001C7E89" w:rsidRPr="001C7E89" w:rsidRDefault="001C7E89" w:rsidP="001C7E89">
      <w:pPr>
        <w:spacing w:after="0" w:line="240" w:lineRule="auto"/>
        <w:ind w:firstLine="567"/>
        <w:jc w:val="both"/>
        <w:rPr>
          <w:rFonts w:ascii="GHEA Grapalat" w:eastAsia="Times New Roman" w:hAnsi="GHEA Grapalat" w:cs="Arial"/>
          <w:sz w:val="24"/>
          <w:szCs w:val="24"/>
        </w:rPr>
      </w:pPr>
      <w:bookmarkStart w:id="11" w:name="_Hlk23147299"/>
      <w:r w:rsidRPr="001C7E89">
        <w:rPr>
          <w:rFonts w:ascii="GHEA Grapalat" w:eastAsia="Times New Roman" w:hAnsi="GHEA Grapalat" w:cs="Sylfaen"/>
          <w:sz w:val="24"/>
          <w:szCs w:val="24"/>
          <w:vertAlign w:val="superscript"/>
          <w:lang w:val="hy-AM"/>
        </w:rPr>
        <w:t xml:space="preserve">                                                                                                           մասնակցի անվանումը</w:t>
      </w:r>
    </w:p>
    <w:bookmarkEnd w:id="11"/>
    <w:p w14:paraId="5825E573" w14:textId="77777777" w:rsidR="001C7E89" w:rsidRPr="001C7E89" w:rsidRDefault="001C7E89" w:rsidP="001C7E89">
      <w:pPr>
        <w:spacing w:after="0" w:line="240" w:lineRule="auto"/>
        <w:jc w:val="both"/>
        <w:rPr>
          <w:rFonts w:ascii="GHEA Grapalat" w:eastAsia="Times New Roman" w:hAnsi="GHEA Grapalat" w:cs="Times New Roman"/>
          <w:sz w:val="20"/>
          <w:szCs w:val="24"/>
          <w:lang w:val="hy-AM"/>
        </w:rPr>
      </w:pPr>
      <w:r w:rsidRPr="001C7E89">
        <w:rPr>
          <w:rFonts w:ascii="GHEA Grapalat" w:eastAsia="Times New Roman" w:hAnsi="GHEA Grapalat" w:cs="Arial"/>
          <w:sz w:val="20"/>
          <w:szCs w:val="20"/>
          <w:lang w:val="es-ES"/>
        </w:rPr>
        <w:t>պայմանագիրը կատարել ներքոհիշյալ ընդհանուր գներով.</w:t>
      </w:r>
    </w:p>
    <w:p w14:paraId="40E05F7E" w14:textId="77777777" w:rsidR="001C7E89" w:rsidRPr="001C7E89" w:rsidRDefault="001C7E89" w:rsidP="001C7E89">
      <w:pPr>
        <w:spacing w:after="0" w:line="240" w:lineRule="auto"/>
        <w:jc w:val="center"/>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0"/>
          <w:lang w:val="es-ES"/>
        </w:rPr>
        <w:t xml:space="preserve">                                                                                                                                   </w:t>
      </w:r>
      <w:r w:rsidRPr="001C7E89">
        <w:rPr>
          <w:rFonts w:ascii="GHEA Grapalat" w:eastAsia="Times New Roman" w:hAnsi="GHEA Grapalat" w:cs="Times New Roman"/>
          <w:sz w:val="20"/>
          <w:szCs w:val="24"/>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1C7E89" w:rsidRPr="0046500E" w14:paraId="19968D86" w14:textId="77777777" w:rsidTr="009B41BC">
        <w:trPr>
          <w:cantSplit/>
          <w:trHeight w:val="916"/>
          <w:jc w:val="center"/>
        </w:trPr>
        <w:tc>
          <w:tcPr>
            <w:tcW w:w="1136" w:type="dxa"/>
            <w:tcBorders>
              <w:top w:val="single" w:sz="4" w:space="0" w:color="auto"/>
              <w:left w:val="single" w:sz="4" w:space="0" w:color="auto"/>
              <w:right w:val="single" w:sz="4" w:space="0" w:color="auto"/>
            </w:tcBorders>
            <w:vAlign w:val="center"/>
          </w:tcPr>
          <w:p w14:paraId="7ABC4221"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Չափա-</w:t>
            </w:r>
          </w:p>
          <w:p w14:paraId="2341F8A1" w14:textId="77777777" w:rsidR="001C7E89" w:rsidRPr="001C7E89" w:rsidRDefault="001C7E89" w:rsidP="001C7E89">
            <w:pPr>
              <w:spacing w:after="0" w:line="240" w:lineRule="auto"/>
              <w:jc w:val="center"/>
              <w:rPr>
                <w:rFonts w:ascii="GHEA Grapalat" w:eastAsia="Times New Roman" w:hAnsi="GHEA Grapalat" w:cs="Times New Roman"/>
                <w:b/>
                <w:bCs/>
                <w:sz w:val="16"/>
                <w:szCs w:val="24"/>
                <w:lang w:val="es-ES"/>
              </w:rPr>
            </w:pPr>
            <w:r w:rsidRPr="001C7E89">
              <w:rPr>
                <w:rFonts w:ascii="GHEA Grapalat" w:eastAsia="Times New Roman" w:hAnsi="GHEA Grapalat" w:cs="Times New Roma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4EC1015"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proofErr w:type="gramStart"/>
            <w:r w:rsidRPr="001C7E89">
              <w:rPr>
                <w:rFonts w:ascii="GHEA Grapalat" w:eastAsia="Times New Roman" w:hAnsi="GHEA Grapalat" w:cs="Times New Roman"/>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5F31B611"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hy-AM"/>
              </w:rPr>
            </w:pPr>
            <w:r w:rsidRPr="001C7E89">
              <w:rPr>
                <w:rFonts w:ascii="GHEA Grapalat" w:eastAsia="Times New Roman" w:hAnsi="GHEA Grapalat" w:cs="Times New Roman"/>
                <w:b/>
                <w:bCs/>
                <w:sz w:val="16"/>
                <w:szCs w:val="18"/>
                <w:lang w:val="hy-AM"/>
              </w:rPr>
              <w:t>Ա</w:t>
            </w:r>
            <w:r w:rsidRPr="001C7E89">
              <w:rPr>
                <w:rFonts w:ascii="GHEA Grapalat" w:eastAsia="Times New Roman" w:hAnsi="GHEA Grapalat" w:cs="Times New Roman"/>
                <w:b/>
                <w:bCs/>
                <w:sz w:val="16"/>
                <w:szCs w:val="18"/>
                <w:lang w:val="es-ES"/>
              </w:rPr>
              <w:t>րժեք</w:t>
            </w:r>
          </w:p>
          <w:p w14:paraId="11228C1C" w14:textId="77777777" w:rsidR="001C7E89" w:rsidRPr="001C7E89" w:rsidRDefault="001C7E89" w:rsidP="001C7E89">
            <w:pPr>
              <w:spacing w:after="0" w:line="240" w:lineRule="auto"/>
              <w:jc w:val="center"/>
              <w:rPr>
                <w:rFonts w:ascii="GHEA Grapalat" w:eastAsia="Times New Roman" w:hAnsi="GHEA Grapalat" w:cs="Sylfaen"/>
                <w:sz w:val="16"/>
                <w:szCs w:val="16"/>
                <w:lang w:val="hy-AM"/>
              </w:rPr>
            </w:pPr>
            <w:r w:rsidRPr="001C7E89">
              <w:rPr>
                <w:rFonts w:ascii="GHEA Grapalat" w:eastAsia="Times New Roman" w:hAnsi="GHEA Grapalat" w:cs="Sylfaen"/>
                <w:sz w:val="16"/>
                <w:szCs w:val="16"/>
                <w:lang w:val="af-ZA"/>
              </w:rPr>
              <w:t>(ինքնարժեքի և կանխատեսվող շահույթի հանրագումարը)</w:t>
            </w:r>
          </w:p>
          <w:p w14:paraId="7565D128"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5E15D434"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ԱԱՀ**</w:t>
            </w:r>
          </w:p>
          <w:p w14:paraId="067AC5A8"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2EFD6DB0"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Ընդհանուր գինը</w:t>
            </w:r>
          </w:p>
          <w:p w14:paraId="4B65C07E" w14:textId="77777777" w:rsidR="001C7E89" w:rsidRPr="001C7E89" w:rsidRDefault="001C7E89" w:rsidP="001C7E89">
            <w:pPr>
              <w:spacing w:after="0" w:line="240" w:lineRule="auto"/>
              <w:jc w:val="center"/>
              <w:rPr>
                <w:rFonts w:ascii="GHEA Grapalat" w:eastAsia="Times New Roman" w:hAnsi="GHEA Grapalat" w:cs="Times New Roman"/>
                <w:b/>
                <w:bCs/>
                <w:sz w:val="16"/>
                <w:szCs w:val="18"/>
                <w:lang w:val="es-ES"/>
              </w:rPr>
            </w:pPr>
            <w:r w:rsidRPr="001C7E89">
              <w:rPr>
                <w:rFonts w:ascii="GHEA Grapalat" w:eastAsia="Times New Roman" w:hAnsi="GHEA Grapalat" w:cs="Times New Roman"/>
                <w:b/>
                <w:bCs/>
                <w:sz w:val="16"/>
                <w:szCs w:val="18"/>
                <w:lang w:val="es-ES"/>
              </w:rPr>
              <w:t xml:space="preserve"> /տառերով և թվերով/</w:t>
            </w:r>
          </w:p>
        </w:tc>
      </w:tr>
      <w:tr w:rsidR="001C7E89" w:rsidRPr="001C7E89" w14:paraId="2CE50F7F" w14:textId="77777777" w:rsidTr="009B41B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FC008CC" w14:textId="77777777" w:rsidR="001C7E89" w:rsidRPr="001C7E89" w:rsidRDefault="001C7E89" w:rsidP="001C7E89">
            <w:pPr>
              <w:spacing w:after="0" w:line="240" w:lineRule="auto"/>
              <w:jc w:val="center"/>
              <w:rPr>
                <w:rFonts w:ascii="GHEA Grapalat" w:eastAsia="Times New Roman" w:hAnsi="GHEA Grapalat" w:cs="Times New Roman"/>
                <w:b/>
                <w:i/>
                <w:sz w:val="16"/>
                <w:szCs w:val="24"/>
                <w:lang w:val="es-ES"/>
              </w:rPr>
            </w:pPr>
            <w:r w:rsidRPr="001C7E89">
              <w:rPr>
                <w:rFonts w:ascii="GHEA Grapalat" w:eastAsia="Times New Roman" w:hAnsi="GHEA Grapalat"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451E6003" w14:textId="77777777" w:rsidR="001C7E89" w:rsidRPr="001C7E89" w:rsidRDefault="001C7E89" w:rsidP="001C7E89">
            <w:pPr>
              <w:spacing w:after="0" w:line="240" w:lineRule="auto"/>
              <w:jc w:val="center"/>
              <w:rPr>
                <w:rFonts w:ascii="GHEA Grapalat" w:eastAsia="Times New Roman" w:hAnsi="GHEA Grapalat" w:cs="Times New Roman"/>
                <w:b/>
                <w:i/>
                <w:sz w:val="16"/>
                <w:szCs w:val="24"/>
                <w:lang w:val="es-ES"/>
              </w:rPr>
            </w:pPr>
            <w:r w:rsidRPr="001C7E89">
              <w:rPr>
                <w:rFonts w:ascii="GHEA Grapalat" w:eastAsia="Times New Roman" w:hAnsi="GHEA Grapalat" w:cs="Times New Roman"/>
                <w:b/>
                <w:i/>
                <w:sz w:val="16"/>
                <w:szCs w:val="24"/>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39562E21" w14:textId="77777777" w:rsidR="001C7E89" w:rsidRPr="001C7E89" w:rsidRDefault="001C7E89" w:rsidP="001C7E89">
            <w:pPr>
              <w:spacing w:after="0" w:line="240" w:lineRule="auto"/>
              <w:jc w:val="center"/>
              <w:rPr>
                <w:rFonts w:ascii="GHEA Grapalat" w:eastAsia="Times New Roman" w:hAnsi="GHEA Grapalat" w:cs="Times New Roman"/>
                <w:i/>
                <w:sz w:val="16"/>
                <w:szCs w:val="24"/>
                <w:lang w:val="es-ES"/>
              </w:rPr>
            </w:pPr>
            <w:r w:rsidRPr="001C7E89">
              <w:rPr>
                <w:rFonts w:ascii="GHEA Grapalat" w:eastAsia="Times New Roman" w:hAnsi="GHEA Grapalat" w:cs="Times New Roman"/>
                <w:b/>
                <w:i/>
                <w:sz w:val="16"/>
                <w:szCs w:val="24"/>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A347610" w14:textId="77777777" w:rsidR="001C7E89" w:rsidRPr="001C7E89" w:rsidRDefault="001C7E89" w:rsidP="001C7E89">
            <w:pPr>
              <w:spacing w:after="0" w:line="240" w:lineRule="auto"/>
              <w:jc w:val="center"/>
              <w:rPr>
                <w:rFonts w:ascii="GHEA Grapalat" w:eastAsia="Times New Roman" w:hAnsi="GHEA Grapalat" w:cs="Times New Roman"/>
                <w:i/>
                <w:sz w:val="16"/>
                <w:szCs w:val="24"/>
                <w:lang w:val="hy-AM"/>
              </w:rPr>
            </w:pPr>
            <w:r w:rsidRPr="001C7E89">
              <w:rPr>
                <w:rFonts w:ascii="GHEA Grapalat" w:eastAsia="Times New Roman" w:hAnsi="GHEA Grapalat" w:cs="Times New Roman"/>
                <w:b/>
                <w:i/>
                <w:sz w:val="16"/>
                <w:szCs w:val="24"/>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09A227FF" w14:textId="77777777" w:rsidR="001C7E89" w:rsidRPr="001C7E89" w:rsidRDefault="001C7E89" w:rsidP="001C7E89">
            <w:pPr>
              <w:spacing w:after="0" w:line="240" w:lineRule="auto"/>
              <w:jc w:val="center"/>
              <w:rPr>
                <w:rFonts w:ascii="GHEA Grapalat" w:eastAsia="Times New Roman" w:hAnsi="GHEA Grapalat" w:cs="Times New Roman"/>
                <w:i/>
                <w:sz w:val="16"/>
                <w:szCs w:val="24"/>
                <w:lang w:val="es-ES"/>
              </w:rPr>
            </w:pPr>
            <w:r w:rsidRPr="001C7E89">
              <w:rPr>
                <w:rFonts w:ascii="GHEA Grapalat" w:eastAsia="Times New Roman" w:hAnsi="GHEA Grapalat" w:cs="Times New Roman"/>
                <w:b/>
                <w:i/>
                <w:sz w:val="16"/>
                <w:szCs w:val="24"/>
                <w:lang w:val="hy-AM"/>
              </w:rPr>
              <w:t>5</w:t>
            </w:r>
            <w:r w:rsidRPr="001C7E89">
              <w:rPr>
                <w:rFonts w:ascii="GHEA Grapalat" w:eastAsia="Times New Roman" w:hAnsi="GHEA Grapalat" w:cs="Times New Roman"/>
                <w:b/>
                <w:i/>
                <w:sz w:val="16"/>
                <w:szCs w:val="24"/>
                <w:lang w:val="es-ES"/>
              </w:rPr>
              <w:t>=3+4</w:t>
            </w:r>
          </w:p>
        </w:tc>
      </w:tr>
      <w:tr w:rsidR="001C7E89" w:rsidRPr="0046500E" w14:paraId="34565C92" w14:textId="77777777" w:rsidTr="009B41B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A9034E7" w14:textId="77777777" w:rsidR="001C7E89" w:rsidRPr="001C7E89" w:rsidRDefault="001C7E89" w:rsidP="001C7E89">
            <w:pPr>
              <w:spacing w:after="0" w:line="240" w:lineRule="auto"/>
              <w:jc w:val="center"/>
              <w:rPr>
                <w:rFonts w:ascii="GHEA Grapalat" w:eastAsia="Times New Roman" w:hAnsi="GHEA Grapalat" w:cs="Times New Roman"/>
                <w:b/>
                <w:bCs/>
                <w:sz w:val="18"/>
                <w:szCs w:val="24"/>
                <w:lang w:val="es-ES"/>
              </w:rPr>
            </w:pPr>
            <w:r w:rsidRPr="001C7E89">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394A83D8" w14:textId="77777777" w:rsidR="001C7E89" w:rsidRPr="001C7E89" w:rsidRDefault="001C7E89" w:rsidP="001C7E89">
            <w:pPr>
              <w:spacing w:after="0" w:line="240" w:lineRule="auto"/>
              <w:rPr>
                <w:rFonts w:ascii="GHEA Grapalat" w:eastAsia="Times New Roman" w:hAnsi="GHEA Grapalat" w:cs="Times New Roman"/>
                <w:sz w:val="18"/>
                <w:szCs w:val="24"/>
                <w:lang w:val="es-ES"/>
              </w:rPr>
            </w:pPr>
            <w:r w:rsidRPr="001C7E89">
              <w:rPr>
                <w:rFonts w:ascii="GHEA Grapalat" w:eastAsia="Times New Roman" w:hAnsi="GHEA Grapalat" w:cs="Times New Roman"/>
                <w:sz w:val="20"/>
                <w:szCs w:val="24"/>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AB0CDF5"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DA1DB2"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9B232DF"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r>
      <w:tr w:rsidR="001C7E89" w:rsidRPr="0046500E" w14:paraId="051C260E" w14:textId="77777777" w:rsidTr="009B41B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2A126C" w14:textId="77777777" w:rsidR="001C7E89" w:rsidRPr="001C7E89" w:rsidRDefault="001C7E89" w:rsidP="001C7E89">
            <w:pPr>
              <w:spacing w:after="0" w:line="240" w:lineRule="auto"/>
              <w:jc w:val="center"/>
              <w:rPr>
                <w:rFonts w:ascii="GHEA Grapalat" w:eastAsia="Times New Roman" w:hAnsi="GHEA Grapalat" w:cs="Times New Roman"/>
                <w:b/>
                <w:bCs/>
                <w:sz w:val="18"/>
                <w:szCs w:val="24"/>
                <w:lang w:val="es-ES"/>
              </w:rPr>
            </w:pPr>
            <w:r w:rsidRPr="001C7E89">
              <w:rPr>
                <w:rFonts w:ascii="GHEA Grapalat" w:eastAsia="Times New Roman" w:hAnsi="GHEA Grapalat" w:cs="Times New Roman"/>
                <w:b/>
                <w:bCs/>
                <w:sz w:val="18"/>
                <w:szCs w:val="24"/>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9119AB8" w14:textId="77777777" w:rsidR="001C7E89" w:rsidRPr="001C7E89" w:rsidRDefault="001C7E89" w:rsidP="001C7E89">
            <w:pPr>
              <w:spacing w:after="0" w:line="240" w:lineRule="auto"/>
              <w:rPr>
                <w:rFonts w:ascii="GHEA Grapalat" w:eastAsia="Times New Roman" w:hAnsi="GHEA Grapalat" w:cs="Times New Roman"/>
                <w:sz w:val="18"/>
                <w:szCs w:val="24"/>
                <w:lang w:val="es-ES"/>
              </w:rPr>
            </w:pPr>
            <w:r w:rsidRPr="001C7E89">
              <w:rPr>
                <w:rFonts w:ascii="GHEA Grapalat" w:eastAsia="Times New Roman" w:hAnsi="GHEA Grapalat" w:cs="Times New Roman"/>
                <w:sz w:val="20"/>
                <w:szCs w:val="24"/>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3694475"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741E84"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9C3518B" w14:textId="77777777" w:rsidR="001C7E89" w:rsidRPr="001C7E89" w:rsidRDefault="001C7E89" w:rsidP="001C7E89">
            <w:pPr>
              <w:spacing w:after="0" w:line="240" w:lineRule="auto"/>
              <w:rPr>
                <w:rFonts w:ascii="GHEA Grapalat" w:eastAsia="Times New Roman" w:hAnsi="GHEA Grapalat" w:cs="Times New Roman"/>
                <w:sz w:val="24"/>
                <w:szCs w:val="24"/>
                <w:lang w:val="es-ES"/>
              </w:rPr>
            </w:pPr>
          </w:p>
        </w:tc>
      </w:tr>
      <w:tr w:rsidR="001C7E89" w:rsidRPr="0046500E" w14:paraId="7E0CE9CE" w14:textId="77777777" w:rsidTr="009B41B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EC916C" w14:textId="77777777" w:rsidR="001C7E89" w:rsidRPr="001C7E89" w:rsidRDefault="001C7E89" w:rsidP="001C7E89">
            <w:pPr>
              <w:spacing w:after="0" w:line="240" w:lineRule="auto"/>
              <w:jc w:val="center"/>
              <w:rPr>
                <w:rFonts w:ascii="GHEA Grapalat" w:eastAsia="Times New Roman" w:hAnsi="GHEA Grapalat" w:cs="Times New Roman"/>
                <w:b/>
                <w:bCs/>
                <w:sz w:val="18"/>
                <w:szCs w:val="24"/>
                <w:lang w:val="es-ES"/>
              </w:rPr>
            </w:pPr>
            <w:r w:rsidRPr="001C7E89">
              <w:rPr>
                <w:rFonts w:ascii="GHEA Grapalat" w:eastAsia="Times New Roman" w:hAnsi="GHEA Grapalat" w:cs="Times New Roman"/>
                <w:b/>
                <w:bCs/>
                <w:sz w:val="18"/>
                <w:szCs w:val="24"/>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593A7C3" w14:textId="77777777" w:rsidR="001C7E89" w:rsidRPr="001C7E89" w:rsidRDefault="001C7E89" w:rsidP="001C7E89">
            <w:pPr>
              <w:spacing w:after="0" w:line="240" w:lineRule="auto"/>
              <w:rPr>
                <w:rFonts w:ascii="GHEA Grapalat" w:eastAsia="Times New Roman" w:hAnsi="GHEA Grapalat" w:cs="Times New Roman"/>
                <w:sz w:val="18"/>
                <w:szCs w:val="24"/>
                <w:lang w:val="es-ES"/>
              </w:rPr>
            </w:pPr>
            <w:r w:rsidRPr="001C7E89">
              <w:rPr>
                <w:rFonts w:ascii="GHEA Grapalat" w:eastAsia="Times New Roman" w:hAnsi="GHEA Grapalat" w:cs="Times New Roman"/>
                <w:sz w:val="20"/>
                <w:szCs w:val="24"/>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C97C146"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DE87AC"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807CB3F"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r>
      <w:tr w:rsidR="001C7E89" w:rsidRPr="001C7E89" w14:paraId="081A599D" w14:textId="77777777" w:rsidTr="009B41B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0726D56" w14:textId="77777777" w:rsidR="001C7E89" w:rsidRPr="001C7E89" w:rsidRDefault="001C7E89" w:rsidP="001C7E89">
            <w:pPr>
              <w:spacing w:after="0" w:line="240" w:lineRule="auto"/>
              <w:jc w:val="center"/>
              <w:rPr>
                <w:rFonts w:ascii="GHEA Grapalat" w:eastAsia="Times New Roman" w:hAnsi="GHEA Grapalat" w:cs="Times New Roman"/>
                <w:b/>
                <w:bCs/>
                <w:sz w:val="18"/>
                <w:szCs w:val="24"/>
                <w:lang w:val="es-ES"/>
              </w:rPr>
            </w:pPr>
            <w:r w:rsidRPr="001C7E89">
              <w:rPr>
                <w:rFonts w:ascii="GHEA Grapalat" w:eastAsia="Times New Roman" w:hAnsi="GHEA Grapalat" w:cs="Times New Roman"/>
                <w:b/>
                <w:bCs/>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0D94C7D" w14:textId="77777777" w:rsidR="001C7E89" w:rsidRPr="001C7E89" w:rsidRDefault="001C7E89" w:rsidP="001C7E89">
            <w:pPr>
              <w:spacing w:after="0" w:line="240" w:lineRule="auto"/>
              <w:rPr>
                <w:rFonts w:ascii="GHEA Grapalat" w:eastAsia="Times New Roman" w:hAnsi="GHEA Grapalat" w:cs="Times New Roman"/>
                <w:sz w:val="18"/>
                <w:szCs w:val="24"/>
                <w:lang w:val="es-ES"/>
              </w:rPr>
            </w:pPr>
            <w:r w:rsidRPr="001C7E89">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B5845DB"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7CB25B"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ED3380D" w14:textId="77777777" w:rsidR="001C7E89" w:rsidRPr="001C7E89" w:rsidRDefault="001C7E89" w:rsidP="001C7E89">
            <w:pPr>
              <w:spacing w:after="0" w:line="240" w:lineRule="auto"/>
              <w:jc w:val="center"/>
              <w:rPr>
                <w:rFonts w:ascii="GHEA Grapalat" w:eastAsia="Times New Roman" w:hAnsi="GHEA Grapalat" w:cs="Times New Roman"/>
                <w:sz w:val="24"/>
                <w:szCs w:val="24"/>
                <w:lang w:val="es-ES"/>
              </w:rPr>
            </w:pPr>
          </w:p>
        </w:tc>
      </w:tr>
      <w:tr w:rsidR="001C7E89" w:rsidRPr="001C7E89" w14:paraId="2747EB0D" w14:textId="77777777" w:rsidTr="009B41B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5EC9E7E" w14:textId="77777777" w:rsidR="001C7E89" w:rsidRPr="001C7E89" w:rsidRDefault="001C7E89" w:rsidP="001C7E89">
            <w:pPr>
              <w:spacing w:after="0" w:line="240" w:lineRule="auto"/>
              <w:jc w:val="center"/>
              <w:rPr>
                <w:rFonts w:ascii="GHEA Grapalat" w:eastAsia="Times New Roman" w:hAnsi="GHEA Grapalat" w:cs="Times New Roman"/>
                <w:b/>
                <w:bCs/>
                <w:sz w:val="18"/>
                <w:szCs w:val="24"/>
                <w:lang w:val="es-ES"/>
              </w:rPr>
            </w:pPr>
            <w:r w:rsidRPr="001C7E89">
              <w:rPr>
                <w:rFonts w:ascii="GHEA Grapalat" w:eastAsia="Times New Roman" w:hAnsi="GHEA Grapalat" w:cs="Times New Roman"/>
                <w:b/>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1894C66" w14:textId="77777777" w:rsidR="001C7E89" w:rsidRPr="001C7E89" w:rsidRDefault="001C7E89" w:rsidP="001C7E89">
            <w:pPr>
              <w:spacing w:after="0" w:line="240" w:lineRule="auto"/>
              <w:rPr>
                <w:rFonts w:ascii="GHEA Grapalat" w:eastAsia="Times New Roman" w:hAnsi="GHEA Grapalat" w:cs="Times New Roman"/>
                <w:sz w:val="18"/>
                <w:szCs w:val="24"/>
                <w:lang w:val="es-ES"/>
              </w:rPr>
            </w:pPr>
            <w:r w:rsidRPr="001C7E89">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B44AC03" w14:textId="77777777" w:rsidR="001C7E89" w:rsidRPr="001C7E89" w:rsidRDefault="001C7E89" w:rsidP="001C7E89">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87C973" w14:textId="77777777" w:rsidR="001C7E89" w:rsidRPr="001C7E89" w:rsidRDefault="001C7E89" w:rsidP="001C7E89">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848433B" w14:textId="77777777" w:rsidR="001C7E89" w:rsidRPr="001C7E89" w:rsidRDefault="001C7E89" w:rsidP="001C7E89">
            <w:pPr>
              <w:spacing w:after="0" w:line="240" w:lineRule="auto"/>
              <w:jc w:val="center"/>
              <w:rPr>
                <w:rFonts w:ascii="GHEA Grapalat" w:eastAsia="Times New Roman" w:hAnsi="GHEA Grapalat" w:cs="Times New Roman"/>
                <w:sz w:val="20"/>
                <w:szCs w:val="24"/>
                <w:lang w:val="es-ES"/>
              </w:rPr>
            </w:pPr>
          </w:p>
        </w:tc>
      </w:tr>
    </w:tbl>
    <w:p w14:paraId="0D11298B" w14:textId="77777777" w:rsidR="001C7E89" w:rsidRPr="001C7E89" w:rsidRDefault="001C7E89" w:rsidP="001C7E89">
      <w:pPr>
        <w:spacing w:after="0" w:line="240" w:lineRule="auto"/>
        <w:rPr>
          <w:rFonts w:ascii="GHEA Grapalat" w:eastAsia="Times New Roman" w:hAnsi="GHEA Grapalat" w:cs="Times New Roman"/>
          <w:sz w:val="18"/>
          <w:szCs w:val="18"/>
          <w:lang w:val="es-ES"/>
        </w:rPr>
      </w:pPr>
    </w:p>
    <w:p w14:paraId="66736879" w14:textId="77777777" w:rsidR="001C7E89" w:rsidRPr="001C7E89" w:rsidRDefault="001C7E89" w:rsidP="001C7E89">
      <w:pPr>
        <w:spacing w:after="0" w:line="240" w:lineRule="auto"/>
        <w:rPr>
          <w:rFonts w:ascii="GHEA Grapalat" w:eastAsia="Times New Roman" w:hAnsi="GHEA Grapalat" w:cs="Times New Roman"/>
          <w:sz w:val="18"/>
          <w:szCs w:val="18"/>
          <w:lang w:val="es-ES"/>
        </w:rPr>
      </w:pPr>
    </w:p>
    <w:p w14:paraId="747BE5E3" w14:textId="77777777" w:rsidR="001C7E89" w:rsidRPr="001C7E89" w:rsidRDefault="001C7E89" w:rsidP="001C7E89">
      <w:pPr>
        <w:spacing w:after="0" w:line="240" w:lineRule="auto"/>
        <w:rPr>
          <w:rFonts w:ascii="GHEA Grapalat" w:eastAsia="Times New Roman" w:hAnsi="GHEA Grapalat" w:cs="Times New Roman"/>
          <w:sz w:val="18"/>
          <w:szCs w:val="18"/>
          <w:lang w:val="hy-AM"/>
        </w:rPr>
      </w:pPr>
    </w:p>
    <w:p w14:paraId="502F1FF0" w14:textId="77777777" w:rsidR="001C7E89" w:rsidRPr="001C7E89" w:rsidRDefault="001C7E89" w:rsidP="001C7E89">
      <w:pPr>
        <w:spacing w:after="0" w:line="240" w:lineRule="auto"/>
        <w:ind w:left="720" w:firstLine="720"/>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rPr>
        <w:t xml:space="preserve">     </w:t>
      </w:r>
      <w:r w:rsidRPr="001C7E89">
        <w:rPr>
          <w:rFonts w:ascii="GHEA Grapalat" w:eastAsia="Times New Roman" w:hAnsi="GHEA Grapalat" w:cs="Times New Roman"/>
          <w:sz w:val="20"/>
          <w:szCs w:val="24"/>
          <w:lang w:val="hy-AM"/>
        </w:rPr>
        <w:t xml:space="preserve">___________________________________________ </w:t>
      </w:r>
      <w:r w:rsidRPr="001C7E89">
        <w:rPr>
          <w:rFonts w:ascii="GHEA Grapalat" w:eastAsia="Times New Roman" w:hAnsi="GHEA Grapalat" w:cs="Times New Roman"/>
          <w:sz w:val="20"/>
          <w:szCs w:val="24"/>
          <w:lang w:val="hy-AM"/>
        </w:rPr>
        <w:tab/>
        <w:t xml:space="preserve">                </w:t>
      </w:r>
      <w:r w:rsidRPr="001C7E89">
        <w:rPr>
          <w:rFonts w:ascii="GHEA Grapalat" w:eastAsia="Times New Roman" w:hAnsi="GHEA Grapalat" w:cs="Times New Roman"/>
          <w:sz w:val="20"/>
          <w:szCs w:val="24"/>
        </w:rPr>
        <w:t xml:space="preserve">       </w:t>
      </w:r>
      <w:r w:rsidRPr="001C7E89">
        <w:rPr>
          <w:rFonts w:ascii="GHEA Grapalat" w:eastAsia="Times New Roman" w:hAnsi="GHEA Grapalat" w:cs="Times New Roman"/>
          <w:sz w:val="20"/>
          <w:szCs w:val="24"/>
          <w:lang w:val="hy-AM"/>
        </w:rPr>
        <w:t xml:space="preserve">_____________ </w:t>
      </w:r>
    </w:p>
    <w:p w14:paraId="3AE9185F" w14:textId="77777777" w:rsidR="001C7E89" w:rsidRPr="001C7E89" w:rsidRDefault="001C7E89" w:rsidP="001C7E89">
      <w:pPr>
        <w:spacing w:after="0" w:line="240" w:lineRule="auto"/>
        <w:jc w:val="both"/>
        <w:rPr>
          <w:rFonts w:ascii="GHEA Grapalat" w:eastAsia="Times New Roman" w:hAnsi="GHEA Grapalat" w:cs="Times New Roman"/>
          <w:sz w:val="20"/>
          <w:szCs w:val="24"/>
          <w:vertAlign w:val="superscript"/>
          <w:lang w:val="hy-AM"/>
        </w:rPr>
      </w:pPr>
      <w:r w:rsidRPr="001C7E89">
        <w:rPr>
          <w:rFonts w:ascii="GHEA Grapalat" w:eastAsia="Times New Roman" w:hAnsi="GHEA Grapalat" w:cs="Times New Roman"/>
          <w:sz w:val="20"/>
          <w:szCs w:val="24"/>
          <w:vertAlign w:val="superscript"/>
          <w:lang w:val="hy-AM"/>
        </w:rPr>
        <w:t xml:space="preserve">                                                      մասնակցի անվանումը (ղեկավարի պաշտոնը, անուն ազգանունը)                                                       ստորագրությունը</w:t>
      </w:r>
      <w:r w:rsidRPr="001C7E89">
        <w:rPr>
          <w:rFonts w:ascii="GHEA Grapalat" w:eastAsia="Times New Roman" w:hAnsi="GHEA Grapalat" w:cs="Times New Roman"/>
          <w:sz w:val="20"/>
          <w:szCs w:val="24"/>
          <w:vertAlign w:val="superscript"/>
          <w:lang w:val="hy-AM"/>
        </w:rPr>
        <w:tab/>
      </w:r>
    </w:p>
    <w:p w14:paraId="1B58DAB7" w14:textId="77777777" w:rsidR="001C7E89" w:rsidRPr="001C7E89" w:rsidRDefault="001C7E89" w:rsidP="001C7E89">
      <w:pPr>
        <w:spacing w:after="0" w:line="240" w:lineRule="auto"/>
        <w:jc w:val="right"/>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    </w:t>
      </w:r>
    </w:p>
    <w:p w14:paraId="3ACB6F07" w14:textId="77777777" w:rsidR="001C7E89" w:rsidRPr="001C7E89" w:rsidRDefault="001C7E89" w:rsidP="001C7E89">
      <w:pPr>
        <w:spacing w:after="0" w:line="240" w:lineRule="auto"/>
        <w:jc w:val="right"/>
        <w:rPr>
          <w:rFonts w:ascii="GHEA Grapalat" w:eastAsia="Times New Roman" w:hAnsi="GHEA Grapalat" w:cs="Times New Roman"/>
          <w:sz w:val="20"/>
          <w:szCs w:val="24"/>
          <w:lang w:val="hy-AM"/>
        </w:rPr>
      </w:pPr>
    </w:p>
    <w:p w14:paraId="296F4380" w14:textId="77777777" w:rsidR="001C7E89" w:rsidRPr="001C7E89" w:rsidRDefault="001C7E89" w:rsidP="001C7E89">
      <w:pPr>
        <w:spacing w:after="0" w:line="240" w:lineRule="auto"/>
        <w:jc w:val="right"/>
        <w:rPr>
          <w:rFonts w:ascii="GHEA Grapalat" w:eastAsia="Times New Roman" w:hAnsi="GHEA Grapalat" w:cs="Times New Roman"/>
          <w:sz w:val="20"/>
          <w:szCs w:val="24"/>
          <w:lang w:val="hy-AM"/>
        </w:rPr>
      </w:pPr>
    </w:p>
    <w:p w14:paraId="2C7D44D1" w14:textId="77777777" w:rsidR="001C7E89" w:rsidRPr="001C7E89" w:rsidRDefault="001C7E89" w:rsidP="001C7E89">
      <w:pPr>
        <w:spacing w:after="0" w:line="240" w:lineRule="auto"/>
        <w:jc w:val="right"/>
        <w:rPr>
          <w:rFonts w:ascii="GHEA Grapalat" w:eastAsia="Times New Roman" w:hAnsi="GHEA Grapalat" w:cs="Times New Roman"/>
          <w:sz w:val="20"/>
          <w:szCs w:val="24"/>
          <w:lang w:val="hy-AM"/>
        </w:rPr>
      </w:pPr>
    </w:p>
    <w:p w14:paraId="5CC5CC0F" w14:textId="77777777" w:rsidR="001C7E89" w:rsidRPr="001C7E89" w:rsidRDefault="001C7E89" w:rsidP="001C7E89">
      <w:pPr>
        <w:spacing w:after="0" w:line="240" w:lineRule="auto"/>
        <w:jc w:val="right"/>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Կ. Տ.</w:t>
      </w:r>
      <w:r w:rsidRPr="001C7E89">
        <w:rPr>
          <w:rFonts w:ascii="GHEA Grapalat" w:eastAsia="Times New Roman" w:hAnsi="GHEA Grapalat" w:cs="Times New Roman"/>
          <w:color w:val="FFFFFF"/>
          <w:sz w:val="20"/>
          <w:szCs w:val="24"/>
          <w:vertAlign w:val="superscript"/>
          <w:lang w:val="hy-AM"/>
        </w:rPr>
        <w:footnoteReference w:id="3"/>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t xml:space="preserve"> </w:t>
      </w:r>
    </w:p>
    <w:p w14:paraId="2B3235E4" w14:textId="77777777" w:rsidR="001C7E89" w:rsidRPr="001C7E89" w:rsidRDefault="001C7E89" w:rsidP="001C7E89">
      <w:pPr>
        <w:spacing w:after="0" w:line="240" w:lineRule="auto"/>
        <w:jc w:val="right"/>
        <w:rPr>
          <w:rFonts w:ascii="GHEA Grapalat" w:eastAsia="Times New Roman" w:hAnsi="GHEA Grapalat" w:cs="Times New Roman"/>
          <w:sz w:val="20"/>
          <w:szCs w:val="24"/>
          <w:lang w:val="hy-AM"/>
        </w:rPr>
      </w:pPr>
    </w:p>
    <w:p w14:paraId="404A2885"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78015519"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662A97AA"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0B095111"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7F77B9C3"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2F1E5DB6"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3AFDC9F0"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3538C638"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5E191780"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03A77C72"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4B5DC6F4"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67A6588D" w14:textId="77777777" w:rsidR="001C7E89" w:rsidRPr="001C7E89" w:rsidRDefault="001C7E89" w:rsidP="001C7E89">
      <w:pPr>
        <w:spacing w:after="0" w:line="240" w:lineRule="auto"/>
        <w:rPr>
          <w:rFonts w:ascii="GHEA Grapalat" w:eastAsia="Times New Roman" w:hAnsi="GHEA Grapalat" w:cs="Sylfaen"/>
          <w:i/>
          <w:sz w:val="16"/>
          <w:szCs w:val="16"/>
          <w:lang w:val="hy-AM" w:eastAsia="ru-RU"/>
        </w:rPr>
      </w:pPr>
    </w:p>
    <w:p w14:paraId="73A01839" w14:textId="77777777" w:rsidR="001C7E89" w:rsidRPr="001C7E89" w:rsidRDefault="001C7E89" w:rsidP="001C7E89">
      <w:pPr>
        <w:spacing w:after="0" w:line="240" w:lineRule="auto"/>
        <w:ind w:firstLine="567"/>
        <w:jc w:val="right"/>
        <w:rPr>
          <w:rFonts w:ascii="GHEA Grapalat" w:eastAsia="Times New Roman" w:hAnsi="GHEA Grapalat" w:cs="Times New Roman"/>
          <w:i/>
          <w:sz w:val="20"/>
          <w:szCs w:val="20"/>
          <w:lang w:val="hy-AM"/>
        </w:rPr>
      </w:pPr>
    </w:p>
    <w:p w14:paraId="5FCE3E56" w14:textId="77777777" w:rsidR="001C7E89" w:rsidRPr="001C7E89" w:rsidRDefault="001C7E89" w:rsidP="001C7E89">
      <w:pPr>
        <w:spacing w:after="0" w:line="240" w:lineRule="auto"/>
        <w:ind w:firstLine="567"/>
        <w:jc w:val="right"/>
        <w:rPr>
          <w:rFonts w:ascii="GHEA Grapalat" w:eastAsia="Times New Roman" w:hAnsi="GHEA Grapalat" w:cs="Times New Roman"/>
          <w:i/>
          <w:sz w:val="20"/>
          <w:szCs w:val="20"/>
          <w:lang w:val="hy-AM"/>
        </w:rPr>
      </w:pPr>
    </w:p>
    <w:p w14:paraId="063A5E5C" w14:textId="77777777" w:rsidR="001C7E89" w:rsidRPr="001C7E89" w:rsidRDefault="001C7E89" w:rsidP="001C7E89">
      <w:pPr>
        <w:spacing w:after="0" w:line="240" w:lineRule="auto"/>
        <w:ind w:firstLine="567"/>
        <w:jc w:val="right"/>
        <w:rPr>
          <w:rFonts w:ascii="GHEA Grapalat" w:eastAsia="Times New Roman" w:hAnsi="GHEA Grapalat" w:cs="Times New Roman"/>
          <w:i/>
          <w:sz w:val="20"/>
          <w:szCs w:val="20"/>
          <w:lang w:val="hy-AM"/>
        </w:rPr>
      </w:pPr>
    </w:p>
    <w:p w14:paraId="08429F3B" w14:textId="77777777" w:rsidR="001C7E89" w:rsidRPr="001C7E89" w:rsidRDefault="001C7E89" w:rsidP="001C7E89">
      <w:pPr>
        <w:spacing w:after="0" w:line="240" w:lineRule="auto"/>
        <w:ind w:firstLine="567"/>
        <w:jc w:val="right"/>
        <w:rPr>
          <w:rFonts w:ascii="GHEA Grapalat" w:eastAsia="Times New Roman" w:hAnsi="GHEA Grapalat" w:cs="Times New Roman"/>
          <w:i/>
          <w:sz w:val="20"/>
          <w:szCs w:val="20"/>
          <w:lang w:val="es-ES" w:eastAsia="ru-RU"/>
        </w:rPr>
      </w:pPr>
    </w:p>
    <w:p w14:paraId="7EE3498F" w14:textId="77777777" w:rsidR="001C7E89" w:rsidRPr="001C7E89" w:rsidRDefault="001C7E89" w:rsidP="001C7E89">
      <w:pPr>
        <w:spacing w:after="0" w:line="240" w:lineRule="auto"/>
        <w:jc w:val="right"/>
        <w:rPr>
          <w:rFonts w:ascii="GHEA Grapalat" w:eastAsia="Times New Roman" w:hAnsi="GHEA Grapalat" w:cs="Arial"/>
          <w:b/>
          <w:sz w:val="20"/>
          <w:szCs w:val="20"/>
          <w:lang w:val="hy-AM"/>
        </w:rPr>
      </w:pPr>
      <w:r w:rsidRPr="001C7E89">
        <w:rPr>
          <w:rFonts w:ascii="GHEA Grapalat" w:eastAsia="Times New Roman" w:hAnsi="GHEA Grapalat" w:cs="Times New Roman"/>
          <w:i/>
          <w:sz w:val="20"/>
          <w:szCs w:val="20"/>
          <w:lang w:val="es-ES" w:eastAsia="ru-RU"/>
        </w:rPr>
        <w:br w:type="page"/>
      </w:r>
      <w:r w:rsidRPr="001C7E89">
        <w:rPr>
          <w:rFonts w:ascii="GHEA Grapalat" w:eastAsia="Times New Roman" w:hAnsi="GHEA Grapalat" w:cs="Sylfaen"/>
          <w:b/>
          <w:sz w:val="20"/>
          <w:szCs w:val="20"/>
          <w:lang w:val="hy-AM"/>
        </w:rPr>
        <w:lastRenderedPageBreak/>
        <w:t>Հավելված</w:t>
      </w:r>
      <w:r w:rsidRPr="001C7E89">
        <w:rPr>
          <w:rFonts w:ascii="GHEA Grapalat" w:eastAsia="Times New Roman" w:hAnsi="GHEA Grapalat" w:cs="Arial"/>
          <w:b/>
          <w:sz w:val="20"/>
          <w:szCs w:val="20"/>
          <w:lang w:val="hy-AM"/>
        </w:rPr>
        <w:t xml:space="preserve"> 3</w:t>
      </w:r>
    </w:p>
    <w:p w14:paraId="7089FCD1"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ԳՀԱՊՁԲ-15/15-2020-</w:t>
      </w:r>
      <w:r w:rsidRPr="001C7E89">
        <w:rPr>
          <w:rFonts w:ascii="GHEA Grapalat" w:eastAsia="Times New Roman" w:hAnsi="GHEA Grapalat" w:cs="Sylfaen"/>
          <w:b/>
          <w:sz w:val="20"/>
          <w:szCs w:val="20"/>
          <w:lang w:val="hy-AM" w:eastAsia="ru-RU"/>
        </w:rPr>
        <w:t>8</w:t>
      </w:r>
      <w:r w:rsidRPr="001C7E89">
        <w:rPr>
          <w:rFonts w:ascii="GHEA Grapalat" w:eastAsia="Times New Roman" w:hAnsi="GHEA Grapalat" w:cs="Sylfaen"/>
          <w:b/>
          <w:sz w:val="20"/>
          <w:szCs w:val="20"/>
          <w:lang w:val="es-ES" w:eastAsia="ru-RU"/>
        </w:rPr>
        <w:t>-ԴԲԳԳԿ ծածկագրով</w:t>
      </w:r>
    </w:p>
    <w:p w14:paraId="78B4C027"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գնանշման հարցման հրավերի</w:t>
      </w:r>
    </w:p>
    <w:p w14:paraId="493C9D77" w14:textId="77777777" w:rsidR="001C7E89" w:rsidRPr="001C7E89" w:rsidRDefault="001C7E89" w:rsidP="001C7E89">
      <w:pPr>
        <w:spacing w:after="0" w:line="240" w:lineRule="auto"/>
        <w:ind w:firstLine="567"/>
        <w:jc w:val="right"/>
        <w:rPr>
          <w:rFonts w:ascii="GHEA Grapalat" w:eastAsia="Times New Roman" w:hAnsi="GHEA Grapalat" w:cs="Sylfaen"/>
          <w:b/>
          <w:sz w:val="20"/>
          <w:szCs w:val="20"/>
          <w:lang w:val="es-ES"/>
        </w:rPr>
      </w:pPr>
    </w:p>
    <w:p w14:paraId="3571BD77" w14:textId="77777777" w:rsidR="001C7E89" w:rsidRPr="001C7E89" w:rsidRDefault="001C7E89" w:rsidP="001C7E89">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1C7E89">
        <w:rPr>
          <w:rFonts w:ascii="GHEA Grapalat" w:eastAsia="Times New Roman" w:hAnsi="GHEA Grapalat" w:cs="Times New Roman"/>
          <w:b/>
          <w:bCs/>
          <w:color w:val="000000"/>
          <w:sz w:val="20"/>
          <w:szCs w:val="20"/>
          <w:lang w:val="hy-AM"/>
        </w:rPr>
        <w:t>ԵՐԱՇԽԻՔ N __________</w:t>
      </w:r>
    </w:p>
    <w:p w14:paraId="677E52E6" w14:textId="77777777" w:rsidR="001C7E89" w:rsidRPr="001C7E89" w:rsidRDefault="001C7E89" w:rsidP="001C7E89">
      <w:pPr>
        <w:shd w:val="clear" w:color="auto" w:fill="FFFFFF"/>
        <w:spacing w:after="0" w:line="240" w:lineRule="auto"/>
        <w:ind w:firstLine="375"/>
        <w:rPr>
          <w:rFonts w:ascii="Times New Roman" w:eastAsia="Times New Roman" w:hAnsi="Times New Roman" w:cs="Times New Roman"/>
          <w:b/>
          <w:bCs/>
          <w:sz w:val="24"/>
          <w:szCs w:val="24"/>
          <w:lang w:val="hy-AM"/>
        </w:rPr>
      </w:pPr>
    </w:p>
    <w:p w14:paraId="743F2522"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sz w:val="20"/>
          <w:szCs w:val="20"/>
          <w:u w:val="single"/>
          <w:lang w:val="hy-AM"/>
        </w:rPr>
      </w:pPr>
      <w:r w:rsidRPr="001C7E89">
        <w:rPr>
          <w:rFonts w:ascii="GHEA Grapalat" w:eastAsia="Times New Roman" w:hAnsi="GHEA Grapalat" w:cs="Times New Roman"/>
          <w:sz w:val="20"/>
          <w:szCs w:val="20"/>
          <w:lang w:val="hy-AM"/>
        </w:rPr>
        <w:tab/>
        <w:t xml:space="preserve">1.Սույն երաշխիքը (այսուհետ՝ երաշխիք) հանդիսանում է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p>
    <w:p w14:paraId="3580728D" w14:textId="77777777" w:rsidR="001C7E89" w:rsidRPr="001C7E89" w:rsidRDefault="001C7E89" w:rsidP="001C7E89">
      <w:pPr>
        <w:shd w:val="clear" w:color="auto" w:fill="FFFFFF"/>
        <w:spacing w:after="0" w:line="240" w:lineRule="auto"/>
        <w:ind w:left="5664" w:firstLine="708"/>
        <w:rPr>
          <w:rFonts w:ascii="Times New Roman" w:eastAsia="Times New Roman" w:hAnsi="Times New Roman" w:cs="Times New Roman"/>
          <w:b/>
          <w:bCs/>
          <w:sz w:val="24"/>
          <w:szCs w:val="24"/>
          <w:lang w:val="hy-AM"/>
        </w:rPr>
      </w:pPr>
      <w:r w:rsidRPr="001C7E89">
        <w:rPr>
          <w:rFonts w:ascii="GHEA Grapalat" w:eastAsia="Times New Roman" w:hAnsi="GHEA Grapalat" w:cs="Sylfaen"/>
          <w:sz w:val="24"/>
          <w:szCs w:val="24"/>
          <w:vertAlign w:val="superscript"/>
          <w:lang w:val="hy-AM"/>
        </w:rPr>
        <w:t xml:space="preserve">          պատվիրատուի անվանումը</w:t>
      </w:r>
    </w:p>
    <w:p w14:paraId="1BB765F7" w14:textId="77777777" w:rsidR="001C7E89" w:rsidRPr="001C7E89" w:rsidRDefault="001C7E89" w:rsidP="001C7E89">
      <w:pPr>
        <w:shd w:val="clear" w:color="auto" w:fill="FFFFFF"/>
        <w:spacing w:after="0" w:line="240" w:lineRule="auto"/>
        <w:rPr>
          <w:rFonts w:ascii="GHEA Grapalat" w:eastAsia="Times New Roman" w:hAnsi="GHEA Grapalat" w:cs="Sylfaen"/>
          <w:sz w:val="24"/>
          <w:szCs w:val="24"/>
          <w:vertAlign w:val="superscript"/>
          <w:lang w:val="hy-AM"/>
        </w:rPr>
      </w:pPr>
      <w:r w:rsidRPr="001C7E89">
        <w:rPr>
          <w:rFonts w:ascii="GHEA Grapalat" w:eastAsia="Times New Roman" w:hAnsi="GHEA Grapalat" w:cs="Times New Roman"/>
          <w:sz w:val="20"/>
          <w:szCs w:val="20"/>
          <w:lang w:val="hy-AM"/>
        </w:rPr>
        <w:t xml:space="preserve">(այսուհետ՝ բենեֆիցիար) կողմից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ծածկագրով կազմակերպված</w:t>
      </w:r>
      <w:r w:rsidRPr="001C7E89">
        <w:rPr>
          <w:rFonts w:ascii="Times New Roman" w:eastAsia="Times New Roman" w:hAnsi="Times New Roman" w:cs="Sylfaen"/>
          <w:sz w:val="24"/>
          <w:szCs w:val="24"/>
          <w:vertAlign w:val="superscript"/>
          <w:lang w:val="hy-AM"/>
        </w:rPr>
        <w:t xml:space="preserve">                       </w:t>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GHEA Grapalat" w:eastAsia="Times New Roman" w:hAnsi="GHEA Grapalat" w:cs="Sylfaen"/>
          <w:sz w:val="24"/>
          <w:szCs w:val="24"/>
          <w:vertAlign w:val="superscript"/>
          <w:lang w:val="hy-AM"/>
        </w:rPr>
        <w:t xml:space="preserve">ընթացակարգի ծածկագիրը </w:t>
      </w:r>
    </w:p>
    <w:p w14:paraId="65CF66EE"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գնման ընթացակարգին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(այսուհետ՝ պրիցիպալ) մասնակցելուց </w:t>
      </w:r>
    </w:p>
    <w:p w14:paraId="60ACAD1F" w14:textId="77777777" w:rsidR="001C7E89" w:rsidRPr="001C7E89" w:rsidRDefault="001C7E89" w:rsidP="001C7E89">
      <w:pPr>
        <w:shd w:val="clear" w:color="auto" w:fill="FFFFFF"/>
        <w:spacing w:after="0" w:line="240" w:lineRule="auto"/>
        <w:ind w:left="2832" w:firstLine="708"/>
        <w:rPr>
          <w:rFonts w:ascii="GHEA Grapalat" w:eastAsia="Times New Roman" w:hAnsi="GHEA Grapalat" w:cs="Times New Roman"/>
          <w:sz w:val="20"/>
          <w:szCs w:val="20"/>
          <w:lang w:val="hy-AM"/>
        </w:rPr>
      </w:pPr>
      <w:r w:rsidRPr="001C7E89">
        <w:rPr>
          <w:rFonts w:ascii="GHEA Grapalat" w:eastAsia="Times New Roman" w:hAnsi="GHEA Grapalat" w:cs="Sylfaen"/>
          <w:sz w:val="24"/>
          <w:szCs w:val="24"/>
          <w:vertAlign w:val="superscript"/>
          <w:lang w:val="hy-AM"/>
        </w:rPr>
        <w:t>մասնակցի անվանումը</w:t>
      </w:r>
    </w:p>
    <w:p w14:paraId="5B7A7758"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 </w:t>
      </w:r>
    </w:p>
    <w:p w14:paraId="04415931" w14:textId="77777777" w:rsidR="001C7E89" w:rsidRPr="001C7E89" w:rsidRDefault="001C7E89" w:rsidP="001C7E89">
      <w:pPr>
        <w:shd w:val="clear" w:color="auto" w:fill="FFFFFF"/>
        <w:spacing w:after="0" w:line="240" w:lineRule="auto"/>
        <w:ind w:firstLine="708"/>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2. Երաշխիքով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(այսուհետ՝ երաշխիք տվող </w:t>
      </w:r>
    </w:p>
    <w:p w14:paraId="5A0767B1"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t xml:space="preserve">                         </w:t>
      </w:r>
      <w:r w:rsidRPr="001C7E89">
        <w:rPr>
          <w:rFonts w:ascii="GHEA Grapalat" w:eastAsia="Times New Roman" w:hAnsi="GHEA Grapalat" w:cs="Sylfaen"/>
          <w:sz w:val="24"/>
          <w:szCs w:val="24"/>
          <w:vertAlign w:val="superscript"/>
          <w:lang w:val="hy-AM"/>
        </w:rPr>
        <w:t>երաշխիքը տվող բանկի անվանումը</w:t>
      </w:r>
    </w:p>
    <w:p w14:paraId="6921E8A9"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u w:val="single"/>
          <w:lang w:val="hy-AM"/>
        </w:rPr>
      </w:pPr>
      <w:r w:rsidRPr="001C7E89">
        <w:rPr>
          <w:rFonts w:ascii="GHEA Grapalat" w:eastAsia="Times New Roman" w:hAnsi="GHEA Grapalat" w:cs="Times New Roma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p>
    <w:p w14:paraId="54E782CB" w14:textId="77777777" w:rsidR="001C7E89" w:rsidRPr="001C7E89" w:rsidRDefault="001C7E89" w:rsidP="001C7E89">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1C7E89">
        <w:rPr>
          <w:rFonts w:ascii="GHEA Grapalat" w:eastAsia="Times New Roman" w:hAnsi="GHEA Grapalat" w:cs="Sylfaen"/>
          <w:sz w:val="24"/>
          <w:szCs w:val="24"/>
          <w:vertAlign w:val="superscript"/>
          <w:lang w:val="hy-AM"/>
        </w:rPr>
        <w:t xml:space="preserve">  գումարը թվերով և տառերով</w:t>
      </w:r>
    </w:p>
    <w:p w14:paraId="5091990F"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t xml:space="preserve">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հաշվեհամարին փոխանցման միջոցով:</w:t>
      </w:r>
    </w:p>
    <w:p w14:paraId="7CA9C331"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Sylfaen"/>
          <w:sz w:val="24"/>
          <w:szCs w:val="24"/>
          <w:vertAlign w:val="superscript"/>
          <w:lang w:val="hy-AM"/>
        </w:rPr>
        <w:t xml:space="preserve">                                                                                               հաշվեհամարը  </w:t>
      </w:r>
    </w:p>
    <w:p w14:paraId="17B21A7A"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3. Սույն երաշխիքն անհետկանչելի է:</w:t>
      </w:r>
    </w:p>
    <w:p w14:paraId="26AE6E8C"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CD3BB7E"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5. Երաշխիքը գործում է բենեֆիցիարի կողմից </w:t>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lang w:val="hy-AM"/>
        </w:rPr>
        <w:t xml:space="preserve"> ծածկագրով </w:t>
      </w:r>
    </w:p>
    <w:p w14:paraId="31CC80F4" w14:textId="77777777" w:rsidR="001C7E89" w:rsidRPr="001C7E89" w:rsidRDefault="001C7E89" w:rsidP="001C7E89">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1C7E89">
        <w:rPr>
          <w:rFonts w:ascii="GHEA Grapalat" w:eastAsia="Times New Roman" w:hAnsi="GHEA Grapalat" w:cs="Sylfaen"/>
          <w:sz w:val="24"/>
          <w:szCs w:val="24"/>
          <w:vertAlign w:val="superscript"/>
          <w:lang w:val="hy-AM"/>
        </w:rPr>
        <w:t xml:space="preserve">ընթացակարգի ծածկագիրը </w:t>
      </w:r>
    </w:p>
    <w:p w14:paraId="0D7BE29E" w14:textId="77777777" w:rsidR="001C7E89" w:rsidRPr="001C7E89" w:rsidRDefault="001C7E89" w:rsidP="001C7E89">
      <w:pPr>
        <w:shd w:val="clear" w:color="auto" w:fill="FFFFFF"/>
        <w:spacing w:after="0" w:line="240" w:lineRule="auto"/>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p>
    <w:p w14:paraId="64B16FEF"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062007EF"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5DD02B7"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8. Երաշխիք տվող անձը մերժում է բենեֆիցիարի պահանջը, եթե`</w:t>
      </w:r>
    </w:p>
    <w:p w14:paraId="5ABDE45F"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 պահանջը կամ կից փաստաթղթերը չեն համապատասխանում սույն երաշխիքի պայմաններին.</w:t>
      </w:r>
    </w:p>
    <w:p w14:paraId="41EEEBB3"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2) պահանջը ներկայացվել է երաշխիքով սահմանված ժամկետի ավարտից հետո:</w:t>
      </w:r>
    </w:p>
    <w:p w14:paraId="05D50E0B"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87192"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279C302"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43AFCD0"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1601B6A5"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u w:val="single"/>
          <w:lang w:val="hy-AM"/>
        </w:rPr>
      </w:pPr>
      <w:r w:rsidRPr="001C7E89">
        <w:rPr>
          <w:rFonts w:ascii="GHEA Grapalat" w:eastAsia="Times New Roman" w:hAnsi="GHEA Grapalat" w:cs="Times New Roman"/>
          <w:color w:val="000000"/>
          <w:sz w:val="20"/>
          <w:szCs w:val="20"/>
          <w:lang w:val="hy-AM"/>
        </w:rPr>
        <w:t xml:space="preserve">Գործադիր մարմնի ղեկավար </w:t>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p>
    <w:p w14:paraId="5AC88DD0"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5AF55567"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10DA3F64"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p>
    <w:p w14:paraId="1FBE932E" w14:textId="77777777" w:rsidR="001C7E89" w:rsidRPr="001C7E89" w:rsidRDefault="001C7E89" w:rsidP="001C7E89">
      <w:pPr>
        <w:shd w:val="clear" w:color="auto" w:fill="FFFFFF"/>
        <w:spacing w:after="0" w:line="240" w:lineRule="auto"/>
        <w:rPr>
          <w:rFonts w:ascii="GHEA Grapalat" w:eastAsia="Times New Roman" w:hAnsi="GHEA Grapalat" w:cs="Sylfaen"/>
          <w:sz w:val="24"/>
          <w:szCs w:val="24"/>
          <w:vertAlign w:val="superscript"/>
          <w:lang w:val="hy-AM"/>
        </w:rPr>
      </w:pPr>
      <w:r w:rsidRPr="001C7E89">
        <w:rPr>
          <w:rFonts w:ascii="GHEA Grapalat" w:eastAsia="Times New Roman" w:hAnsi="GHEA Grapalat" w:cs="Sylfaen"/>
          <w:sz w:val="24"/>
          <w:szCs w:val="24"/>
          <w:vertAlign w:val="superscript"/>
          <w:lang w:val="hy-AM"/>
        </w:rPr>
        <w:t xml:space="preserve">                                                        ամիսը, ամսաթիվը, տարեթիվը</w:t>
      </w:r>
    </w:p>
    <w:p w14:paraId="6D2119DC" w14:textId="77777777" w:rsidR="001C7E89" w:rsidRPr="001C7E89" w:rsidRDefault="001C7E89" w:rsidP="001C7E89">
      <w:pPr>
        <w:spacing w:after="0" w:line="240" w:lineRule="auto"/>
        <w:ind w:firstLine="567"/>
        <w:jc w:val="right"/>
        <w:rPr>
          <w:rFonts w:ascii="GHEA Grapalat" w:eastAsia="Times New Roman" w:hAnsi="GHEA Grapalat" w:cs="Arial"/>
          <w:b/>
          <w:sz w:val="20"/>
          <w:szCs w:val="20"/>
          <w:lang w:val="hy-AM"/>
        </w:rPr>
      </w:pPr>
      <w:r w:rsidRPr="001C7E89">
        <w:rPr>
          <w:rFonts w:ascii="GHEA Grapalat" w:eastAsia="Times New Roman" w:hAnsi="GHEA Grapalat" w:cs="Sylfaen"/>
          <w:b/>
          <w:sz w:val="20"/>
          <w:szCs w:val="20"/>
          <w:lang w:val="hy-AM"/>
        </w:rPr>
        <w:br w:type="page"/>
      </w:r>
      <w:r w:rsidRPr="001C7E89">
        <w:rPr>
          <w:rFonts w:ascii="GHEA Grapalat" w:eastAsia="Times New Roman" w:hAnsi="GHEA Grapalat" w:cs="Sylfaen"/>
          <w:b/>
          <w:sz w:val="20"/>
          <w:szCs w:val="20"/>
          <w:lang w:val="hy-AM"/>
        </w:rPr>
        <w:lastRenderedPageBreak/>
        <w:t>Հավելված</w:t>
      </w:r>
      <w:r w:rsidRPr="001C7E89">
        <w:rPr>
          <w:rFonts w:ascii="GHEA Grapalat" w:eastAsia="Times New Roman" w:hAnsi="GHEA Grapalat" w:cs="Arial"/>
          <w:b/>
          <w:sz w:val="20"/>
          <w:szCs w:val="20"/>
          <w:lang w:val="hy-AM"/>
        </w:rPr>
        <w:t xml:space="preserve"> 4</w:t>
      </w:r>
    </w:p>
    <w:p w14:paraId="29E9F812"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ԳՀԱՊՁԲ-15/15-2020-</w:t>
      </w:r>
      <w:r w:rsidRPr="001C7E89">
        <w:rPr>
          <w:rFonts w:ascii="GHEA Grapalat" w:eastAsia="Times New Roman" w:hAnsi="GHEA Grapalat" w:cs="Sylfaen"/>
          <w:b/>
          <w:sz w:val="20"/>
          <w:szCs w:val="20"/>
          <w:lang w:val="hy-AM" w:eastAsia="ru-RU"/>
        </w:rPr>
        <w:t>8</w:t>
      </w:r>
      <w:r w:rsidRPr="001C7E89">
        <w:rPr>
          <w:rFonts w:ascii="GHEA Grapalat" w:eastAsia="Times New Roman" w:hAnsi="GHEA Grapalat" w:cs="Sylfaen"/>
          <w:b/>
          <w:sz w:val="20"/>
          <w:szCs w:val="20"/>
          <w:lang w:val="es-ES" w:eastAsia="ru-RU"/>
        </w:rPr>
        <w:t>-ԴԲԳԳԿ ծածկագրով</w:t>
      </w:r>
    </w:p>
    <w:p w14:paraId="0FDE9ACA"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գնանշման հարցման հրավերի</w:t>
      </w:r>
    </w:p>
    <w:p w14:paraId="69E4FF76" w14:textId="77777777" w:rsidR="001C7E89" w:rsidRPr="001C7E89" w:rsidRDefault="001C7E89" w:rsidP="001C7E89">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1C7E89">
        <w:rPr>
          <w:rFonts w:ascii="GHEA Grapalat" w:eastAsia="Times New Roman" w:hAnsi="GHEA Grapalat" w:cs="Times New Roman"/>
          <w:b/>
          <w:bCs/>
          <w:color w:val="000000"/>
          <w:sz w:val="20"/>
          <w:szCs w:val="20"/>
          <w:lang w:val="hy-AM"/>
        </w:rPr>
        <w:t>ԵՐԱՇԽԻՔ N __________</w:t>
      </w:r>
    </w:p>
    <w:p w14:paraId="11294808" w14:textId="77777777" w:rsidR="001C7E89" w:rsidRPr="001C7E89" w:rsidRDefault="001C7E89" w:rsidP="001C7E89">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1C7E89">
        <w:rPr>
          <w:rFonts w:ascii="GHEA Grapalat" w:eastAsia="Times New Roman" w:hAnsi="GHEA Grapalat" w:cs="Times New Roman"/>
          <w:b/>
          <w:bCs/>
          <w:color w:val="000000"/>
          <w:sz w:val="20"/>
          <w:szCs w:val="20"/>
          <w:lang w:val="hy-AM"/>
        </w:rPr>
        <w:t>(որակավորման ապահովում)</w:t>
      </w:r>
    </w:p>
    <w:p w14:paraId="77BD1F8A" w14:textId="77777777" w:rsidR="001C7E89" w:rsidRPr="001C7E89" w:rsidRDefault="001C7E89" w:rsidP="001C7E89">
      <w:pPr>
        <w:shd w:val="clear" w:color="auto" w:fill="FFFFFF"/>
        <w:spacing w:after="0" w:line="240" w:lineRule="auto"/>
        <w:ind w:firstLine="375"/>
        <w:rPr>
          <w:rFonts w:ascii="Times New Roman" w:eastAsia="Times New Roman" w:hAnsi="Times New Roman" w:cs="Times New Roman"/>
          <w:b/>
          <w:bCs/>
          <w:sz w:val="24"/>
          <w:szCs w:val="24"/>
          <w:lang w:val="hy-AM"/>
        </w:rPr>
      </w:pPr>
    </w:p>
    <w:p w14:paraId="2D6FD9A9"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sz w:val="20"/>
          <w:szCs w:val="20"/>
          <w:u w:val="single"/>
          <w:lang w:val="hy-AM"/>
        </w:rPr>
      </w:pPr>
      <w:r w:rsidRPr="001C7E89">
        <w:rPr>
          <w:rFonts w:ascii="GHEA Grapalat" w:eastAsia="Times New Roman" w:hAnsi="GHEA Grapalat" w:cs="Times New Roman"/>
          <w:sz w:val="20"/>
          <w:szCs w:val="20"/>
          <w:lang w:val="hy-AM"/>
        </w:rPr>
        <w:tab/>
        <w:t xml:space="preserve">1.Սույն երաշխիքը (այսուհետ՝ երաշխիք) հանդիսանում է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p>
    <w:p w14:paraId="36FDEADB" w14:textId="77777777" w:rsidR="001C7E89" w:rsidRPr="001C7E89" w:rsidRDefault="001C7E89" w:rsidP="001C7E89">
      <w:pPr>
        <w:shd w:val="clear" w:color="auto" w:fill="FFFFFF"/>
        <w:spacing w:after="0" w:line="240" w:lineRule="auto"/>
        <w:ind w:left="5664" w:firstLine="708"/>
        <w:rPr>
          <w:rFonts w:ascii="Times New Roman" w:eastAsia="Times New Roman" w:hAnsi="Times New Roman" w:cs="Times New Roman"/>
          <w:b/>
          <w:bCs/>
          <w:sz w:val="24"/>
          <w:szCs w:val="24"/>
          <w:lang w:val="hy-AM"/>
        </w:rPr>
      </w:pPr>
      <w:r w:rsidRPr="001C7E89">
        <w:rPr>
          <w:rFonts w:ascii="GHEA Grapalat" w:eastAsia="Times New Roman" w:hAnsi="GHEA Grapalat" w:cs="Sylfaen"/>
          <w:sz w:val="24"/>
          <w:szCs w:val="24"/>
          <w:vertAlign w:val="superscript"/>
          <w:lang w:val="hy-AM"/>
        </w:rPr>
        <w:t xml:space="preserve">          պատվիրատուի անվանումը</w:t>
      </w:r>
    </w:p>
    <w:p w14:paraId="4627B1D1" w14:textId="77777777" w:rsidR="001C7E89" w:rsidRPr="001C7E89" w:rsidRDefault="001C7E89" w:rsidP="001C7E89">
      <w:pPr>
        <w:shd w:val="clear" w:color="auto" w:fill="FFFFFF"/>
        <w:spacing w:after="0" w:line="240" w:lineRule="auto"/>
        <w:rPr>
          <w:rFonts w:ascii="GHEA Grapalat" w:eastAsia="Times New Roman" w:hAnsi="GHEA Grapalat" w:cs="Sylfaen"/>
          <w:sz w:val="24"/>
          <w:szCs w:val="24"/>
          <w:vertAlign w:val="superscript"/>
          <w:lang w:val="hy-AM"/>
        </w:rPr>
      </w:pPr>
      <w:r w:rsidRPr="001C7E89">
        <w:rPr>
          <w:rFonts w:ascii="GHEA Grapalat" w:eastAsia="Times New Roman" w:hAnsi="GHEA Grapalat" w:cs="Times New Roman"/>
          <w:sz w:val="20"/>
          <w:szCs w:val="20"/>
          <w:lang w:val="hy-AM"/>
        </w:rPr>
        <w:t xml:space="preserve">(այսուհետ՝ բենեֆիցիար) կողմից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ծածկագրով կազմակերպված</w:t>
      </w:r>
      <w:r w:rsidRPr="001C7E89">
        <w:rPr>
          <w:rFonts w:ascii="Times New Roman" w:eastAsia="Times New Roman" w:hAnsi="Times New Roman" w:cs="Sylfaen"/>
          <w:sz w:val="24"/>
          <w:szCs w:val="24"/>
          <w:vertAlign w:val="superscript"/>
          <w:lang w:val="hy-AM"/>
        </w:rPr>
        <w:t xml:space="preserve">                       </w:t>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GHEA Grapalat" w:eastAsia="Times New Roman" w:hAnsi="GHEA Grapalat" w:cs="Sylfaen"/>
          <w:sz w:val="24"/>
          <w:szCs w:val="24"/>
          <w:vertAlign w:val="superscript"/>
          <w:lang w:val="hy-AM"/>
        </w:rPr>
        <w:t xml:space="preserve">ընթացակարգի ծածկագիրը </w:t>
      </w:r>
    </w:p>
    <w:p w14:paraId="7BDD8C18"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կազմակերպված գնման ընթացակարգի արդյունքում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w:t>
      </w:r>
    </w:p>
    <w:p w14:paraId="7D546781" w14:textId="77777777" w:rsidR="001C7E89" w:rsidRPr="001C7E89" w:rsidRDefault="001C7E89" w:rsidP="001C7E89">
      <w:pPr>
        <w:shd w:val="clear" w:color="auto" w:fill="FFFFFF"/>
        <w:spacing w:after="0" w:line="240" w:lineRule="auto"/>
        <w:ind w:firstLine="375"/>
        <w:rPr>
          <w:rFonts w:ascii="Times New Roman" w:eastAsia="Times New Roman" w:hAnsi="Times New Roman" w:cs="Sylfaen"/>
          <w:sz w:val="24"/>
          <w:szCs w:val="24"/>
          <w:vertAlign w:val="superscript"/>
          <w:lang w:val="hy-AM"/>
        </w:rPr>
      </w:pP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Sylfaen"/>
          <w:sz w:val="24"/>
          <w:szCs w:val="24"/>
          <w:vertAlign w:val="superscript"/>
          <w:lang w:val="hy-AM"/>
        </w:rPr>
        <w:t>ընտրված մասնակցի անվանումը</w:t>
      </w:r>
    </w:p>
    <w:p w14:paraId="2A13CA8F"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(այսուհետ՝ պրիցիպալ) կողմից կնքվելիք N</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t xml:space="preserve">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t xml:space="preserve">  </w:t>
      </w:r>
      <w:r w:rsidRPr="001C7E89">
        <w:rPr>
          <w:rFonts w:ascii="GHEA Grapalat" w:eastAsia="Times New Roman" w:hAnsi="GHEA Grapalat" w:cs="Times New Roman"/>
          <w:sz w:val="20"/>
          <w:szCs w:val="20"/>
          <w:lang w:val="hy-AM"/>
        </w:rPr>
        <w:tab/>
        <w:t xml:space="preserve"> </w:t>
      </w:r>
      <w:r w:rsidRPr="001C7E89">
        <w:rPr>
          <w:rFonts w:ascii="GHEA Grapalat" w:eastAsia="Times New Roman" w:hAnsi="GHEA Grapalat" w:cs="Times New Roman"/>
          <w:sz w:val="20"/>
          <w:szCs w:val="20"/>
          <w:lang w:val="hy-AM"/>
        </w:rPr>
        <w:tab/>
        <w:t xml:space="preserve">            </w:t>
      </w:r>
      <w:r w:rsidRPr="001C7E89">
        <w:rPr>
          <w:rFonts w:ascii="GHEA Grapalat" w:eastAsia="Times New Roman" w:hAnsi="GHEA Grapalat" w:cs="Sylfaen"/>
          <w:sz w:val="24"/>
          <w:szCs w:val="24"/>
          <w:vertAlign w:val="superscript"/>
          <w:lang w:val="hy-AM"/>
        </w:rPr>
        <w:t>կնքվելիք պայմանագրի համարը</w:t>
      </w:r>
    </w:p>
    <w:p w14:paraId="544E8BD1" w14:textId="77777777" w:rsidR="001C7E89" w:rsidRPr="001C7E89" w:rsidRDefault="001C7E89" w:rsidP="001C7E89">
      <w:pPr>
        <w:shd w:val="clear" w:color="auto" w:fill="FFFFFF"/>
        <w:spacing w:after="0" w:line="240" w:lineRule="auto"/>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6456AFC8" w14:textId="77777777" w:rsidR="001C7E89" w:rsidRPr="001C7E89" w:rsidRDefault="001C7E89" w:rsidP="001C7E89">
      <w:pPr>
        <w:shd w:val="clear" w:color="auto" w:fill="FFFFFF"/>
        <w:spacing w:after="0" w:line="240" w:lineRule="auto"/>
        <w:ind w:firstLine="708"/>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2. Երաշխիքով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(այսուհետ՝ երաշխիք տվող </w:t>
      </w:r>
    </w:p>
    <w:p w14:paraId="6CA28A35"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t xml:space="preserve">                         </w:t>
      </w:r>
      <w:r w:rsidRPr="001C7E89">
        <w:rPr>
          <w:rFonts w:ascii="GHEA Grapalat" w:eastAsia="Times New Roman" w:hAnsi="GHEA Grapalat" w:cs="Sylfaen"/>
          <w:sz w:val="24"/>
          <w:szCs w:val="24"/>
          <w:vertAlign w:val="superscript"/>
          <w:lang w:val="hy-AM"/>
        </w:rPr>
        <w:t>երաշխիքը տվող բանկի անվանումը</w:t>
      </w:r>
    </w:p>
    <w:p w14:paraId="329D0B71"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u w:val="single"/>
          <w:lang w:val="hy-AM"/>
        </w:rPr>
      </w:pPr>
      <w:r w:rsidRPr="001C7E89">
        <w:rPr>
          <w:rFonts w:ascii="GHEA Grapalat" w:eastAsia="Times New Roman" w:hAnsi="GHEA Grapalat" w:cs="Times New Roma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t xml:space="preserve">  </w:t>
      </w:r>
    </w:p>
    <w:p w14:paraId="4DCCAF03" w14:textId="77777777" w:rsidR="001C7E89" w:rsidRPr="001C7E89" w:rsidRDefault="001C7E89" w:rsidP="001C7E89">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1C7E89">
        <w:rPr>
          <w:rFonts w:ascii="GHEA Grapalat" w:eastAsia="Times New Roman" w:hAnsi="GHEA Grapalat" w:cs="Sylfaen"/>
          <w:sz w:val="24"/>
          <w:szCs w:val="24"/>
          <w:vertAlign w:val="superscript"/>
          <w:lang w:val="hy-AM"/>
        </w:rPr>
        <w:t xml:space="preserve">     գումարը թվերով և տառերով</w:t>
      </w:r>
    </w:p>
    <w:p w14:paraId="4062F270"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t xml:space="preserve">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հաշվեհամարին փոխանցման միջոցով:</w:t>
      </w:r>
    </w:p>
    <w:p w14:paraId="2EFB7F31" w14:textId="77777777" w:rsidR="001C7E89" w:rsidRPr="001C7E89" w:rsidRDefault="001C7E89" w:rsidP="001C7E89">
      <w:pPr>
        <w:shd w:val="clear" w:color="auto" w:fill="FFFFFF"/>
        <w:spacing w:after="0" w:line="240" w:lineRule="auto"/>
        <w:ind w:left="708"/>
        <w:rPr>
          <w:rFonts w:ascii="GHEA Grapalat" w:eastAsia="Times New Roman" w:hAnsi="GHEA Grapalat" w:cs="Times New Roman"/>
          <w:sz w:val="20"/>
          <w:szCs w:val="20"/>
          <w:lang w:val="hy-AM"/>
        </w:rPr>
      </w:pPr>
      <w:r w:rsidRPr="001C7E89">
        <w:rPr>
          <w:rFonts w:ascii="GHEA Grapalat" w:eastAsia="Times New Roman" w:hAnsi="GHEA Grapalat" w:cs="Sylfaen"/>
          <w:sz w:val="24"/>
          <w:szCs w:val="24"/>
          <w:vertAlign w:val="superscript"/>
          <w:lang w:val="hy-AM"/>
        </w:rPr>
        <w:t xml:space="preserve">                                                                                     հաշվեհամարը  </w:t>
      </w:r>
    </w:p>
    <w:p w14:paraId="014B3FBD" w14:textId="77777777" w:rsidR="001C7E89" w:rsidRPr="001C7E89" w:rsidRDefault="001C7E89" w:rsidP="001C7E89">
      <w:pPr>
        <w:shd w:val="clear" w:color="auto" w:fill="FFFFFF"/>
        <w:spacing w:after="0" w:line="240" w:lineRule="auto"/>
        <w:ind w:firstLine="708"/>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3. Սույն երաշխիքն անհետկանչելի է:</w:t>
      </w:r>
    </w:p>
    <w:p w14:paraId="3ED8ED55" w14:textId="77777777" w:rsidR="001C7E89" w:rsidRPr="001C7E89" w:rsidRDefault="001C7E89" w:rsidP="001C7E89">
      <w:pPr>
        <w:shd w:val="clear" w:color="auto" w:fill="FFFFFF"/>
        <w:spacing w:after="0" w:line="240" w:lineRule="auto"/>
        <w:ind w:firstLine="708"/>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315AE26" w14:textId="77777777" w:rsidR="001C7E89" w:rsidRPr="001C7E89" w:rsidRDefault="001C7E89" w:rsidP="001C7E89">
      <w:pPr>
        <w:shd w:val="clear" w:color="auto" w:fill="FFFFFF"/>
        <w:spacing w:after="0" w:line="240" w:lineRule="auto"/>
        <w:ind w:firstLine="708"/>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5. Երաշխիքը գործում է բենեֆիցիարի և պրիցիպալի միջև N </w:t>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lang w:val="hy-AM"/>
        </w:rPr>
        <w:t xml:space="preserve"> </w:t>
      </w:r>
    </w:p>
    <w:p w14:paraId="11C6A5B3" w14:textId="77777777" w:rsidR="001C7E89" w:rsidRPr="001C7E89" w:rsidRDefault="001C7E89" w:rsidP="001C7E89">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1C7E89">
        <w:rPr>
          <w:rFonts w:ascii="GHEA Grapalat" w:eastAsia="Times New Roman" w:hAnsi="GHEA Grapalat" w:cs="Sylfaen"/>
          <w:sz w:val="24"/>
          <w:szCs w:val="24"/>
          <w:vertAlign w:val="superscript"/>
          <w:lang w:val="hy-AM"/>
        </w:rPr>
        <w:t xml:space="preserve">                         </w:t>
      </w:r>
      <w:bookmarkStart w:id="13" w:name="_Hlk23156026"/>
      <w:r w:rsidRPr="001C7E89">
        <w:rPr>
          <w:rFonts w:ascii="GHEA Grapalat" w:eastAsia="Times New Roman" w:hAnsi="GHEA Grapalat" w:cs="Sylfaen"/>
          <w:sz w:val="24"/>
          <w:szCs w:val="24"/>
          <w:vertAlign w:val="superscript"/>
          <w:lang w:val="hy-AM"/>
        </w:rPr>
        <w:t xml:space="preserve">կնքվելիք պայմանագրի համարը </w:t>
      </w:r>
      <w:bookmarkEnd w:id="13"/>
    </w:p>
    <w:p w14:paraId="0CCF78DB" w14:textId="77777777" w:rsidR="001C7E89" w:rsidRPr="001C7E89" w:rsidRDefault="001C7E89" w:rsidP="001C7E89">
      <w:pPr>
        <w:shd w:val="clear" w:color="auto" w:fill="FFFFFF"/>
        <w:spacing w:after="0" w:line="240" w:lineRule="auto"/>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14:paraId="0E5C1F36"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F261030"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1) N </w:t>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lang w:val="hy-AM"/>
        </w:rPr>
        <w:t xml:space="preserve"> ծածկագրով կնքված պայմանագրի, ներառյալ նաև դրանում </w:t>
      </w:r>
    </w:p>
    <w:p w14:paraId="7247FCC4" w14:textId="77777777" w:rsidR="001C7E89" w:rsidRPr="001C7E89" w:rsidRDefault="001C7E89" w:rsidP="001C7E89">
      <w:pPr>
        <w:shd w:val="clear" w:color="auto" w:fill="FFFFFF"/>
        <w:spacing w:after="0" w:line="240" w:lineRule="auto"/>
        <w:rPr>
          <w:rFonts w:ascii="GHEA Grapalat" w:eastAsia="Times New Roman" w:hAnsi="GHEA Grapalat" w:cs="Sylfaen"/>
          <w:sz w:val="24"/>
          <w:szCs w:val="24"/>
          <w:vertAlign w:val="superscript"/>
          <w:lang w:val="hy-AM"/>
        </w:rPr>
      </w:pPr>
      <w:r w:rsidRPr="001C7E89">
        <w:rPr>
          <w:rFonts w:ascii="GHEA Grapalat" w:eastAsia="Times New Roman" w:hAnsi="GHEA Grapalat" w:cs="Sylfaen"/>
          <w:sz w:val="24"/>
          <w:szCs w:val="24"/>
          <w:vertAlign w:val="superscript"/>
          <w:lang w:val="hy-AM"/>
        </w:rPr>
        <w:t xml:space="preserve">                          կնքվելիք պայմանագրի համարը</w:t>
      </w:r>
    </w:p>
    <w:p w14:paraId="4EB8EACE" w14:textId="77777777" w:rsidR="001C7E89" w:rsidRPr="001C7E89" w:rsidRDefault="001C7E89" w:rsidP="001C7E89">
      <w:pPr>
        <w:shd w:val="clear" w:color="auto" w:fill="FFFFFF"/>
        <w:spacing w:after="0" w:line="240" w:lineRule="auto"/>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կատարված փոփոխությունների, լրացուցիչ համաձայնագրերի պատճենները.</w:t>
      </w:r>
    </w:p>
    <w:p w14:paraId="2714C791"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2) բենեֆիցիարի կողմից պայմանագիրը միակողմանի լուծելու մասին </w:t>
      </w:r>
      <w:hyperlink r:id="rId7" w:history="1">
        <w:r w:rsidRPr="001C7E89">
          <w:rPr>
            <w:rFonts w:ascii="GHEA Grapalat" w:eastAsia="Times New Roman" w:hAnsi="GHEA Grapalat" w:cs="Times New Roman"/>
            <w:color w:val="0000FF"/>
            <w:sz w:val="20"/>
            <w:szCs w:val="20"/>
            <w:u w:val="single"/>
            <w:lang w:val="hy-AM"/>
          </w:rPr>
          <w:t>www.procurement.am</w:t>
        </w:r>
      </w:hyperlink>
      <w:r w:rsidRPr="001C7E89">
        <w:rPr>
          <w:rFonts w:ascii="GHEA Grapalat" w:eastAsia="Times New Roman" w:hAnsi="GHEA Grapalat" w:cs="Times New Roman"/>
          <w:color w:val="000000"/>
          <w:sz w:val="20"/>
          <w:szCs w:val="20"/>
          <w:lang w:val="hy-AM"/>
        </w:rPr>
        <w:t xml:space="preserve"> հասցով գործող տեղեկագրում հրապարակած ծանուցումը.</w:t>
      </w:r>
    </w:p>
    <w:p w14:paraId="6338BA46"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4EFCE7"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8. Երաշխիք տվող անձը մերժում է բենեֆիցիարի պահանջը, եթե`</w:t>
      </w:r>
    </w:p>
    <w:p w14:paraId="7B48EBDA"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 պահանջը կամ կից փաստաթղթերը չեն համապատասխանում սույն երաշխիքի պայմաններին.</w:t>
      </w:r>
    </w:p>
    <w:p w14:paraId="378D0467"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2) պահանջը ներկայացվել է երաշխիքով սահմանված ժամկետի ավարտից հետո:</w:t>
      </w:r>
    </w:p>
    <w:p w14:paraId="37EEC726"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E5ACD93"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C8D7943"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A71D8A8"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3C916C4A"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u w:val="single"/>
          <w:lang w:val="hy-AM"/>
        </w:rPr>
      </w:pPr>
      <w:r w:rsidRPr="001C7E89">
        <w:rPr>
          <w:rFonts w:ascii="GHEA Grapalat" w:eastAsia="Times New Roman" w:hAnsi="GHEA Grapalat" w:cs="Times New Roman"/>
          <w:color w:val="000000"/>
          <w:sz w:val="20"/>
          <w:szCs w:val="20"/>
          <w:lang w:val="hy-AM"/>
        </w:rPr>
        <w:t xml:space="preserve">Գործադիր մարմնի ղեկավար </w:t>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p>
    <w:p w14:paraId="31F422C2"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p>
    <w:p w14:paraId="7DE63813" w14:textId="77777777" w:rsidR="001C7E89" w:rsidRPr="001C7E89" w:rsidRDefault="001C7E89" w:rsidP="001C7E89">
      <w:pPr>
        <w:shd w:val="clear" w:color="auto" w:fill="FFFFFF"/>
        <w:spacing w:after="0" w:line="240" w:lineRule="auto"/>
        <w:rPr>
          <w:rFonts w:ascii="GHEA Grapalat" w:eastAsia="Times New Roman" w:hAnsi="GHEA Grapalat" w:cs="Sylfaen"/>
          <w:sz w:val="24"/>
          <w:szCs w:val="24"/>
          <w:vertAlign w:val="superscript"/>
          <w:lang w:val="hy-AM"/>
        </w:rPr>
      </w:pPr>
      <w:r w:rsidRPr="001C7E89">
        <w:rPr>
          <w:rFonts w:ascii="GHEA Grapalat" w:eastAsia="Times New Roman" w:hAnsi="GHEA Grapalat" w:cs="Sylfaen"/>
          <w:sz w:val="24"/>
          <w:szCs w:val="24"/>
          <w:vertAlign w:val="superscript"/>
          <w:lang w:val="hy-AM"/>
        </w:rPr>
        <w:t xml:space="preserve">                                                        ամիսը, ամսաթիվը, տարեթիվը</w:t>
      </w:r>
    </w:p>
    <w:p w14:paraId="04023BAC" w14:textId="77777777" w:rsidR="001C7E89" w:rsidRPr="001C7E89" w:rsidRDefault="001C7E89" w:rsidP="001C7E89">
      <w:pPr>
        <w:spacing w:after="0" w:line="240" w:lineRule="auto"/>
        <w:ind w:firstLine="567"/>
        <w:jc w:val="right"/>
        <w:rPr>
          <w:rFonts w:ascii="GHEA Grapalat" w:eastAsia="Times New Roman" w:hAnsi="GHEA Grapalat" w:cs="Arial"/>
          <w:b/>
          <w:sz w:val="20"/>
          <w:szCs w:val="20"/>
          <w:lang w:val="hy-AM"/>
        </w:rPr>
      </w:pPr>
      <w:r w:rsidRPr="001C7E89">
        <w:rPr>
          <w:rFonts w:ascii="GHEA Grapalat" w:eastAsia="Times New Roman" w:hAnsi="GHEA Grapalat" w:cs="Times New Roman"/>
          <w:b/>
          <w:sz w:val="20"/>
          <w:szCs w:val="20"/>
          <w:lang w:val="hy-AM"/>
        </w:rPr>
        <w:br w:type="page"/>
      </w:r>
      <w:r w:rsidRPr="001C7E89">
        <w:rPr>
          <w:rFonts w:ascii="GHEA Grapalat" w:eastAsia="Times New Roman" w:hAnsi="GHEA Grapalat" w:cs="Sylfaen"/>
          <w:b/>
          <w:sz w:val="20"/>
          <w:szCs w:val="20"/>
          <w:lang w:val="hy-AM"/>
        </w:rPr>
        <w:lastRenderedPageBreak/>
        <w:t>Հավելված</w:t>
      </w:r>
      <w:r w:rsidRPr="001C7E89">
        <w:rPr>
          <w:rFonts w:ascii="GHEA Grapalat" w:eastAsia="Times New Roman" w:hAnsi="GHEA Grapalat" w:cs="Arial"/>
          <w:b/>
          <w:sz w:val="20"/>
          <w:szCs w:val="20"/>
          <w:lang w:val="hy-AM"/>
        </w:rPr>
        <w:t xml:space="preserve"> 4.2</w:t>
      </w:r>
    </w:p>
    <w:p w14:paraId="64B7F83E"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ԳՀԱՊՁԲ-15/15-2020-</w:t>
      </w:r>
      <w:r w:rsidRPr="001C7E89">
        <w:rPr>
          <w:rFonts w:ascii="GHEA Grapalat" w:eastAsia="Times New Roman" w:hAnsi="GHEA Grapalat" w:cs="Sylfaen"/>
          <w:b/>
          <w:sz w:val="20"/>
          <w:szCs w:val="20"/>
          <w:lang w:val="hy-AM" w:eastAsia="ru-RU"/>
        </w:rPr>
        <w:t>8</w:t>
      </w:r>
      <w:r w:rsidRPr="001C7E89">
        <w:rPr>
          <w:rFonts w:ascii="GHEA Grapalat" w:eastAsia="Times New Roman" w:hAnsi="GHEA Grapalat" w:cs="Sylfaen"/>
          <w:b/>
          <w:sz w:val="20"/>
          <w:szCs w:val="20"/>
          <w:lang w:val="es-ES" w:eastAsia="ru-RU"/>
        </w:rPr>
        <w:t>-ԴԲԳԳԿ ծածկագրով</w:t>
      </w:r>
    </w:p>
    <w:p w14:paraId="00BB5CA9"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գնանշման հարցման հրավերի</w:t>
      </w:r>
    </w:p>
    <w:p w14:paraId="2EDE75B8" w14:textId="77777777" w:rsidR="001C7E89" w:rsidRPr="001C7E89" w:rsidRDefault="001C7E89" w:rsidP="001C7E89">
      <w:pPr>
        <w:spacing w:after="0" w:line="240" w:lineRule="auto"/>
        <w:ind w:firstLine="567"/>
        <w:jc w:val="right"/>
        <w:rPr>
          <w:rFonts w:ascii="GHEA Grapalat" w:eastAsia="Times New Roman" w:hAnsi="GHEA Grapalat" w:cs="Sylfaen"/>
          <w:b/>
          <w:sz w:val="20"/>
          <w:szCs w:val="20"/>
          <w:lang w:val="es-ES"/>
        </w:rPr>
      </w:pPr>
    </w:p>
    <w:p w14:paraId="2756E1C6" w14:textId="77777777" w:rsidR="001C7E89" w:rsidRPr="001C7E89" w:rsidRDefault="001C7E89" w:rsidP="001C7E89">
      <w:pPr>
        <w:spacing w:after="0" w:line="240" w:lineRule="auto"/>
        <w:jc w:val="center"/>
        <w:rPr>
          <w:rFonts w:ascii="GHEA Grapalat" w:eastAsia="Times New Roman" w:hAnsi="GHEA Grapalat" w:cs="GHEA Grapalat"/>
          <w:b/>
          <w:sz w:val="20"/>
          <w:szCs w:val="20"/>
          <w:lang w:val="hy-AM"/>
        </w:rPr>
      </w:pPr>
      <w:r w:rsidRPr="001C7E89">
        <w:rPr>
          <w:rFonts w:ascii="GHEA Grapalat" w:eastAsia="Times New Roman" w:hAnsi="GHEA Grapalat" w:cs="GHEA Grapalat"/>
          <w:b/>
          <w:sz w:val="18"/>
          <w:szCs w:val="18"/>
          <w:lang w:val="hy-AM"/>
        </w:rPr>
        <w:t xml:space="preserve">       </w:t>
      </w:r>
      <w:r w:rsidRPr="001C7E89">
        <w:rPr>
          <w:rFonts w:ascii="GHEA Grapalat" w:eastAsia="Times New Roman" w:hAnsi="GHEA Grapalat" w:cs="GHEA Grapalat"/>
          <w:b/>
          <w:sz w:val="20"/>
          <w:szCs w:val="20"/>
          <w:lang w:val="hy-AM"/>
        </w:rPr>
        <w:t xml:space="preserve">ՏՈւԺԱՆՔԻ ՄԱՍԻՆ ՀԱՄԱՁԱՅՆԱԳԻՐ </w:t>
      </w:r>
    </w:p>
    <w:p w14:paraId="4B20244F" w14:textId="77777777" w:rsidR="001C7E89" w:rsidRPr="001C7E89" w:rsidRDefault="001C7E89" w:rsidP="001C7E89">
      <w:pPr>
        <w:spacing w:after="0" w:line="240" w:lineRule="auto"/>
        <w:jc w:val="center"/>
        <w:rPr>
          <w:rFonts w:ascii="GHEA Grapalat" w:eastAsia="Times New Roman" w:hAnsi="GHEA Grapalat" w:cs="GHEA Grapalat"/>
          <w:b/>
          <w:sz w:val="20"/>
          <w:szCs w:val="20"/>
          <w:lang w:val="hy-AM"/>
        </w:rPr>
      </w:pPr>
      <w:r w:rsidRPr="001C7E89">
        <w:rPr>
          <w:rFonts w:ascii="GHEA Grapalat" w:eastAsia="Times New Roman" w:hAnsi="GHEA Grapalat" w:cs="GHEA Grapalat"/>
          <w:b/>
          <w:sz w:val="18"/>
          <w:szCs w:val="18"/>
          <w:lang w:val="hy-AM"/>
        </w:rPr>
        <w:t xml:space="preserve">         (որակավորման ապահովում)</w:t>
      </w:r>
    </w:p>
    <w:p w14:paraId="2B1DD5D0" w14:textId="77777777" w:rsidR="001C7E89" w:rsidRPr="001C7E89" w:rsidRDefault="001C7E89" w:rsidP="001C7E89">
      <w:pPr>
        <w:spacing w:after="0" w:line="240" w:lineRule="auto"/>
        <w:rPr>
          <w:rFonts w:ascii="GHEA Grapalat" w:eastAsia="Times New Roman" w:hAnsi="GHEA Grapalat" w:cs="GHEA Grapalat"/>
          <w:b/>
          <w:sz w:val="20"/>
          <w:szCs w:val="20"/>
          <w:lang w:val="hy-AM"/>
        </w:rPr>
      </w:pPr>
      <w:r w:rsidRPr="001C7E89">
        <w:rPr>
          <w:rFonts w:ascii="GHEA Grapalat" w:eastAsia="Times New Roman" w:hAnsi="GHEA Grapalat" w:cs="GHEA Grapalat"/>
          <w:color w:val="FF0000"/>
          <w:sz w:val="20"/>
          <w:szCs w:val="20"/>
          <w:shd w:val="clear" w:color="auto" w:fill="92CDDC"/>
          <w:lang w:val="hy-AM"/>
        </w:rPr>
        <w:t xml:space="preserve">                                                              </w:t>
      </w:r>
    </w:p>
    <w:p w14:paraId="32A045F5" w14:textId="77777777" w:rsidR="001C7E89" w:rsidRPr="001C7E89" w:rsidRDefault="001C7E89" w:rsidP="001C7E89">
      <w:pPr>
        <w:spacing w:after="0" w:line="240" w:lineRule="auto"/>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 xml:space="preserve">     ք. Երևան</w:t>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t xml:space="preserve">            </w:t>
      </w:r>
      <w:r w:rsidRPr="001C7E89">
        <w:rPr>
          <w:rFonts w:ascii="GHEA Grapalat" w:eastAsia="Times New Roman" w:hAnsi="GHEA Grapalat" w:cs="Times New Roman"/>
          <w:sz w:val="20"/>
          <w:szCs w:val="20"/>
          <w:lang w:val="hy-AM"/>
        </w:rPr>
        <w:t>«</w:t>
      </w:r>
      <w:r w:rsidRPr="001C7E89">
        <w:rPr>
          <w:rFonts w:ascii="GHEA Grapalat" w:eastAsia="Times New Roman" w:hAnsi="GHEA Grapalat" w:cs="GHEA Grapalat"/>
          <w:sz w:val="20"/>
          <w:szCs w:val="20"/>
          <w:u w:val="single"/>
          <w:lang w:val="hy-AM"/>
        </w:rPr>
        <w:t xml:space="preserve">         </w:t>
      </w:r>
      <w:r w:rsidRPr="001C7E89">
        <w:rPr>
          <w:rFonts w:ascii="GHEA Grapalat" w:eastAsia="Times New Roman" w:hAnsi="GHEA Grapalat" w:cs="Times New Roman"/>
          <w:sz w:val="20"/>
          <w:szCs w:val="20"/>
          <w:lang w:val="hy-AM"/>
        </w:rPr>
        <w:t>»</w:t>
      </w:r>
      <w:r w:rsidRPr="001C7E89">
        <w:rPr>
          <w:rFonts w:ascii="GHEA Grapalat" w:eastAsia="Times New Roman" w:hAnsi="GHEA Grapalat" w:cs="GHEA Grapalat"/>
          <w:sz w:val="20"/>
          <w:szCs w:val="20"/>
          <w:u w:val="single"/>
          <w:lang w:val="hy-AM"/>
        </w:rPr>
        <w:t xml:space="preserve"> </w:t>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lang w:val="hy-AM"/>
        </w:rPr>
        <w:t xml:space="preserve"> 20   թ.**</w:t>
      </w:r>
    </w:p>
    <w:p w14:paraId="49A8A716" w14:textId="77777777" w:rsidR="001C7E89" w:rsidRPr="001C7E89" w:rsidRDefault="001C7E89" w:rsidP="001C7E89">
      <w:pPr>
        <w:spacing w:after="0" w:line="240" w:lineRule="auto"/>
        <w:rPr>
          <w:rFonts w:ascii="GHEA Grapalat" w:eastAsia="Times New Roman" w:hAnsi="GHEA Grapalat" w:cs="GHEA Grapalat"/>
          <w:sz w:val="20"/>
          <w:szCs w:val="20"/>
          <w:lang w:val="hy-AM"/>
        </w:rPr>
      </w:pPr>
    </w:p>
    <w:p w14:paraId="661EE416" w14:textId="77777777" w:rsidR="001C7E89" w:rsidRPr="001C7E89" w:rsidRDefault="001C7E89" w:rsidP="001C7E89">
      <w:pPr>
        <w:spacing w:after="0" w:line="240" w:lineRule="auto"/>
        <w:jc w:val="both"/>
        <w:rPr>
          <w:rFonts w:ascii="GHEA Grapalat" w:eastAsia="Times New Roman" w:hAnsi="GHEA Grapalat" w:cs="GHEA Grapalat"/>
          <w:sz w:val="20"/>
          <w:szCs w:val="20"/>
          <w:u w:val="single"/>
          <w:vertAlign w:val="subscript"/>
          <w:lang w:val="hy-AM"/>
        </w:rPr>
      </w:pPr>
      <w:r w:rsidRPr="001C7E89">
        <w:rPr>
          <w:rFonts w:ascii="GHEA Grapalat" w:eastAsia="Times New Roman" w:hAnsi="GHEA Grapalat" w:cs="GHEA Grapalat"/>
          <w:sz w:val="20"/>
          <w:szCs w:val="20"/>
          <w:u w:val="single"/>
          <w:vertAlign w:val="subscript"/>
          <w:lang w:val="hy-AM"/>
        </w:rPr>
        <w:tab/>
      </w:r>
      <w:r w:rsidRPr="001C7E89">
        <w:rPr>
          <w:rFonts w:ascii="GHEA Grapalat" w:eastAsia="Times New Roman" w:hAnsi="GHEA Grapalat" w:cs="GHEA Grapalat"/>
          <w:sz w:val="20"/>
          <w:szCs w:val="20"/>
          <w:u w:val="single"/>
          <w:vertAlign w:val="subscript"/>
          <w:lang w:val="hy-AM"/>
        </w:rPr>
        <w:tab/>
      </w:r>
      <w:r w:rsidRPr="001C7E89">
        <w:rPr>
          <w:rFonts w:ascii="GHEA Grapalat" w:eastAsia="Times New Roman" w:hAnsi="GHEA Grapalat" w:cs="GHEA Grapalat"/>
          <w:sz w:val="20"/>
          <w:szCs w:val="20"/>
          <w:u w:val="single"/>
          <w:vertAlign w:val="subscript"/>
          <w:lang w:val="hy-AM"/>
        </w:rPr>
        <w:tab/>
      </w:r>
      <w:r w:rsidRPr="001C7E89">
        <w:rPr>
          <w:rFonts w:ascii="GHEA Grapalat" w:eastAsia="Times New Roman" w:hAnsi="GHEA Grapalat" w:cs="GHEA Grapalat"/>
          <w:sz w:val="20"/>
          <w:szCs w:val="20"/>
          <w:vertAlign w:val="subscript"/>
          <w:lang w:val="hy-AM"/>
        </w:rPr>
        <w:t xml:space="preserve">, </w:t>
      </w:r>
      <w:r w:rsidRPr="001C7E89">
        <w:rPr>
          <w:rFonts w:ascii="GHEA Grapalat" w:eastAsia="Times New Roman" w:hAnsi="GHEA Grapalat" w:cs="GHEA Grapalat"/>
          <w:sz w:val="20"/>
          <w:szCs w:val="20"/>
          <w:lang w:val="hy-AM"/>
        </w:rPr>
        <w:t xml:space="preserve">ի դեմս Ընկերության տնօրեն </w:t>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p>
    <w:p w14:paraId="4A210BD0" w14:textId="77777777" w:rsidR="001C7E89" w:rsidRPr="001C7E89" w:rsidRDefault="001C7E89" w:rsidP="001C7E89">
      <w:pPr>
        <w:spacing w:after="0" w:line="240" w:lineRule="auto"/>
        <w:jc w:val="both"/>
        <w:rPr>
          <w:rFonts w:ascii="GHEA Grapalat" w:eastAsia="Times New Roman" w:hAnsi="GHEA Grapalat" w:cs="GHEA Grapalat"/>
          <w:sz w:val="20"/>
          <w:szCs w:val="20"/>
          <w:lang w:val="hy-AM"/>
        </w:rPr>
      </w:pPr>
      <w:r w:rsidRPr="001C7E89">
        <w:rPr>
          <w:rFonts w:ascii="GHEA Grapalat" w:eastAsia="Times New Roman" w:hAnsi="GHEA Grapalat" w:cs="Times New Roman"/>
          <w:sz w:val="20"/>
          <w:szCs w:val="20"/>
          <w:vertAlign w:val="superscript"/>
          <w:lang w:val="hy-AM"/>
        </w:rPr>
        <w:t xml:space="preserve">       Ընկերության անվանումը</w:t>
      </w:r>
      <w:r w:rsidRPr="001C7E89">
        <w:rPr>
          <w:rFonts w:ascii="GHEA Grapalat" w:eastAsia="Times New Roman" w:hAnsi="GHEA Grapalat" w:cs="GHEA Grapalat"/>
          <w:sz w:val="20"/>
          <w:szCs w:val="20"/>
          <w:vertAlign w:val="subscript"/>
          <w:lang w:val="hy-AM"/>
        </w:rPr>
        <w:tab/>
      </w:r>
      <w:r w:rsidRPr="001C7E89">
        <w:rPr>
          <w:rFonts w:ascii="GHEA Grapalat" w:eastAsia="Times New Roman" w:hAnsi="GHEA Grapalat" w:cs="GHEA Grapalat"/>
          <w:sz w:val="20"/>
          <w:szCs w:val="20"/>
          <w:vertAlign w:val="subscript"/>
          <w:lang w:val="hy-AM"/>
        </w:rPr>
        <w:tab/>
      </w:r>
      <w:r w:rsidRPr="001C7E89">
        <w:rPr>
          <w:rFonts w:ascii="GHEA Grapalat" w:eastAsia="Times New Roman" w:hAnsi="GHEA Grapalat" w:cs="GHEA Grapalat"/>
          <w:sz w:val="20"/>
          <w:szCs w:val="20"/>
          <w:vertAlign w:val="subscript"/>
          <w:lang w:val="hy-AM"/>
        </w:rPr>
        <w:tab/>
      </w:r>
      <w:r w:rsidRPr="001C7E89">
        <w:rPr>
          <w:rFonts w:ascii="GHEA Grapalat" w:eastAsia="Times New Roman" w:hAnsi="GHEA Grapalat" w:cs="GHEA Grapalat"/>
          <w:sz w:val="20"/>
          <w:szCs w:val="20"/>
          <w:vertAlign w:val="subscript"/>
          <w:lang w:val="hy-AM"/>
        </w:rPr>
        <w:tab/>
      </w:r>
      <w:r w:rsidRPr="001C7E89">
        <w:rPr>
          <w:rFonts w:ascii="GHEA Grapalat" w:eastAsia="Times New Roman" w:hAnsi="GHEA Grapalat" w:cs="GHEA Grapalat"/>
          <w:sz w:val="20"/>
          <w:szCs w:val="20"/>
          <w:vertAlign w:val="subscript"/>
          <w:lang w:val="hy-AM"/>
        </w:rPr>
        <w:tab/>
        <w:t xml:space="preserve">    </w:t>
      </w:r>
      <w:r w:rsidRPr="001C7E89">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1C7E89">
        <w:rPr>
          <w:rFonts w:ascii="GHEA Grapalat" w:eastAsia="Times New Roman" w:hAnsi="GHEA Grapalat" w:cs="GHEA Grapalat"/>
          <w:sz w:val="20"/>
          <w:szCs w:val="20"/>
          <w:vertAlign w:val="subscript"/>
          <w:lang w:val="hy-AM"/>
        </w:rPr>
        <w:t xml:space="preserve">, </w:t>
      </w:r>
      <w:r w:rsidRPr="001C7E89">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0CF1303" w14:textId="77777777" w:rsidR="001C7E89" w:rsidRPr="001C7E89" w:rsidRDefault="001C7E89" w:rsidP="001C7E89">
      <w:pPr>
        <w:spacing w:after="0" w:line="240" w:lineRule="auto"/>
        <w:ind w:firstLine="708"/>
        <w:jc w:val="both"/>
        <w:rPr>
          <w:rFonts w:ascii="GHEA Grapalat" w:eastAsia="Times New Roman" w:hAnsi="GHEA Grapalat" w:cs="GHEA Grapalat"/>
          <w:sz w:val="20"/>
          <w:szCs w:val="20"/>
          <w:lang w:val="hy-AM"/>
        </w:rPr>
      </w:pPr>
    </w:p>
    <w:p w14:paraId="53193BDF" w14:textId="77777777" w:rsidR="001C7E89" w:rsidRPr="001C7E89" w:rsidRDefault="001C7E89" w:rsidP="001C7E89">
      <w:pPr>
        <w:numPr>
          <w:ilvl w:val="0"/>
          <w:numId w:val="6"/>
        </w:numPr>
        <w:spacing w:after="0" w:line="240" w:lineRule="auto"/>
        <w:jc w:val="center"/>
        <w:rPr>
          <w:rFonts w:ascii="GHEA Grapalat" w:eastAsia="Times New Roman" w:hAnsi="GHEA Grapalat" w:cs="GHEA Grapalat"/>
          <w:b/>
          <w:bCs/>
          <w:sz w:val="20"/>
          <w:szCs w:val="20"/>
          <w:lang w:val="pt-BR"/>
        </w:rPr>
      </w:pPr>
      <w:r w:rsidRPr="001C7E89">
        <w:rPr>
          <w:rFonts w:ascii="GHEA Grapalat" w:eastAsia="Times New Roman" w:hAnsi="GHEA Grapalat" w:cs="GHEA Grapalat"/>
          <w:b/>
          <w:sz w:val="20"/>
          <w:szCs w:val="20"/>
          <w:lang w:val="hy-AM"/>
        </w:rPr>
        <w:t xml:space="preserve"> Հ</w:t>
      </w:r>
      <w:r w:rsidRPr="001C7E89">
        <w:rPr>
          <w:rFonts w:ascii="GHEA Grapalat" w:eastAsia="Times New Roman" w:hAnsi="GHEA Grapalat" w:cs="GHEA Grapalat"/>
          <w:b/>
          <w:sz w:val="20"/>
          <w:szCs w:val="20"/>
        </w:rPr>
        <w:t>ամաձայնության առարկան</w:t>
      </w:r>
    </w:p>
    <w:p w14:paraId="0A1AB581" w14:textId="77777777" w:rsidR="001C7E89" w:rsidRPr="001C7E89" w:rsidRDefault="001C7E89" w:rsidP="001C7E89">
      <w:pPr>
        <w:spacing w:after="0" w:line="240" w:lineRule="auto"/>
        <w:jc w:val="both"/>
        <w:rPr>
          <w:rFonts w:ascii="GHEA Grapalat" w:eastAsia="Times New Roman" w:hAnsi="GHEA Grapalat" w:cs="GHEA Grapalat"/>
          <w:b/>
          <w:bCs/>
          <w:sz w:val="20"/>
          <w:szCs w:val="20"/>
          <w:lang w:val="pt-BR"/>
        </w:rPr>
      </w:pPr>
      <w:r w:rsidRPr="001C7E89">
        <w:rPr>
          <w:rFonts w:ascii="GHEA Grapalat" w:eastAsia="Times New Roman" w:hAnsi="GHEA Grapalat" w:cs="GHEA Grapalat"/>
          <w:sz w:val="20"/>
          <w:szCs w:val="20"/>
          <w:lang w:val="pt-BR"/>
        </w:rPr>
        <w:tab/>
      </w:r>
      <w:r w:rsidRPr="001C7E89">
        <w:rPr>
          <w:rFonts w:ascii="GHEA Grapalat" w:eastAsia="Times New Roman" w:hAnsi="GHEA Grapalat" w:cs="GHEA Grapalat"/>
          <w:sz w:val="20"/>
          <w:szCs w:val="20"/>
          <w:lang w:val="pt-BR"/>
        </w:rPr>
        <w:tab/>
        <w:t xml:space="preserve">                               </w:t>
      </w:r>
    </w:p>
    <w:p w14:paraId="3DB1C106" w14:textId="77777777" w:rsidR="001C7E89" w:rsidRPr="001C7E89" w:rsidRDefault="001C7E89" w:rsidP="001C7E89">
      <w:pPr>
        <w:numPr>
          <w:ilvl w:val="1"/>
          <w:numId w:val="7"/>
        </w:numPr>
        <w:spacing w:after="0" w:line="240" w:lineRule="auto"/>
        <w:ind w:firstLine="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pt-BR"/>
        </w:rPr>
        <w:t xml:space="preserve">Ընկերությունը մասնակցում է </w:t>
      </w:r>
      <w:r w:rsidRPr="001C7E89">
        <w:rPr>
          <w:rFonts w:ascii="GHEA Grapalat" w:eastAsia="Times New Roman" w:hAnsi="GHEA Grapalat" w:cs="Sylfaen"/>
          <w:sz w:val="20"/>
          <w:szCs w:val="20"/>
          <w:lang w:val="es-ES"/>
        </w:rPr>
        <w:t>«Դատաբժշկան գիտագործնական կենտրոն» ՊՈԱԿ</w:t>
      </w:r>
      <w:r w:rsidRPr="001C7E89">
        <w:rPr>
          <w:rFonts w:ascii="GHEA Grapalat" w:eastAsia="Times New Roman" w:hAnsi="GHEA Grapalat" w:cs="Sylfaen"/>
          <w:sz w:val="20"/>
          <w:szCs w:val="20"/>
          <w:lang w:val="hy-AM"/>
        </w:rPr>
        <w:t>-ի</w:t>
      </w:r>
      <w:r w:rsidRPr="001C7E89">
        <w:rPr>
          <w:rFonts w:ascii="GHEA Grapalat" w:eastAsia="Times New Roman" w:hAnsi="GHEA Grapalat" w:cs="GHEA Grapalat"/>
          <w:sz w:val="20"/>
          <w:szCs w:val="20"/>
          <w:lang w:val="pt-BR"/>
        </w:rPr>
        <w:t xml:space="preserve"> (այսուհետ` Պատվիրատու) կողմից կազմակերպված` </w:t>
      </w:r>
      <w:r w:rsidRPr="001C7E89">
        <w:rPr>
          <w:rFonts w:ascii="GHEA Grapalat" w:eastAsia="Times New Roman" w:hAnsi="GHEA Grapalat" w:cs="Sylfaen"/>
          <w:bCs/>
          <w:sz w:val="20"/>
          <w:szCs w:val="24"/>
          <w:lang w:val="es-ES"/>
        </w:rPr>
        <w:t>ԳՀԱՊՁԲ-15/15-2020-</w:t>
      </w:r>
      <w:r w:rsidRPr="001C7E89">
        <w:rPr>
          <w:rFonts w:ascii="GHEA Grapalat" w:eastAsia="Times New Roman" w:hAnsi="GHEA Grapalat" w:cs="Sylfaen"/>
          <w:bCs/>
          <w:sz w:val="20"/>
          <w:szCs w:val="24"/>
          <w:lang w:val="hy-AM"/>
        </w:rPr>
        <w:t>8</w:t>
      </w:r>
      <w:r w:rsidRPr="001C7E89">
        <w:rPr>
          <w:rFonts w:ascii="GHEA Grapalat" w:eastAsia="Times New Roman" w:hAnsi="GHEA Grapalat" w:cs="Sylfaen"/>
          <w:bCs/>
          <w:sz w:val="20"/>
          <w:szCs w:val="24"/>
          <w:lang w:val="es-ES"/>
        </w:rPr>
        <w:t>-ԴԲԳԳԿ</w:t>
      </w:r>
      <w:r w:rsidRPr="001C7E89">
        <w:rPr>
          <w:rFonts w:ascii="GHEA Grapalat" w:eastAsia="Times New Roman" w:hAnsi="GHEA Grapalat" w:cs="Times New Roman"/>
          <w:bCs/>
          <w:sz w:val="20"/>
          <w:szCs w:val="20"/>
          <w:lang w:val="hy-AM"/>
        </w:rPr>
        <w:t xml:space="preserve"> </w:t>
      </w:r>
      <w:r w:rsidRPr="001C7E89">
        <w:rPr>
          <w:rFonts w:ascii="GHEA Grapalat" w:eastAsia="Times New Roman" w:hAnsi="GHEA Grapalat" w:cs="GHEA Grapalat"/>
          <w:sz w:val="20"/>
          <w:szCs w:val="20"/>
          <w:lang w:val="pt-BR"/>
        </w:rPr>
        <w:t>ծածկագրով գնման ընթացակարգին:</w:t>
      </w:r>
    </w:p>
    <w:p w14:paraId="6746CEA1" w14:textId="77777777" w:rsidR="001C7E89" w:rsidRPr="001C7E89" w:rsidRDefault="001C7E89" w:rsidP="001C7E89">
      <w:pPr>
        <w:spacing w:after="0" w:line="240" w:lineRule="auto"/>
        <w:ind w:firstLine="360"/>
        <w:jc w:val="both"/>
        <w:rPr>
          <w:rFonts w:ascii="GHEA Grapalat" w:eastAsia="Times New Roman" w:hAnsi="GHEA Grapalat" w:cs="GHEA Grapalat"/>
          <w:color w:val="5B9BD5"/>
          <w:sz w:val="20"/>
          <w:szCs w:val="20"/>
          <w:lang w:val="hy-AM"/>
        </w:rPr>
      </w:pPr>
      <w:r w:rsidRPr="001C7E89">
        <w:rPr>
          <w:rFonts w:ascii="GHEA Grapalat" w:eastAsia="Times New Roman"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271F352" w14:textId="77777777" w:rsidR="001C7E89" w:rsidRPr="001C7E89" w:rsidRDefault="001C7E89" w:rsidP="001C7E89">
      <w:pPr>
        <w:spacing w:after="0" w:line="240" w:lineRule="auto"/>
        <w:ind w:firstLine="360"/>
        <w:jc w:val="both"/>
        <w:rPr>
          <w:rFonts w:ascii="GHEA Grapalat" w:eastAsia="Times New Roman" w:hAnsi="GHEA Grapalat" w:cs="GHEA Grapalat"/>
          <w:color w:val="000000"/>
          <w:sz w:val="20"/>
          <w:szCs w:val="20"/>
          <w:lang w:val="pt-BR"/>
        </w:rPr>
      </w:pPr>
      <w:r w:rsidRPr="001C7E89">
        <w:rPr>
          <w:rFonts w:ascii="GHEA Grapalat" w:eastAsia="Times New Roman" w:hAnsi="GHEA Grapalat" w:cs="GHEA Grapalat"/>
          <w:color w:val="000000"/>
          <w:sz w:val="20"/>
          <w:szCs w:val="20"/>
          <w:lang w:val="pt-BR"/>
        </w:rPr>
        <w:t>1.3 Ընկերությունը</w:t>
      </w:r>
      <w:r w:rsidRPr="001C7E89">
        <w:rPr>
          <w:rFonts w:ascii="GHEA Grapalat" w:eastAsia="Times New Roman" w:hAnsi="GHEA Grapalat" w:cs="GHEA Grapalat"/>
          <w:color w:val="000000"/>
          <w:sz w:val="20"/>
          <w:szCs w:val="20"/>
          <w:lang w:val="hy-AM"/>
        </w:rPr>
        <w:t xml:space="preserve"> սույն </w:t>
      </w:r>
      <w:r w:rsidRPr="001C7E89">
        <w:rPr>
          <w:rFonts w:ascii="GHEA Grapalat" w:eastAsia="Times New Roman" w:hAnsi="GHEA Grapalat" w:cs="GHEA Grapalat"/>
          <w:color w:val="000000"/>
          <w:sz w:val="20"/>
          <w:szCs w:val="20"/>
          <w:lang w:val="pt-BR"/>
        </w:rPr>
        <w:t>տուժանքի համաձայնագ</w:t>
      </w:r>
      <w:r w:rsidRPr="001C7E89">
        <w:rPr>
          <w:rFonts w:ascii="GHEA Grapalat" w:eastAsia="Times New Roman" w:hAnsi="GHEA Grapalat" w:cs="GHEA Grapalat"/>
          <w:color w:val="000000"/>
          <w:sz w:val="20"/>
          <w:szCs w:val="20"/>
          <w:lang w:val="hy-AM"/>
        </w:rPr>
        <w:t>ր</w:t>
      </w:r>
      <w:r w:rsidRPr="001C7E89">
        <w:rPr>
          <w:rFonts w:ascii="GHEA Grapalat" w:eastAsia="Times New Roman" w:hAnsi="GHEA Grapalat" w:cs="GHEA Grapalat"/>
          <w:color w:val="000000"/>
          <w:sz w:val="20"/>
          <w:szCs w:val="20"/>
          <w:lang w:val="pt-BR"/>
        </w:rPr>
        <w:t>ի</w:t>
      </w:r>
      <w:r w:rsidRPr="001C7E89">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8905BCC" w14:textId="77777777" w:rsidR="001C7E89" w:rsidRPr="001C7E89" w:rsidRDefault="001C7E89" w:rsidP="001C7E89">
      <w:pPr>
        <w:spacing w:after="0" w:line="240" w:lineRule="auto"/>
        <w:ind w:firstLine="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51E4DC5" w14:textId="77777777" w:rsidR="001C7E89" w:rsidRPr="001C7E89" w:rsidRDefault="001C7E89" w:rsidP="001C7E89">
      <w:pPr>
        <w:spacing w:after="0" w:line="240" w:lineRule="auto"/>
        <w:ind w:firstLine="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C7E89">
        <w:rPr>
          <w:rFonts w:ascii="GHEA Grapalat" w:eastAsia="Times New Roman" w:hAnsi="GHEA Grapalat" w:cs="GHEA Grapalat"/>
          <w:color w:val="000000"/>
          <w:sz w:val="20"/>
          <w:szCs w:val="20"/>
          <w:lang w:val="pt-BR"/>
        </w:rPr>
        <w:t>Ընկերության</w:t>
      </w:r>
      <w:r w:rsidRPr="001C7E89">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169A3BEF" w14:textId="77777777" w:rsidR="001C7E89" w:rsidRPr="001C7E89" w:rsidRDefault="001C7E89" w:rsidP="001C7E89">
      <w:pPr>
        <w:spacing w:after="0" w:line="240" w:lineRule="auto"/>
        <w:ind w:firstLine="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գ)  </w:t>
      </w:r>
      <w:r w:rsidRPr="001C7E89">
        <w:rPr>
          <w:rFonts w:ascii="GHEA Grapalat" w:eastAsia="Times New Roman" w:hAnsi="GHEA Grapalat" w:cs="GHEA Grapalat"/>
          <w:color w:val="000000"/>
          <w:sz w:val="20"/>
          <w:szCs w:val="20"/>
          <w:lang w:val="pt-BR"/>
        </w:rPr>
        <w:t>Ընկերությունը</w:t>
      </w:r>
      <w:r w:rsidRPr="001C7E89">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5FA1099" w14:textId="77777777" w:rsidR="001C7E89" w:rsidRPr="001C7E89" w:rsidRDefault="001C7E89" w:rsidP="001C7E89">
      <w:pPr>
        <w:spacing w:after="0" w:line="240" w:lineRule="auto"/>
        <w:ind w:left="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դ) </w:t>
      </w:r>
      <w:r w:rsidRPr="001C7E89">
        <w:rPr>
          <w:rFonts w:ascii="GHEA Grapalat" w:eastAsia="Times New Roman" w:hAnsi="GHEA Grapalat" w:cs="GHEA Grapalat"/>
          <w:color w:val="000000"/>
          <w:sz w:val="20"/>
          <w:szCs w:val="20"/>
          <w:lang w:val="pt-BR"/>
        </w:rPr>
        <w:t>Ընկերությունը</w:t>
      </w:r>
      <w:r w:rsidRPr="001C7E89">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555B9014" w14:textId="77777777" w:rsidR="001C7E89" w:rsidRPr="001C7E89" w:rsidRDefault="001C7E89" w:rsidP="001C7E89">
      <w:pPr>
        <w:spacing w:after="0" w:line="240" w:lineRule="auto"/>
        <w:ind w:firstLine="426"/>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4B32895" w14:textId="77777777" w:rsidR="001C7E89" w:rsidRPr="001C7E89" w:rsidRDefault="001C7E89" w:rsidP="001C7E89">
      <w:pPr>
        <w:spacing w:after="0" w:line="240" w:lineRule="auto"/>
        <w:ind w:firstLine="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C7E89">
        <w:rPr>
          <w:rFonts w:ascii="GHEA Grapalat" w:eastAsia="Times New Roman" w:hAnsi="GHEA Grapalat" w:cs="GHEA Grapalat"/>
          <w:sz w:val="20"/>
          <w:szCs w:val="20"/>
          <w:lang w:val="hy-AM"/>
        </w:rPr>
        <w:t xml:space="preserve">Պահանջագիրը բնօրինակներով </w:t>
      </w:r>
      <w:r w:rsidRPr="001C7E89">
        <w:rPr>
          <w:rFonts w:ascii="GHEA Grapalat" w:eastAsia="Times New Roman" w:hAnsi="GHEA Grapalat" w:cs="GHEA Grapalat"/>
          <w:sz w:val="20"/>
          <w:szCs w:val="20"/>
          <w:lang w:val="pt-BR"/>
        </w:rPr>
        <w:t xml:space="preserve">ներկայացնում է </w:t>
      </w:r>
      <w:r w:rsidRPr="001C7E89">
        <w:rPr>
          <w:rFonts w:ascii="GHEA Grapalat" w:eastAsia="Times New Roman" w:hAnsi="GHEA Grapalat" w:cs="GHEA Grapalat"/>
          <w:sz w:val="20"/>
          <w:szCs w:val="20"/>
          <w:lang w:val="hy-AM"/>
        </w:rPr>
        <w:t>Վճարող Բանկին</w:t>
      </w:r>
      <w:r w:rsidRPr="001C7E89">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1C7E89">
        <w:rPr>
          <w:rFonts w:ascii="GHEA Grapalat" w:eastAsia="Times New Roman" w:hAnsi="GHEA Grapalat" w:cs="GHEA Grapalat"/>
          <w:sz w:val="20"/>
          <w:szCs w:val="20"/>
          <w:lang w:val="hy-AM"/>
        </w:rPr>
        <w:t>Պահանջագիրը</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էլեկտրոնային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թվային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ստորագրությամբ</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հաստատված</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լինելու</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դեպքում</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դրանք</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Վճարող</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Բանկին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են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ներկայացվում</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էլեկտրոնային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կրիչներով</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ինչպես</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նաև</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դրանցից</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արտատպված</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թղթային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տարբերակներով</w:t>
      </w:r>
      <w:r w:rsidRPr="001C7E89">
        <w:rPr>
          <w:rFonts w:ascii="GHEA Grapalat" w:eastAsia="Times New Roman" w:hAnsi="GHEA Grapalat" w:cs="GHEA Grapalat"/>
          <w:sz w:val="20"/>
          <w:szCs w:val="20"/>
          <w:lang w:val="pt-BR"/>
        </w:rPr>
        <w:t>:</w:t>
      </w:r>
    </w:p>
    <w:p w14:paraId="5828A362" w14:textId="77777777" w:rsidR="001C7E89" w:rsidRPr="001C7E89" w:rsidRDefault="001C7E89" w:rsidP="001C7E89">
      <w:pPr>
        <w:numPr>
          <w:ilvl w:val="1"/>
          <w:numId w:val="25"/>
        </w:numPr>
        <w:spacing w:after="0" w:line="240" w:lineRule="auto"/>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Պատվիրատուն Վճարող բանկին կարող է ներկայացնել այլ լրացուցիչ փաստաթղթեր:</w:t>
      </w:r>
    </w:p>
    <w:p w14:paraId="2A10DCD7" w14:textId="77777777" w:rsidR="001C7E89" w:rsidRPr="001C7E89" w:rsidRDefault="001C7E89" w:rsidP="001C7E89">
      <w:pPr>
        <w:spacing w:after="0" w:line="240" w:lineRule="auto"/>
        <w:ind w:firstLine="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hy-AM"/>
        </w:rPr>
        <w:t>1.6 Վճարող Բանկի կողմից Պ</w:t>
      </w:r>
      <w:r w:rsidRPr="001C7E89">
        <w:rPr>
          <w:rFonts w:ascii="GHEA Grapalat" w:eastAsia="Times New Roman" w:hAnsi="GHEA Grapalat" w:cs="GHEA Grapalat"/>
          <w:sz w:val="20"/>
          <w:szCs w:val="20"/>
          <w:lang w:val="pt-BR"/>
        </w:rPr>
        <w:t xml:space="preserve">ահանջագրում նշված գումարի վճարման հետևանքով </w:t>
      </w:r>
      <w:r w:rsidRPr="001C7E89">
        <w:rPr>
          <w:rFonts w:ascii="GHEA Grapalat" w:eastAsia="Times New Roman" w:hAnsi="GHEA Grapalat" w:cs="GHEA Grapalat"/>
          <w:sz w:val="20"/>
          <w:szCs w:val="20"/>
          <w:lang w:val="hy-AM"/>
        </w:rPr>
        <w:t xml:space="preserve">Ընկերության </w:t>
      </w:r>
      <w:r w:rsidRPr="001C7E89">
        <w:rPr>
          <w:rFonts w:ascii="GHEA Grapalat" w:eastAsia="Times New Roman" w:hAnsi="GHEA Grapalat" w:cs="GHEA Grapalat"/>
          <w:sz w:val="20"/>
          <w:szCs w:val="20"/>
          <w:lang w:val="pt-BR"/>
        </w:rPr>
        <w:t xml:space="preserve">առաջացած ռիսկերի (Ընկերության կրած վնասների) </w:t>
      </w:r>
      <w:r w:rsidRPr="001C7E89">
        <w:rPr>
          <w:rFonts w:ascii="GHEA Grapalat" w:eastAsia="Times New Roman" w:hAnsi="GHEA Grapalat" w:cs="GHEA Grapalat"/>
          <w:sz w:val="20"/>
          <w:szCs w:val="20"/>
          <w:lang w:val="hy-AM"/>
        </w:rPr>
        <w:t xml:space="preserve">և բացասական հետևանքների </w:t>
      </w:r>
      <w:r w:rsidRPr="001C7E89">
        <w:rPr>
          <w:rFonts w:ascii="GHEA Grapalat" w:eastAsia="Times New Roman" w:hAnsi="GHEA Grapalat" w:cs="GHEA Grapalat"/>
          <w:sz w:val="20"/>
          <w:szCs w:val="20"/>
          <w:lang w:val="pt-BR"/>
        </w:rPr>
        <w:t>համար Բանկը</w:t>
      </w:r>
      <w:r w:rsidRPr="001C7E89">
        <w:rPr>
          <w:rFonts w:ascii="GHEA Grapalat" w:eastAsia="Times New Roman" w:hAnsi="GHEA Grapalat" w:cs="GHEA Grapalat"/>
          <w:sz w:val="20"/>
          <w:szCs w:val="20"/>
          <w:lang w:val="hy-AM"/>
        </w:rPr>
        <w:t xml:space="preserve"> որևէ</w:t>
      </w:r>
      <w:r w:rsidRPr="001C7E89">
        <w:rPr>
          <w:rFonts w:ascii="GHEA Grapalat" w:eastAsia="Times New Roman" w:hAnsi="GHEA Grapalat" w:cs="GHEA Grapalat"/>
          <w:sz w:val="20"/>
          <w:szCs w:val="20"/>
          <w:lang w:val="pt-BR"/>
        </w:rPr>
        <w:t xml:space="preserve"> պատասխանատվություն չի կրում</w:t>
      </w:r>
      <w:r w:rsidRPr="001C7E89">
        <w:rPr>
          <w:rFonts w:ascii="GHEA Grapalat" w:eastAsia="Times New Roman" w:hAnsi="GHEA Grapalat" w:cs="GHEA Grapalat"/>
          <w:sz w:val="20"/>
          <w:szCs w:val="20"/>
          <w:lang w:val="hy-AM"/>
        </w:rPr>
        <w:t>:</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63F4EFB5" w14:textId="77777777" w:rsidR="001C7E89" w:rsidRPr="001C7E89" w:rsidRDefault="001C7E89" w:rsidP="001C7E89">
      <w:pPr>
        <w:spacing w:after="0" w:line="240" w:lineRule="auto"/>
        <w:ind w:firstLine="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pt-BR"/>
        </w:rPr>
        <w:t xml:space="preserve">1.7 </w:t>
      </w:r>
      <w:r w:rsidRPr="001C7E89">
        <w:rPr>
          <w:rFonts w:ascii="GHEA Grapalat" w:eastAsia="Times New Roman" w:hAnsi="GHEA Grapalat" w:cs="GHEA Grapalat"/>
          <w:sz w:val="20"/>
          <w:szCs w:val="20"/>
          <w:lang w:val="hy-AM"/>
        </w:rPr>
        <w:t>Այն դեպքում</w:t>
      </w:r>
      <w:r w:rsidRPr="001C7E89">
        <w:rPr>
          <w:rFonts w:ascii="GHEA Grapalat" w:eastAsia="Times New Roman" w:hAnsi="GHEA Grapalat" w:cs="GHEA Grapalat"/>
          <w:sz w:val="20"/>
          <w:szCs w:val="20"/>
          <w:lang w:val="pt-BR"/>
        </w:rPr>
        <w:t>,</w:t>
      </w:r>
      <w:r w:rsidRPr="001C7E89">
        <w:rPr>
          <w:rFonts w:ascii="GHEA Grapalat" w:eastAsia="Times New Roman" w:hAnsi="GHEA Grapalat" w:cs="GHEA Grapalat"/>
          <w:sz w:val="20"/>
          <w:szCs w:val="20"/>
          <w:lang w:val="hy-AM"/>
        </w:rPr>
        <w:t xml:space="preserve"> երբ Ընկերության հաշվի միջոցները չեն բավարարում</w:t>
      </w:r>
      <w:r w:rsidRPr="001C7E89">
        <w:rPr>
          <w:rFonts w:ascii="GHEA Grapalat" w:eastAsia="Times New Roman" w:hAnsi="GHEA Grapalat" w:cs="GHEA Grapalat"/>
          <w:sz w:val="20"/>
          <w:szCs w:val="20"/>
        </w:rPr>
        <w:t>՝</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Վճարող</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բանկը</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վճարման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պահանջագիրը</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ստանալուց</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հետո՝</w:t>
      </w:r>
      <w:r w:rsidRPr="001C7E89">
        <w:rPr>
          <w:rFonts w:ascii="GHEA Grapalat" w:eastAsia="Times New Roman" w:hAnsi="GHEA Grapalat" w:cs="GHEA Grapalat"/>
          <w:sz w:val="20"/>
          <w:szCs w:val="20"/>
          <w:lang w:val="pt-BR"/>
        </w:rPr>
        <w:t xml:space="preserve"> 2 (</w:t>
      </w:r>
      <w:r w:rsidRPr="001C7E89">
        <w:rPr>
          <w:rFonts w:ascii="GHEA Grapalat" w:eastAsia="Times New Roman" w:hAnsi="GHEA Grapalat" w:cs="GHEA Grapalat"/>
          <w:sz w:val="20"/>
          <w:szCs w:val="20"/>
        </w:rPr>
        <w:t>երկու</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աշխատանքային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օրվա</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ընթացքում</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պետք</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է</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տեղեկացնի</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Պատվիրատուին՝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գրավոր</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ձևով</w:t>
      </w:r>
      <w:r w:rsidRPr="001C7E89">
        <w:rPr>
          <w:rFonts w:ascii="GHEA Grapalat" w:eastAsia="Times New Roman" w:hAnsi="GHEA Grapalat" w:cs="GHEA Grapalat"/>
          <w:sz w:val="20"/>
          <w:szCs w:val="20"/>
          <w:lang w:val="pt-BR"/>
        </w:rPr>
        <w:t>:</w:t>
      </w:r>
    </w:p>
    <w:p w14:paraId="469CD728" w14:textId="77777777" w:rsidR="001C7E89" w:rsidRPr="001C7E89" w:rsidRDefault="001C7E89" w:rsidP="001C7E89">
      <w:pPr>
        <w:spacing w:after="0" w:line="240" w:lineRule="auto"/>
        <w:ind w:firstLine="360"/>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pt-BR"/>
        </w:rPr>
        <w:t xml:space="preserve">1.8 Սույն համաձայնագիրը և կից </w:t>
      </w:r>
      <w:r w:rsidRPr="001C7E89">
        <w:rPr>
          <w:rFonts w:ascii="GHEA Grapalat" w:eastAsia="Times New Roman" w:hAnsi="GHEA Grapalat" w:cs="GHEA Grapalat"/>
          <w:sz w:val="20"/>
          <w:szCs w:val="20"/>
          <w:lang w:val="hy-AM"/>
        </w:rPr>
        <w:t>Պ</w:t>
      </w:r>
      <w:r w:rsidRPr="001C7E89">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9F702A9" w14:textId="77777777" w:rsidR="001C7E89" w:rsidRPr="001C7E89" w:rsidRDefault="001C7E89" w:rsidP="001C7E89">
      <w:pPr>
        <w:spacing w:after="0" w:line="240" w:lineRule="auto"/>
        <w:jc w:val="both"/>
        <w:rPr>
          <w:rFonts w:ascii="GHEA Grapalat" w:eastAsia="Times New Roman" w:hAnsi="GHEA Grapalat" w:cs="GHEA Grapalat"/>
          <w:sz w:val="20"/>
          <w:szCs w:val="20"/>
          <w:lang w:val="hy-AM"/>
        </w:rPr>
      </w:pPr>
    </w:p>
    <w:p w14:paraId="642DBACD" w14:textId="77777777" w:rsidR="001C7E89" w:rsidRPr="001C7E89" w:rsidRDefault="001C7E89" w:rsidP="001C7E89">
      <w:pPr>
        <w:numPr>
          <w:ilvl w:val="0"/>
          <w:numId w:val="6"/>
        </w:numPr>
        <w:spacing w:after="0" w:line="240" w:lineRule="auto"/>
        <w:jc w:val="center"/>
        <w:rPr>
          <w:rFonts w:ascii="GHEA Grapalat" w:eastAsia="Times New Roman" w:hAnsi="GHEA Grapalat" w:cs="GHEA Grapalat"/>
          <w:b/>
          <w:bCs/>
          <w:sz w:val="20"/>
          <w:szCs w:val="20"/>
        </w:rPr>
      </w:pPr>
      <w:r w:rsidRPr="001C7E89">
        <w:rPr>
          <w:rFonts w:ascii="GHEA Grapalat" w:eastAsia="Times New Roman" w:hAnsi="GHEA Grapalat" w:cs="GHEA Grapalat"/>
          <w:b/>
          <w:bCs/>
          <w:sz w:val="20"/>
          <w:szCs w:val="20"/>
        </w:rPr>
        <w:lastRenderedPageBreak/>
        <w:t>Այլ պայմաններ</w:t>
      </w:r>
    </w:p>
    <w:p w14:paraId="49642729"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rPr>
        <w:t>2.1 Սույն համաձայնագիրը</w:t>
      </w:r>
      <w:r w:rsidRPr="001C7E89">
        <w:rPr>
          <w:rFonts w:ascii="GHEA Grapalat" w:eastAsia="Times New Roman" w:hAnsi="GHEA Grapalat" w:cs="GHEA Grapalat"/>
          <w:sz w:val="20"/>
          <w:szCs w:val="20"/>
          <w:lang w:val="hy-AM"/>
        </w:rPr>
        <w:t xml:space="preserve"> և Պահանջագիրը անհետկանչելի են,</w:t>
      </w:r>
      <w:r w:rsidRPr="001C7E89">
        <w:rPr>
          <w:rFonts w:ascii="GHEA Grapalat" w:eastAsia="Times New Roman" w:hAnsi="GHEA Grapalat" w:cs="GHEA Grapalat"/>
          <w:sz w:val="20"/>
          <w:szCs w:val="20"/>
        </w:rPr>
        <w:t xml:space="preserve"> ուժի մեջ </w:t>
      </w:r>
      <w:r w:rsidRPr="001C7E89">
        <w:rPr>
          <w:rFonts w:ascii="GHEA Grapalat" w:eastAsia="Times New Roman" w:hAnsi="GHEA Grapalat" w:cs="GHEA Grapalat"/>
          <w:sz w:val="20"/>
          <w:szCs w:val="20"/>
          <w:lang w:val="hy-AM"/>
        </w:rPr>
        <w:t>են</w:t>
      </w:r>
      <w:r w:rsidRPr="001C7E89">
        <w:rPr>
          <w:rFonts w:ascii="GHEA Grapalat" w:eastAsia="Times New Roman" w:hAnsi="GHEA Grapalat" w:cs="GHEA Grapalat"/>
          <w:sz w:val="20"/>
          <w:szCs w:val="20"/>
        </w:rPr>
        <w:t xml:space="preserve"> մտնում Ընկերության կողմից վավերացման պահից և ուժի մեջ</w:t>
      </w:r>
      <w:r w:rsidRPr="001C7E89">
        <w:rPr>
          <w:rFonts w:ascii="GHEA Grapalat" w:eastAsia="Times New Roman" w:hAnsi="GHEA Grapalat" w:cs="GHEA Grapalat"/>
          <w:sz w:val="20"/>
          <w:szCs w:val="20"/>
          <w:lang w:val="hy-AM"/>
        </w:rPr>
        <w:t xml:space="preserve"> են մինչև </w:t>
      </w:r>
      <w:r w:rsidRPr="001C7E89">
        <w:rPr>
          <w:rFonts w:ascii="GHEA Grapalat" w:eastAsia="Times New Roman"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23F1DD2"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A67D787"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CC458DF" w14:textId="77777777" w:rsidR="001C7E89" w:rsidRPr="001C7E89" w:rsidDel="00A13215"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3921C09"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74A4184"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p>
    <w:p w14:paraId="16C019EE" w14:textId="77777777" w:rsidR="001C7E89" w:rsidRPr="001C7E89" w:rsidRDefault="001C7E89" w:rsidP="001C7E89">
      <w:pPr>
        <w:spacing w:after="0" w:line="240" w:lineRule="auto"/>
        <w:ind w:firstLine="567"/>
        <w:jc w:val="center"/>
        <w:rPr>
          <w:rFonts w:ascii="GHEA Grapalat" w:eastAsia="Times New Roman" w:hAnsi="GHEA Grapalat" w:cs="GHEA Grapalat"/>
          <w:sz w:val="20"/>
          <w:szCs w:val="20"/>
          <w:lang w:val="hy-AM"/>
        </w:rPr>
      </w:pPr>
      <w:r w:rsidRPr="001C7E89">
        <w:rPr>
          <w:rFonts w:ascii="GHEA Grapalat" w:eastAsia="Times New Roman" w:hAnsi="GHEA Grapalat" w:cs="GHEA Grapalat"/>
          <w:b/>
          <w:sz w:val="20"/>
          <w:szCs w:val="20"/>
          <w:lang w:val="hy-AM"/>
        </w:rPr>
        <w:t>3. Ընկերության հասցեն, բանկային վավերապայմանները`</w:t>
      </w:r>
    </w:p>
    <w:p w14:paraId="62AF830B" w14:textId="77777777" w:rsidR="001C7E89" w:rsidRPr="001C7E89" w:rsidRDefault="001C7E89" w:rsidP="001C7E89">
      <w:pPr>
        <w:spacing w:after="0" w:line="240" w:lineRule="auto"/>
        <w:jc w:val="both"/>
        <w:rPr>
          <w:rFonts w:ascii="GHEA Grapalat" w:eastAsia="Times New Roman" w:hAnsi="GHEA Grapalat" w:cs="GHEA Grapalat"/>
          <w:sz w:val="20"/>
          <w:szCs w:val="20"/>
          <w:u w:val="single"/>
          <w:lang w:val="hy-AM"/>
        </w:rPr>
      </w:pP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p>
    <w:p w14:paraId="0243370F" w14:textId="77777777" w:rsidR="001C7E89" w:rsidRPr="001C7E89" w:rsidRDefault="001C7E89" w:rsidP="001C7E89">
      <w:pPr>
        <w:spacing w:after="0" w:line="240" w:lineRule="auto"/>
        <w:jc w:val="both"/>
        <w:rPr>
          <w:rFonts w:ascii="GHEA Grapalat" w:eastAsia="Times New Roman" w:hAnsi="GHEA Grapalat" w:cs="Times New Roman"/>
          <w:sz w:val="18"/>
          <w:szCs w:val="18"/>
          <w:vertAlign w:val="superscript"/>
          <w:lang w:val="hy-AM"/>
        </w:rPr>
      </w:pPr>
      <w:r w:rsidRPr="001C7E89">
        <w:rPr>
          <w:rFonts w:ascii="GHEA Grapalat" w:eastAsia="Times New Roman" w:hAnsi="GHEA Grapalat" w:cs="Times New Roman"/>
          <w:sz w:val="18"/>
          <w:szCs w:val="18"/>
          <w:vertAlign w:val="superscript"/>
          <w:lang w:val="hy-AM"/>
        </w:rPr>
        <w:t xml:space="preserve">                               ընկերության անվանումը</w:t>
      </w:r>
    </w:p>
    <w:p w14:paraId="67A3E9CD" w14:textId="77777777" w:rsidR="001C7E89" w:rsidRPr="001C7E89" w:rsidRDefault="001C7E89" w:rsidP="001C7E89">
      <w:pPr>
        <w:spacing w:after="0" w:line="240" w:lineRule="auto"/>
        <w:jc w:val="both"/>
        <w:rPr>
          <w:rFonts w:ascii="GHEA Grapalat" w:eastAsia="Times New Roman" w:hAnsi="GHEA Grapalat" w:cs="Times New Roman"/>
          <w:sz w:val="18"/>
          <w:szCs w:val="18"/>
          <w:u w:val="single"/>
          <w:vertAlign w:val="superscript"/>
          <w:lang w:val="hy-AM"/>
        </w:rPr>
      </w:pPr>
      <w:r w:rsidRPr="001C7E89">
        <w:rPr>
          <w:rFonts w:ascii="GHEA Grapalat" w:eastAsia="Times New Roman" w:hAnsi="GHEA Grapalat" w:cs="Times New Roman"/>
          <w:sz w:val="18"/>
          <w:szCs w:val="18"/>
          <w:vertAlign w:val="superscript"/>
          <w:lang w:val="hy-AM"/>
        </w:rPr>
        <w:t xml:space="preserve"> </w:t>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p>
    <w:p w14:paraId="164D55E3" w14:textId="77777777" w:rsidR="001C7E89" w:rsidRPr="001C7E89" w:rsidRDefault="001C7E89" w:rsidP="001C7E89">
      <w:pPr>
        <w:spacing w:after="0" w:line="240" w:lineRule="auto"/>
        <w:jc w:val="both"/>
        <w:rPr>
          <w:rFonts w:ascii="GHEA Grapalat" w:eastAsia="Times New Roman" w:hAnsi="GHEA Grapalat" w:cs="Times New Roman"/>
          <w:sz w:val="18"/>
          <w:szCs w:val="18"/>
          <w:vertAlign w:val="superscript"/>
          <w:lang w:val="hy-AM"/>
        </w:rPr>
      </w:pPr>
      <w:r w:rsidRPr="001C7E89">
        <w:rPr>
          <w:rFonts w:ascii="GHEA Grapalat" w:eastAsia="Times New Roman" w:hAnsi="GHEA Grapalat" w:cs="Times New Roman"/>
          <w:sz w:val="18"/>
          <w:szCs w:val="18"/>
          <w:vertAlign w:val="superscript"/>
          <w:lang w:val="hy-AM"/>
        </w:rPr>
        <w:t xml:space="preserve">                              ընկերության հասցեն</w:t>
      </w:r>
    </w:p>
    <w:p w14:paraId="2FE4ABF9" w14:textId="77777777" w:rsidR="001C7E89" w:rsidRPr="001C7E89" w:rsidRDefault="001C7E89" w:rsidP="001C7E89">
      <w:pPr>
        <w:spacing w:after="0" w:line="240" w:lineRule="auto"/>
        <w:jc w:val="both"/>
        <w:rPr>
          <w:rFonts w:ascii="GHEA Grapalat" w:eastAsia="Times New Roman" w:hAnsi="GHEA Grapalat" w:cs="Times New Roman"/>
          <w:sz w:val="18"/>
          <w:szCs w:val="18"/>
          <w:u w:val="single"/>
          <w:vertAlign w:val="superscript"/>
          <w:lang w:val="hy-AM"/>
        </w:rPr>
      </w:pP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p>
    <w:p w14:paraId="72A6465F" w14:textId="77777777" w:rsidR="001C7E89" w:rsidRPr="001C7E89" w:rsidRDefault="001C7E89" w:rsidP="001C7E89">
      <w:pPr>
        <w:spacing w:after="0" w:line="240" w:lineRule="auto"/>
        <w:jc w:val="both"/>
        <w:rPr>
          <w:rFonts w:ascii="GHEA Grapalat" w:eastAsia="Times New Roman" w:hAnsi="GHEA Grapalat" w:cs="Times New Roman"/>
          <w:sz w:val="18"/>
          <w:szCs w:val="18"/>
          <w:vertAlign w:val="superscript"/>
          <w:lang w:val="hy-AM"/>
        </w:rPr>
      </w:pPr>
      <w:r w:rsidRPr="001C7E89">
        <w:rPr>
          <w:rFonts w:ascii="GHEA Grapalat" w:eastAsia="Times New Roman" w:hAnsi="GHEA Grapalat" w:cs="Times New Roman"/>
          <w:sz w:val="18"/>
          <w:szCs w:val="18"/>
          <w:vertAlign w:val="superscript"/>
          <w:lang w:val="hy-AM"/>
        </w:rPr>
        <w:t xml:space="preserve">              ընկերությանը սպասարկող բանկի անվանումը</w:t>
      </w:r>
    </w:p>
    <w:p w14:paraId="6FE69F53" w14:textId="77777777" w:rsidR="001C7E89" w:rsidRPr="001C7E89" w:rsidRDefault="001C7E89" w:rsidP="001C7E89">
      <w:pPr>
        <w:spacing w:after="0" w:line="240" w:lineRule="auto"/>
        <w:jc w:val="both"/>
        <w:rPr>
          <w:rFonts w:ascii="GHEA Grapalat" w:eastAsia="Times New Roman" w:hAnsi="GHEA Grapalat" w:cs="Times New Roman"/>
          <w:sz w:val="18"/>
          <w:szCs w:val="18"/>
          <w:u w:val="single"/>
          <w:vertAlign w:val="superscript"/>
          <w:lang w:val="hy-AM"/>
        </w:rPr>
      </w:pP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r w:rsidRPr="001C7E89">
        <w:rPr>
          <w:rFonts w:ascii="GHEA Grapalat" w:eastAsia="Times New Roman" w:hAnsi="GHEA Grapalat" w:cs="Times New Roman"/>
          <w:sz w:val="18"/>
          <w:szCs w:val="18"/>
          <w:u w:val="single"/>
          <w:vertAlign w:val="superscript"/>
          <w:lang w:val="hy-AM"/>
        </w:rPr>
        <w:tab/>
      </w:r>
    </w:p>
    <w:p w14:paraId="7D7B13E2" w14:textId="77777777" w:rsidR="001C7E89" w:rsidRPr="001C7E89" w:rsidRDefault="001C7E89" w:rsidP="001C7E89">
      <w:pPr>
        <w:spacing w:after="0" w:line="240" w:lineRule="auto"/>
        <w:jc w:val="both"/>
        <w:rPr>
          <w:rFonts w:ascii="GHEA Grapalat" w:eastAsia="Times New Roman" w:hAnsi="GHEA Grapalat" w:cs="Times New Roman"/>
          <w:sz w:val="18"/>
          <w:szCs w:val="18"/>
          <w:u w:val="single"/>
          <w:vertAlign w:val="superscript"/>
          <w:lang w:val="hy-AM"/>
        </w:rPr>
      </w:pPr>
    </w:p>
    <w:p w14:paraId="75B6B21F" w14:textId="77777777" w:rsidR="001C7E89" w:rsidRPr="001C7E89" w:rsidRDefault="001C7E89" w:rsidP="001C7E89">
      <w:pPr>
        <w:spacing w:after="0" w:line="240" w:lineRule="auto"/>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Կ.Տ</w:t>
      </w:r>
    </w:p>
    <w:p w14:paraId="7CDC3430" w14:textId="77777777" w:rsidR="001C7E89" w:rsidRPr="001C7E89" w:rsidRDefault="001C7E89" w:rsidP="001C7E89">
      <w:pPr>
        <w:spacing w:after="0" w:line="240" w:lineRule="auto"/>
        <w:jc w:val="both"/>
        <w:rPr>
          <w:rFonts w:ascii="GHEA Grapalat" w:eastAsia="Times New Roman" w:hAnsi="GHEA Grapalat" w:cs="Times New Roman"/>
          <w:sz w:val="20"/>
          <w:szCs w:val="20"/>
          <w:lang w:val="hy-AM"/>
        </w:rPr>
      </w:pPr>
    </w:p>
    <w:p w14:paraId="26CB090E" w14:textId="77777777" w:rsidR="001C7E89" w:rsidRPr="001C7E89" w:rsidRDefault="001C7E89" w:rsidP="001C7E89">
      <w:pPr>
        <w:spacing w:after="0" w:line="240" w:lineRule="auto"/>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Օր/ամիս/տարի</w:t>
      </w:r>
    </w:p>
    <w:p w14:paraId="56271C0D" w14:textId="77777777" w:rsidR="001C7E89" w:rsidRPr="001C7E89" w:rsidRDefault="001C7E89" w:rsidP="001C7E89">
      <w:pPr>
        <w:spacing w:after="0" w:line="240" w:lineRule="auto"/>
        <w:jc w:val="both"/>
        <w:rPr>
          <w:rFonts w:ascii="GHEA Grapalat" w:eastAsia="Times New Roman" w:hAnsi="GHEA Grapalat" w:cs="Times New Roman"/>
          <w:sz w:val="18"/>
          <w:szCs w:val="18"/>
          <w:vertAlign w:val="superscript"/>
          <w:lang w:val="hy-AM"/>
        </w:rPr>
      </w:pPr>
    </w:p>
    <w:p w14:paraId="356C00E1" w14:textId="77777777" w:rsidR="001C7E89" w:rsidRPr="001C7E89" w:rsidRDefault="001C7E89" w:rsidP="001C7E89">
      <w:pPr>
        <w:spacing w:after="0" w:line="240" w:lineRule="auto"/>
        <w:ind w:firstLine="567"/>
        <w:jc w:val="right"/>
        <w:rPr>
          <w:rFonts w:ascii="GHEA Grapalat" w:eastAsia="Times New Roman" w:hAnsi="GHEA Grapalat" w:cs="Times New Roman"/>
          <w:b/>
          <w:sz w:val="20"/>
          <w:szCs w:val="20"/>
          <w:lang w:val="hy-AM"/>
        </w:rPr>
      </w:pPr>
      <w:r w:rsidRPr="001C7E89">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C7E89" w:rsidRPr="001C7E89" w14:paraId="48405CEB"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A8FA2" w14:textId="77777777" w:rsidR="001C7E89" w:rsidRPr="001C7E89" w:rsidRDefault="001C7E89" w:rsidP="001C7E89">
            <w:pPr>
              <w:spacing w:after="0" w:line="240" w:lineRule="auto"/>
              <w:rPr>
                <w:rFonts w:ascii="GHEA Grapalat" w:eastAsia="Times New Roman" w:hAnsi="GHEA Grapalat" w:cs="Sylfaen"/>
                <w:b/>
                <w:bCs/>
                <w:sz w:val="20"/>
                <w:szCs w:val="20"/>
                <w:lang w:val="hy-AM"/>
              </w:rPr>
            </w:pPr>
            <w:r w:rsidRPr="001C7E89">
              <w:rPr>
                <w:rFonts w:ascii="GHEA Grapalat" w:eastAsia="Times New Roman" w:hAnsi="GHEA Grapalat" w:cs="Sylfaen"/>
                <w:sz w:val="20"/>
                <w:szCs w:val="20"/>
              </w:rPr>
              <w:lastRenderedPageBreak/>
              <w:t xml:space="preserve">1.                                                              </w:t>
            </w:r>
            <w:r w:rsidRPr="001C7E89">
              <w:rPr>
                <w:rFonts w:ascii="GHEA Grapalat" w:eastAsia="Times New Roman" w:hAnsi="GHEA Grapalat" w:cs="Sylfaen"/>
                <w:b/>
                <w:bCs/>
                <w:sz w:val="20"/>
                <w:szCs w:val="20"/>
              </w:rPr>
              <w:t>ՎՃԱՐՄԱՆ</w:t>
            </w:r>
            <w:r w:rsidRPr="001C7E89">
              <w:rPr>
                <w:rFonts w:ascii="GHEA Grapalat" w:eastAsia="Times New Roman" w:hAnsi="GHEA Grapalat" w:cs="Arial"/>
                <w:b/>
                <w:bCs/>
                <w:sz w:val="20"/>
                <w:szCs w:val="20"/>
              </w:rPr>
              <w:t xml:space="preserve"> </w:t>
            </w:r>
            <w:r w:rsidRPr="001C7E89">
              <w:rPr>
                <w:rFonts w:ascii="GHEA Grapalat" w:eastAsia="Times New Roman" w:hAnsi="GHEA Grapalat" w:cs="Sylfaen"/>
                <w:b/>
                <w:bCs/>
                <w:sz w:val="20"/>
                <w:szCs w:val="20"/>
              </w:rPr>
              <w:t xml:space="preserve">ՊԱՀԱՆՋԱԳԻՐ* </w:t>
            </w:r>
          </w:p>
          <w:p w14:paraId="1214EFCE" w14:textId="77777777" w:rsidR="001C7E89" w:rsidRPr="001C7E89" w:rsidRDefault="001C7E89" w:rsidP="001C7E89">
            <w:pPr>
              <w:spacing w:after="0" w:line="240" w:lineRule="auto"/>
              <w:jc w:val="center"/>
              <w:rPr>
                <w:rFonts w:ascii="GHEA Grapalat" w:eastAsia="Times New Roman" w:hAnsi="GHEA Grapalat" w:cs="Arial"/>
                <w:bCs/>
                <w:i/>
                <w:sz w:val="20"/>
                <w:szCs w:val="20"/>
              </w:rPr>
            </w:pPr>
          </w:p>
        </w:tc>
      </w:tr>
      <w:tr w:rsidR="001C7E89" w:rsidRPr="001C7E89" w14:paraId="0311D4F0"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98E37" w14:textId="77777777" w:rsidR="001C7E89" w:rsidRPr="001C7E89" w:rsidRDefault="001C7E89" w:rsidP="001C7E89">
            <w:pPr>
              <w:spacing w:after="0" w:line="240" w:lineRule="auto"/>
              <w:rPr>
                <w:rFonts w:ascii="GHEA Grapalat" w:eastAsia="Times New Roman" w:hAnsi="GHEA Grapalat" w:cs="Sylfaen"/>
                <w:sz w:val="20"/>
                <w:szCs w:val="20"/>
                <w:lang w:val="hy-AM"/>
              </w:rPr>
            </w:pPr>
            <w:r w:rsidRPr="001C7E89">
              <w:rPr>
                <w:rFonts w:ascii="GHEA Grapalat" w:eastAsia="Times New Roman" w:hAnsi="GHEA Grapalat" w:cs="Sylfaen"/>
                <w:sz w:val="20"/>
                <w:szCs w:val="20"/>
                <w:lang w:val="hy-AM"/>
              </w:rPr>
              <w:t>2</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Թիվ </w:t>
            </w:r>
          </w:p>
        </w:tc>
      </w:tr>
      <w:tr w:rsidR="001C7E89" w:rsidRPr="001C7E89" w14:paraId="714BFBAF" w14:textId="77777777" w:rsidTr="009B41B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29F74"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lang w:val="hy-AM"/>
              </w:rPr>
              <w:t>3</w:t>
            </w:r>
            <w:r w:rsidRPr="001C7E89">
              <w:rPr>
                <w:rFonts w:ascii="GHEA Grapalat" w:eastAsia="Times New Roman" w:hAnsi="GHEA Grapalat" w:cs="Sylfaen"/>
                <w:sz w:val="20"/>
                <w:szCs w:val="20"/>
              </w:rPr>
              <w:t>. Ներկայացման</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ամսաթիվը</w:t>
            </w:r>
            <w:r w:rsidRPr="001C7E89">
              <w:rPr>
                <w:rFonts w:ascii="GHEA Grapalat" w:eastAsia="Times New Roman" w:hAnsi="GHEA Grapalat" w:cs="Arial"/>
                <w:sz w:val="20"/>
                <w:szCs w:val="20"/>
              </w:rPr>
              <w:t xml:space="preserve">` </w:t>
            </w:r>
            <w:r w:rsidRPr="001C7E89">
              <w:rPr>
                <w:rFonts w:ascii="GHEA Grapalat" w:eastAsia="Times New Roman" w:hAnsi="GHEA Grapalat" w:cs="Tahoma"/>
                <w:color w:val="000000"/>
                <w:sz w:val="20"/>
                <w:szCs w:val="20"/>
              </w:rPr>
              <w:t xml:space="preserve">"___" </w:t>
            </w:r>
            <w:r w:rsidRPr="001C7E89">
              <w:rPr>
                <w:rFonts w:ascii="GHEA Grapalat" w:eastAsia="Times New Roman" w:hAnsi="GHEA Grapalat" w:cs="Sylfaen"/>
                <w:color w:val="000000"/>
                <w:sz w:val="20"/>
                <w:szCs w:val="20"/>
              </w:rPr>
              <w:t xml:space="preserve">___ </w:t>
            </w:r>
            <w:r w:rsidRPr="001C7E89">
              <w:rPr>
                <w:rFonts w:ascii="GHEA Grapalat" w:eastAsia="Times New Roman" w:hAnsi="GHEA Grapalat" w:cs="Tahoma"/>
                <w:color w:val="000000"/>
                <w:sz w:val="20"/>
                <w:szCs w:val="20"/>
              </w:rPr>
              <w:t>20___</w:t>
            </w:r>
            <w:r w:rsidRPr="001C7E89">
              <w:rPr>
                <w:rFonts w:ascii="GHEA Grapalat" w:eastAsia="Times New Roman" w:hAnsi="GHEA Grapalat" w:cs="Sylfaen"/>
                <w:color w:val="000000"/>
                <w:sz w:val="20"/>
                <w:szCs w:val="20"/>
              </w:rPr>
              <w:t>թ.</w:t>
            </w:r>
          </w:p>
        </w:tc>
      </w:tr>
      <w:tr w:rsidR="001C7E89" w:rsidRPr="001C7E89" w14:paraId="195C5422" w14:textId="77777777" w:rsidTr="009B41B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03518D"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4</w:t>
            </w:r>
            <w:r w:rsidRPr="001C7E89">
              <w:rPr>
                <w:rFonts w:ascii="GHEA Grapalat" w:eastAsia="Times New Roman" w:hAnsi="GHEA Grapalat" w:cs="Sylfaen"/>
                <w:sz w:val="20"/>
                <w:szCs w:val="20"/>
              </w:rPr>
              <w:t xml:space="preserve">. </w:t>
            </w:r>
            <w:r w:rsidRPr="001C7E89">
              <w:rPr>
                <w:rFonts w:ascii="GHEA Grapalat" w:eastAsia="Times New Roman" w:hAnsi="GHEA Grapalat" w:cs="Sylfaen"/>
                <w:sz w:val="20"/>
                <w:szCs w:val="20"/>
                <w:lang w:val="hy-AM"/>
              </w:rPr>
              <w:t>Վճարողի անվանումը</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կամ անուն ազգանուն </w:t>
            </w:r>
            <w:r w:rsidRPr="001C7E89">
              <w:rPr>
                <w:rFonts w:ascii="GHEA Grapalat" w:eastAsia="Times New Roman" w:hAnsi="GHEA Grapalat" w:cs="Sylfaen"/>
                <w:sz w:val="20"/>
                <w:szCs w:val="20"/>
              </w:rPr>
              <w:t xml:space="preserve">(Ընկերություն </w:t>
            </w:r>
            <w:r w:rsidRPr="001C7E89">
              <w:rPr>
                <w:rFonts w:ascii="GHEA Grapalat" w:eastAsia="Times New Roman" w:hAnsi="GHEA Grapalat" w:cs="Arial"/>
                <w:sz w:val="20"/>
                <w:szCs w:val="20"/>
              </w:rPr>
              <w:t>`</w:t>
            </w:r>
          </w:p>
        </w:tc>
      </w:tr>
      <w:tr w:rsidR="001C7E89" w:rsidRPr="001C7E89" w14:paraId="56FC0A85" w14:textId="77777777" w:rsidTr="009B41B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1461E4"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5</w:t>
            </w:r>
            <w:r w:rsidRPr="001C7E89">
              <w:rPr>
                <w:rFonts w:ascii="GHEA Grapalat" w:eastAsia="Times New Roman" w:hAnsi="GHEA Grapalat" w:cs="Sylfaen"/>
                <w:sz w:val="20"/>
                <w:szCs w:val="20"/>
              </w:rPr>
              <w:t>. Վճարողի</w:t>
            </w:r>
            <w:r w:rsidRPr="001C7E89">
              <w:rPr>
                <w:rFonts w:ascii="GHEA Grapalat" w:eastAsia="Times New Roman" w:hAnsi="GHEA Grapalat" w:cs="Sylfaen"/>
                <w:sz w:val="20"/>
                <w:szCs w:val="20"/>
                <w:lang w:val="hy-AM"/>
              </w:rPr>
              <w:t xml:space="preserve">ն սպասարկող Ֆինանսական կազմակերպություն </w:t>
            </w:r>
            <w:proofErr w:type="gramStart"/>
            <w:r w:rsidRPr="001C7E89">
              <w:rPr>
                <w:rFonts w:ascii="GHEA Grapalat" w:eastAsia="Times New Roman" w:hAnsi="GHEA Grapalat" w:cs="Sylfaen"/>
                <w:sz w:val="20"/>
                <w:szCs w:val="20"/>
              </w:rPr>
              <w:t>(</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բանկ</w:t>
            </w:r>
            <w:proofErr w:type="gramEnd"/>
            <w:r w:rsidRPr="001C7E89">
              <w:rPr>
                <w:rFonts w:ascii="GHEA Grapalat" w:eastAsia="Times New Roman" w:hAnsi="GHEA Grapalat" w:cs="Sylfaen"/>
                <w:sz w:val="20"/>
                <w:szCs w:val="20"/>
              </w:rPr>
              <w:t>)</w:t>
            </w:r>
            <w:r w:rsidRPr="001C7E89">
              <w:rPr>
                <w:rFonts w:ascii="GHEA Grapalat" w:eastAsia="Times New Roman" w:hAnsi="GHEA Grapalat" w:cs="Arial"/>
                <w:sz w:val="20"/>
                <w:szCs w:val="20"/>
              </w:rPr>
              <w:t>`</w:t>
            </w:r>
          </w:p>
        </w:tc>
      </w:tr>
      <w:tr w:rsidR="001C7E89" w:rsidRPr="001C7E89" w14:paraId="2983EB9C" w14:textId="77777777" w:rsidTr="009B41B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2C6DFB"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6</w:t>
            </w:r>
            <w:r w:rsidRPr="001C7E89">
              <w:rPr>
                <w:rFonts w:ascii="GHEA Grapalat" w:eastAsia="Times New Roman" w:hAnsi="GHEA Grapalat" w:cs="Sylfaen"/>
                <w:sz w:val="20"/>
                <w:szCs w:val="20"/>
              </w:rPr>
              <w:t>. Վճարողի</w:t>
            </w:r>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Sylfaen"/>
                <w:sz w:val="20"/>
                <w:szCs w:val="20"/>
              </w:rPr>
              <w:t>հաշվի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համարը</w:t>
            </w:r>
            <w:r w:rsidRPr="001C7E89">
              <w:rPr>
                <w:rFonts w:ascii="GHEA Grapalat" w:eastAsia="Times New Roman" w:hAnsi="GHEA Grapalat" w:cs="Arial"/>
                <w:sz w:val="20"/>
                <w:szCs w:val="20"/>
              </w:rPr>
              <w:t>`</w:t>
            </w:r>
          </w:p>
        </w:tc>
      </w:tr>
      <w:tr w:rsidR="001C7E89" w:rsidRPr="001C7E89" w14:paraId="272688B9"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F286B4"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7</w:t>
            </w:r>
            <w:r w:rsidRPr="001C7E89">
              <w:rPr>
                <w:rFonts w:ascii="GHEA Grapalat" w:eastAsia="Times New Roman" w:hAnsi="GHEA Grapalat" w:cs="Sylfaen"/>
                <w:sz w:val="20"/>
                <w:szCs w:val="20"/>
              </w:rPr>
              <w:t>. Վճարողի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ՀՎՀՀ</w:t>
            </w:r>
            <w:r w:rsidRPr="001C7E89">
              <w:rPr>
                <w:rFonts w:ascii="GHEA Grapalat" w:eastAsia="Times New Roman" w:hAnsi="GHEA Grapalat" w:cs="Arial"/>
                <w:sz w:val="20"/>
                <w:szCs w:val="20"/>
              </w:rPr>
              <w:t>`</w:t>
            </w:r>
          </w:p>
        </w:tc>
      </w:tr>
      <w:tr w:rsidR="001C7E89" w:rsidRPr="001C7E89" w14:paraId="25FEF044"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57F92D"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8</w:t>
            </w:r>
            <w:r w:rsidRPr="001C7E89">
              <w:rPr>
                <w:rFonts w:ascii="GHEA Grapalat" w:eastAsia="Times New Roman" w:hAnsi="GHEA Grapalat" w:cs="Sylfaen"/>
                <w:sz w:val="20"/>
                <w:szCs w:val="20"/>
              </w:rPr>
              <w:t>. Վճարողի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ՀԾՀ</w:t>
            </w:r>
            <w:r w:rsidRPr="001C7E89">
              <w:rPr>
                <w:rFonts w:ascii="GHEA Grapalat" w:eastAsia="Times New Roman" w:hAnsi="GHEA Grapalat" w:cs="Arial"/>
                <w:sz w:val="20"/>
                <w:szCs w:val="20"/>
              </w:rPr>
              <w:t>`</w:t>
            </w:r>
          </w:p>
        </w:tc>
      </w:tr>
      <w:tr w:rsidR="001C7E89" w:rsidRPr="001C7E89" w14:paraId="7876ADC3"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542E08"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lang w:val="hy-AM"/>
              </w:rPr>
              <w:t>9</w:t>
            </w:r>
            <w:r w:rsidRPr="001C7E89">
              <w:rPr>
                <w:rFonts w:ascii="GHEA Grapalat" w:eastAsia="Times New Roman" w:hAnsi="GHEA Grapalat" w:cs="Sylfaen"/>
                <w:sz w:val="20"/>
                <w:szCs w:val="20"/>
              </w:rPr>
              <w:t xml:space="preserve">. </w:t>
            </w:r>
            <w:proofErr w:type="gramStart"/>
            <w:r w:rsidRPr="001C7E89">
              <w:rPr>
                <w:rFonts w:ascii="GHEA Grapalat" w:eastAsia="Times New Roman" w:hAnsi="GHEA Grapalat" w:cs="Sylfaen"/>
                <w:sz w:val="20"/>
                <w:szCs w:val="20"/>
              </w:rPr>
              <w:t>Շահառու</w:t>
            </w:r>
            <w:r w:rsidRPr="001C7E89">
              <w:rPr>
                <w:rFonts w:ascii="GHEA Grapalat" w:eastAsia="Times New Roman" w:hAnsi="GHEA Grapalat" w:cs="Sylfaen"/>
                <w:sz w:val="20"/>
                <w:szCs w:val="20"/>
                <w:lang w:val="hy-AM"/>
              </w:rPr>
              <w:t>ի  անվանումը</w:t>
            </w:r>
            <w:proofErr w:type="gramEnd"/>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կամ անուն ազգանուն </w:t>
            </w:r>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b/>
                <w:sz w:val="20"/>
                <w:szCs w:val="20"/>
                <w:lang w:val="hy-AM"/>
              </w:rPr>
              <w:t xml:space="preserve"> ՀՀ ԱՆ «Դատաբժշկական Գիտագործնական Կենտրոն» ՊՈԱԿ</w:t>
            </w:r>
          </w:p>
        </w:tc>
      </w:tr>
      <w:tr w:rsidR="001C7E89" w:rsidRPr="001C7E89" w14:paraId="0357A69B"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F50F44" w14:textId="77777777" w:rsidR="001C7E89" w:rsidRPr="001C7E89" w:rsidRDefault="001C7E89" w:rsidP="001C7E89">
            <w:pPr>
              <w:spacing w:after="0" w:line="240" w:lineRule="auto"/>
              <w:rPr>
                <w:rFonts w:ascii="GHEA Grapalat" w:eastAsia="Times New Roman" w:hAnsi="GHEA Grapalat" w:cs="Sylfaen"/>
                <w:sz w:val="20"/>
                <w:szCs w:val="20"/>
                <w:lang w:val="ru-RU"/>
              </w:rPr>
            </w:pPr>
            <w:r w:rsidRPr="001C7E89">
              <w:rPr>
                <w:rFonts w:ascii="GHEA Grapalat" w:eastAsia="Times New Roman" w:hAnsi="GHEA Grapalat" w:cs="Sylfaen"/>
                <w:sz w:val="20"/>
                <w:szCs w:val="20"/>
                <w:lang w:val="ru-RU"/>
              </w:rPr>
              <w:t xml:space="preserve">10. </w:t>
            </w:r>
            <w:r w:rsidRPr="001C7E89">
              <w:rPr>
                <w:rFonts w:ascii="GHEA Grapalat" w:eastAsia="Times New Roman" w:hAnsi="GHEA Grapalat" w:cs="Sylfaen"/>
                <w:sz w:val="20"/>
                <w:szCs w:val="20"/>
              </w:rPr>
              <w:t xml:space="preserve"> </w:t>
            </w:r>
            <w:proofErr w:type="gramStart"/>
            <w:r w:rsidRPr="001C7E89">
              <w:rPr>
                <w:rFonts w:ascii="GHEA Grapalat" w:eastAsia="Times New Roman" w:hAnsi="GHEA Grapalat" w:cs="Sylfaen"/>
                <w:sz w:val="20"/>
                <w:szCs w:val="20"/>
              </w:rPr>
              <w:t>Շահառուի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 xml:space="preserve"> ՀԾՀ</w:t>
            </w:r>
            <w:proofErr w:type="gramEnd"/>
            <w:r w:rsidRPr="001C7E89">
              <w:rPr>
                <w:rFonts w:ascii="GHEA Grapalat" w:eastAsia="Times New Roman" w:hAnsi="GHEA Grapalat" w:cs="Sylfaen"/>
                <w:sz w:val="20"/>
                <w:szCs w:val="20"/>
                <w:lang w:val="ru-RU"/>
              </w:rPr>
              <w:t xml:space="preserve"> (</w:t>
            </w:r>
            <w:r w:rsidRPr="001C7E89">
              <w:rPr>
                <w:rFonts w:ascii="GHEA Grapalat" w:eastAsia="Times New Roman" w:hAnsi="GHEA Grapalat" w:cs="Sylfaen"/>
                <w:sz w:val="20"/>
                <w:szCs w:val="20"/>
                <w:lang w:val="hy-AM"/>
              </w:rPr>
              <w:t>չի լրացվում</w:t>
            </w:r>
            <w:r w:rsidRPr="001C7E89">
              <w:rPr>
                <w:rFonts w:ascii="GHEA Grapalat" w:eastAsia="Times New Roman" w:hAnsi="GHEA Grapalat" w:cs="Sylfaen"/>
                <w:sz w:val="20"/>
                <w:szCs w:val="20"/>
                <w:lang w:val="ru-RU"/>
              </w:rPr>
              <w:t>)</w:t>
            </w:r>
          </w:p>
        </w:tc>
      </w:tr>
      <w:tr w:rsidR="001C7E89" w:rsidRPr="001C7E89" w14:paraId="7DA849F6" w14:textId="77777777" w:rsidTr="009B41B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9F485F"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lang w:val="hy-AM"/>
              </w:rPr>
              <w:t>11</w:t>
            </w:r>
            <w:r w:rsidRPr="001C7E89">
              <w:rPr>
                <w:rFonts w:ascii="GHEA Grapalat" w:eastAsia="Times New Roman" w:hAnsi="GHEA Grapalat" w:cs="Sylfaen"/>
                <w:sz w:val="20"/>
                <w:szCs w:val="20"/>
              </w:rPr>
              <w:t>. Շահառուի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ՀՎՀՀ</w:t>
            </w:r>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b/>
                <w:sz w:val="20"/>
                <w:szCs w:val="20"/>
                <w:lang w:val="hy-AM"/>
              </w:rPr>
              <w:t>00405431</w:t>
            </w:r>
          </w:p>
        </w:tc>
      </w:tr>
      <w:tr w:rsidR="001C7E89" w:rsidRPr="001C7E89" w14:paraId="40BE10AA" w14:textId="77777777" w:rsidTr="009B41B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2A6052"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2</w:t>
            </w:r>
            <w:r w:rsidRPr="001C7E89">
              <w:rPr>
                <w:rFonts w:ascii="GHEA Grapalat" w:eastAsia="Times New Roman" w:hAnsi="GHEA Grapalat" w:cs="Sylfaen"/>
                <w:sz w:val="20"/>
                <w:szCs w:val="20"/>
              </w:rPr>
              <w:t>.</w:t>
            </w:r>
            <w:proofErr w:type="gramStart"/>
            <w:r w:rsidRPr="001C7E89">
              <w:rPr>
                <w:rFonts w:ascii="GHEA Grapalat" w:eastAsia="Times New Roman" w:hAnsi="GHEA Grapalat" w:cs="Sylfaen"/>
                <w:sz w:val="20"/>
                <w:szCs w:val="20"/>
              </w:rPr>
              <w:t>Շահառուի</w:t>
            </w:r>
            <w:r w:rsidRPr="001C7E89">
              <w:rPr>
                <w:rFonts w:ascii="GHEA Grapalat" w:eastAsia="Times New Roman" w:hAnsi="GHEA Grapalat" w:cs="Sylfaen"/>
                <w:sz w:val="20"/>
                <w:szCs w:val="20"/>
                <w:lang w:val="hy-AM"/>
              </w:rPr>
              <w:t>ն</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lang w:val="hy-AM"/>
              </w:rPr>
              <w:t xml:space="preserve"> սպասարկող</w:t>
            </w:r>
            <w:proofErr w:type="gramEnd"/>
            <w:r w:rsidRPr="001C7E89">
              <w:rPr>
                <w:rFonts w:ascii="GHEA Grapalat" w:eastAsia="Times New Roman" w:hAnsi="GHEA Grapalat" w:cs="Sylfaen"/>
                <w:sz w:val="20"/>
                <w:szCs w:val="20"/>
                <w:lang w:val="hy-AM"/>
              </w:rPr>
              <w:t xml:space="preserve"> Ֆինանսական կազմակերպություն</w:t>
            </w:r>
            <w:r w:rsidRPr="001C7E89">
              <w:rPr>
                <w:rFonts w:ascii="GHEA Grapalat" w:eastAsia="Times New Roman" w:hAnsi="GHEA Grapalat" w:cs="Sylfaen"/>
                <w:sz w:val="20"/>
                <w:szCs w:val="20"/>
              </w:rPr>
              <w:t xml:space="preserve"> (բանկ)</w:t>
            </w:r>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b/>
                <w:bCs/>
                <w:lang w:val="hy-AM"/>
              </w:rPr>
              <w:t xml:space="preserve"> Գանձապետարան</w:t>
            </w:r>
          </w:p>
        </w:tc>
      </w:tr>
      <w:tr w:rsidR="001C7E89" w:rsidRPr="001C7E89" w14:paraId="41AE3C42" w14:textId="77777777" w:rsidTr="009B41B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232A8"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3</w:t>
            </w:r>
            <w:r w:rsidRPr="001C7E89">
              <w:rPr>
                <w:rFonts w:ascii="GHEA Grapalat" w:eastAsia="Times New Roman" w:hAnsi="GHEA Grapalat" w:cs="Sylfaen"/>
                <w:sz w:val="20"/>
                <w:szCs w:val="20"/>
              </w:rPr>
              <w:t>.Շահառուի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հաշվի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համարը</w:t>
            </w:r>
            <w:r w:rsidRPr="001C7E89">
              <w:rPr>
                <w:rFonts w:ascii="GHEA Grapalat" w:eastAsia="Times New Roman" w:hAnsi="GHEA Grapalat" w:cs="Arial"/>
                <w:sz w:val="20"/>
                <w:szCs w:val="20"/>
              </w:rPr>
              <w:t xml:space="preserve"> (</w:t>
            </w:r>
            <w:proofErr w:type="gramStart"/>
            <w:r w:rsidRPr="001C7E89">
              <w:rPr>
                <w:rFonts w:ascii="GHEA Grapalat" w:eastAsia="Times New Roman" w:hAnsi="GHEA Grapalat" w:cs="Sylfaen"/>
                <w:sz w:val="20"/>
                <w:szCs w:val="20"/>
              </w:rPr>
              <w:t>հշ</w:t>
            </w:r>
            <w:r w:rsidRPr="001C7E89">
              <w:rPr>
                <w:rFonts w:ascii="GHEA Grapalat" w:eastAsia="Times New Roman" w:hAnsi="GHEA Grapalat" w:cs="Arial"/>
                <w:sz w:val="20"/>
                <w:szCs w:val="20"/>
              </w:rPr>
              <w:t>.N</w:t>
            </w:r>
            <w:proofErr w:type="gramEnd"/>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b/>
                <w:bCs/>
                <w:lang w:val="hy-AM"/>
              </w:rPr>
              <w:t>900018001975</w:t>
            </w:r>
          </w:p>
        </w:tc>
      </w:tr>
      <w:tr w:rsidR="001C7E89" w:rsidRPr="001C7E89" w14:paraId="4CDD6E58"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4A9906"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4</w:t>
            </w:r>
            <w:r w:rsidRPr="001C7E89">
              <w:rPr>
                <w:rFonts w:ascii="GHEA Grapalat" w:eastAsia="Times New Roman" w:hAnsi="GHEA Grapalat" w:cs="Sylfaen"/>
                <w:sz w:val="20"/>
                <w:szCs w:val="20"/>
              </w:rPr>
              <w:t>.Գումարը</w:t>
            </w:r>
            <w:r w:rsidRPr="001C7E89">
              <w:rPr>
                <w:rFonts w:ascii="GHEA Grapalat" w:eastAsia="Times New Roman" w:hAnsi="GHEA Grapalat" w:cs="Arial"/>
                <w:sz w:val="20"/>
                <w:szCs w:val="20"/>
              </w:rPr>
              <w:t xml:space="preserve"> </w:t>
            </w:r>
            <w:r w:rsidRPr="001C7E89">
              <w:rPr>
                <w:rFonts w:ascii="GHEA Grapalat" w:eastAsia="Times New Roman" w:hAnsi="GHEA Grapalat" w:cs="Arial"/>
                <w:sz w:val="20"/>
                <w:szCs w:val="20"/>
                <w:lang w:val="ru-RU"/>
              </w:rPr>
              <w:t>(</w:t>
            </w:r>
            <w:r w:rsidRPr="001C7E89">
              <w:rPr>
                <w:rFonts w:ascii="GHEA Grapalat" w:eastAsia="Times New Roman" w:hAnsi="GHEA Grapalat" w:cs="Sylfaen"/>
                <w:sz w:val="20"/>
                <w:szCs w:val="20"/>
              </w:rPr>
              <w:t>թվերով</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Arial"/>
                <w:sz w:val="20"/>
                <w:szCs w:val="20"/>
              </w:rPr>
              <w:t xml:space="preserve"> </w:t>
            </w:r>
            <w:proofErr w:type="gramStart"/>
            <w:r w:rsidRPr="001C7E89">
              <w:rPr>
                <w:rFonts w:ascii="GHEA Grapalat" w:eastAsia="Times New Roman" w:hAnsi="GHEA Grapalat" w:cs="Sylfaen"/>
                <w:sz w:val="20"/>
                <w:szCs w:val="20"/>
              </w:rPr>
              <w:t>բառերով</w:t>
            </w:r>
            <w:r w:rsidRPr="001C7E89">
              <w:rPr>
                <w:rFonts w:ascii="GHEA Grapalat" w:eastAsia="Times New Roman" w:hAnsi="GHEA Grapalat" w:cs="Sylfaen"/>
                <w:sz w:val="20"/>
                <w:szCs w:val="20"/>
                <w:lang w:val="ru-RU"/>
              </w:rPr>
              <w:t>)</w:t>
            </w:r>
            <w:r w:rsidRPr="001C7E89">
              <w:rPr>
                <w:rFonts w:ascii="GHEA Grapalat" w:eastAsia="Times New Roman" w:hAnsi="GHEA Grapalat" w:cs="Arial"/>
                <w:sz w:val="20"/>
                <w:szCs w:val="20"/>
              </w:rPr>
              <w:t>`</w:t>
            </w:r>
            <w:proofErr w:type="gramEnd"/>
          </w:p>
        </w:tc>
      </w:tr>
      <w:tr w:rsidR="001C7E89" w:rsidRPr="001C7E89" w14:paraId="3813CDD8"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F06C6"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15. </w:t>
            </w:r>
            <w:r w:rsidRPr="001C7E89">
              <w:rPr>
                <w:rFonts w:ascii="GHEA Grapalat" w:eastAsia="Times New Roman" w:hAnsi="GHEA Grapalat" w:cs="Sylfaen"/>
                <w:sz w:val="20"/>
                <w:szCs w:val="20"/>
                <w:lang w:val="hy-AM"/>
              </w:rPr>
              <w:t>Ակցեպտավորված գումարը</w:t>
            </w:r>
            <w:proofErr w:type="gramStart"/>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Sylfaen"/>
                <w:sz w:val="20"/>
                <w:szCs w:val="20"/>
              </w:rPr>
              <w:t xml:space="preserve"> (</w:t>
            </w:r>
            <w:proofErr w:type="gramEnd"/>
            <w:r w:rsidRPr="001C7E89">
              <w:rPr>
                <w:rFonts w:ascii="GHEA Grapalat" w:eastAsia="Times New Roman" w:hAnsi="GHEA Grapalat" w:cs="Sylfaen"/>
                <w:sz w:val="20"/>
                <w:szCs w:val="20"/>
              </w:rPr>
              <w:t>թվերով</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բառերով)</w:t>
            </w:r>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նախատեսված է նշված գումարի մասնակի ակցեպտի համար, որը չի կիրառվում</w:t>
            </w:r>
            <w:r w:rsidRPr="001C7E89">
              <w:rPr>
                <w:rFonts w:ascii="GHEA Grapalat" w:eastAsia="Times New Roman" w:hAnsi="GHEA Grapalat" w:cs="Sylfaen"/>
                <w:sz w:val="20"/>
                <w:szCs w:val="20"/>
              </w:rPr>
              <w:t>)</w:t>
            </w:r>
          </w:p>
        </w:tc>
      </w:tr>
      <w:tr w:rsidR="001C7E89" w:rsidRPr="001C7E89" w14:paraId="49B81580"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CB13B"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ru-RU"/>
              </w:rPr>
              <w:t>6</w:t>
            </w:r>
            <w:r w:rsidRPr="001C7E89">
              <w:rPr>
                <w:rFonts w:ascii="GHEA Grapalat" w:eastAsia="Times New Roman" w:hAnsi="GHEA Grapalat" w:cs="Sylfaen"/>
                <w:sz w:val="20"/>
                <w:szCs w:val="20"/>
              </w:rPr>
              <w:t>.Արժույթը</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բառերով</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Arial"/>
                <w:sz w:val="20"/>
                <w:szCs w:val="20"/>
              </w:rPr>
              <w:t xml:space="preserve"> </w:t>
            </w:r>
            <w:proofErr w:type="gramStart"/>
            <w:r w:rsidRPr="001C7E89">
              <w:rPr>
                <w:rFonts w:ascii="GHEA Grapalat" w:eastAsia="Times New Roman" w:hAnsi="GHEA Grapalat" w:cs="Sylfaen"/>
                <w:sz w:val="20"/>
                <w:szCs w:val="20"/>
              </w:rPr>
              <w:t>կոդով</w:t>
            </w:r>
            <w:r w:rsidRPr="001C7E89">
              <w:rPr>
                <w:rFonts w:ascii="GHEA Grapalat" w:eastAsia="Times New Roman" w:hAnsi="GHEA Grapalat" w:cs="Arial"/>
                <w:sz w:val="20"/>
                <w:szCs w:val="20"/>
              </w:rPr>
              <w:t>)`</w:t>
            </w:r>
            <w:proofErr w:type="gramEnd"/>
          </w:p>
        </w:tc>
      </w:tr>
      <w:tr w:rsidR="001C7E89" w:rsidRPr="001C7E89" w14:paraId="2B85F9D0"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1DAD16"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7</w:t>
            </w:r>
            <w:r w:rsidRPr="001C7E89">
              <w:rPr>
                <w:rFonts w:ascii="GHEA Grapalat" w:eastAsia="Times New Roman" w:hAnsi="GHEA Grapalat" w:cs="Sylfaen"/>
                <w:sz w:val="20"/>
                <w:szCs w:val="20"/>
              </w:rPr>
              <w:t>.Գործարքի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վճարման</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նպատակը</w:t>
            </w:r>
            <w:proofErr w:type="gramStart"/>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bCs/>
                <w:i/>
                <w:sz w:val="20"/>
                <w:szCs w:val="20"/>
              </w:rPr>
              <w:t>(</w:t>
            </w:r>
            <w:proofErr w:type="gramEnd"/>
            <w:r w:rsidRPr="001C7E89">
              <w:rPr>
                <w:rFonts w:ascii="GHEA Grapalat" w:eastAsia="Times New Roman" w:hAnsi="GHEA Grapalat" w:cs="Sylfaen"/>
                <w:bCs/>
                <w:i/>
                <w:sz w:val="20"/>
                <w:szCs w:val="20"/>
              </w:rPr>
              <w:t>որակավորման ապահովմ</w:t>
            </w:r>
            <w:r w:rsidRPr="001C7E89">
              <w:rPr>
                <w:rFonts w:ascii="GHEA Grapalat" w:eastAsia="Times New Roman" w:hAnsi="GHEA Grapalat" w:cs="Sylfaen"/>
                <w:bCs/>
                <w:i/>
                <w:sz w:val="20"/>
                <w:szCs w:val="20"/>
                <w:lang w:val="hy-AM"/>
              </w:rPr>
              <w:t>ան համար</w:t>
            </w:r>
            <w:r w:rsidRPr="001C7E89">
              <w:rPr>
                <w:rFonts w:ascii="GHEA Grapalat" w:eastAsia="Times New Roman" w:hAnsi="GHEA Grapalat" w:cs="Sylfaen"/>
                <w:bCs/>
                <w:i/>
                <w:sz w:val="20"/>
                <w:szCs w:val="20"/>
              </w:rPr>
              <w:t>)</w:t>
            </w:r>
          </w:p>
        </w:tc>
      </w:tr>
      <w:tr w:rsidR="001C7E89" w:rsidRPr="001C7E89" w14:paraId="0777A02E" w14:textId="77777777" w:rsidTr="009B41BC">
        <w:trPr>
          <w:trHeight w:val="424"/>
        </w:trPr>
        <w:tc>
          <w:tcPr>
            <w:tcW w:w="10980" w:type="dxa"/>
            <w:gridSpan w:val="2"/>
            <w:tcBorders>
              <w:top w:val="single" w:sz="4" w:space="0" w:color="auto"/>
              <w:left w:val="single" w:sz="4" w:space="0" w:color="auto"/>
              <w:right w:val="single" w:sz="4" w:space="0" w:color="000000"/>
            </w:tcBorders>
            <w:noWrap/>
            <w:vAlign w:val="bottom"/>
          </w:tcPr>
          <w:p w14:paraId="4DCD6BB7"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8</w:t>
            </w:r>
            <w:r w:rsidRPr="001C7E89">
              <w:rPr>
                <w:rFonts w:ascii="GHEA Grapalat" w:eastAsia="Times New Roman" w:hAnsi="GHEA Grapalat" w:cs="Sylfaen"/>
                <w:sz w:val="20"/>
                <w:szCs w:val="20"/>
              </w:rPr>
              <w:t xml:space="preserve">. </w:t>
            </w:r>
            <w:r w:rsidRPr="001C7E89">
              <w:rPr>
                <w:rFonts w:ascii="GHEA Grapalat" w:eastAsia="Times New Roman" w:hAnsi="GHEA Grapalat" w:cs="Sylfaen"/>
                <w:sz w:val="20"/>
                <w:szCs w:val="20"/>
                <w:lang w:val="hy-AM"/>
              </w:rPr>
              <w:t xml:space="preserve">Վճարման կատարման հիմքերը՝ </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Փաստաթղթերի</w:t>
            </w:r>
            <w:r w:rsidRPr="001C7E89">
              <w:rPr>
                <w:rFonts w:ascii="GHEA Grapalat" w:eastAsia="Times New Roman" w:hAnsi="GHEA Grapalat" w:cs="Arial"/>
                <w:sz w:val="20"/>
                <w:szCs w:val="20"/>
                <w:lang w:val="hy-AM"/>
              </w:rPr>
              <w:t xml:space="preserve"> անվանումը</w:t>
            </w:r>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այդ թվում՝ տուժանքի մասին համաձայնագիրը, </w:t>
            </w:r>
            <w:r w:rsidRPr="001C7E89">
              <w:rPr>
                <w:rFonts w:ascii="GHEA Grapalat" w:eastAsia="Times New Roman" w:hAnsi="GHEA Grapalat" w:cs="Sylfaen"/>
                <w:sz w:val="20"/>
                <w:szCs w:val="20"/>
                <w:lang w:val="hy-AM"/>
              </w:rPr>
              <w:t>դրանց</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sz w:val="20"/>
                <w:szCs w:val="20"/>
                <w:lang w:val="hy-AM"/>
              </w:rPr>
              <w:t>համարները</w:t>
            </w:r>
            <w:r w:rsidRPr="001C7E89">
              <w:rPr>
                <w:rFonts w:ascii="GHEA Grapalat" w:eastAsia="Times New Roman" w:hAnsi="GHEA Grapalat" w:cs="Arial"/>
                <w:sz w:val="20"/>
                <w:szCs w:val="20"/>
                <w:lang w:val="hy-AM"/>
              </w:rPr>
              <w:t>,</w:t>
            </w:r>
            <w:r w:rsidRPr="001C7E89">
              <w:rPr>
                <w:rFonts w:ascii="GHEA Grapalat" w:eastAsia="Times New Roman" w:hAnsi="GHEA Grapalat" w:cs="Arial"/>
                <w:sz w:val="20"/>
                <w:szCs w:val="20"/>
              </w:rPr>
              <w:t xml:space="preserve"> </w:t>
            </w:r>
            <w:proofErr w:type="gramStart"/>
            <w:r w:rsidRPr="001C7E89">
              <w:rPr>
                <w:rFonts w:ascii="GHEA Grapalat" w:eastAsia="Times New Roman" w:hAnsi="GHEA Grapalat" w:cs="Sylfaen"/>
                <w:sz w:val="20"/>
                <w:szCs w:val="20"/>
                <w:lang w:val="hy-AM"/>
              </w:rPr>
              <w:t>պ</w:t>
            </w:r>
            <w:r w:rsidRPr="001C7E89">
              <w:rPr>
                <w:rFonts w:ascii="GHEA Grapalat" w:eastAsia="Times New Roman" w:hAnsi="GHEA Grapalat" w:cs="Sylfaen"/>
                <w:sz w:val="20"/>
                <w:szCs w:val="20"/>
              </w:rPr>
              <w:t xml:space="preserve">այմանագրի </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ծածկագիրը</w:t>
            </w:r>
            <w:proofErr w:type="gramEnd"/>
            <w:r w:rsidRPr="001C7E89">
              <w:rPr>
                <w:rFonts w:ascii="GHEA Grapalat" w:eastAsia="Times New Roman" w:hAnsi="GHEA Grapalat" w:cs="Arial"/>
                <w:sz w:val="20"/>
                <w:szCs w:val="20"/>
                <w:lang w:val="hy-AM"/>
              </w:rPr>
              <w:t xml:space="preserve"> որի հիման վրա կատարվում է  գանձումը</w:t>
            </w:r>
            <w:r w:rsidRPr="001C7E89">
              <w:rPr>
                <w:rFonts w:ascii="GHEA Grapalat" w:eastAsia="Times New Roman" w:hAnsi="GHEA Grapalat" w:cs="Arial"/>
                <w:sz w:val="20"/>
                <w:szCs w:val="20"/>
              </w:rPr>
              <w:t>)</w:t>
            </w:r>
            <w:r w:rsidRPr="001C7E89">
              <w:rPr>
                <w:rFonts w:ascii="GHEA Grapalat" w:eastAsia="Times New Roman" w:hAnsi="GHEA Grapalat" w:cs="Sylfaen"/>
                <w:sz w:val="20"/>
                <w:szCs w:val="20"/>
              </w:rPr>
              <w:t>`</w:t>
            </w:r>
          </w:p>
          <w:p w14:paraId="5CAA2C70" w14:textId="77777777" w:rsidR="001C7E89" w:rsidRPr="001C7E89" w:rsidRDefault="001C7E89" w:rsidP="001C7E89">
            <w:pPr>
              <w:spacing w:after="0" w:line="240" w:lineRule="auto"/>
              <w:rPr>
                <w:rFonts w:ascii="GHEA Grapalat" w:eastAsia="Times New Roman" w:hAnsi="GHEA Grapalat" w:cs="Arial"/>
                <w:sz w:val="20"/>
                <w:szCs w:val="20"/>
              </w:rPr>
            </w:pPr>
          </w:p>
        </w:tc>
      </w:tr>
      <w:tr w:rsidR="001C7E89" w:rsidRPr="001C7E89" w14:paraId="668FC976" w14:textId="77777777" w:rsidTr="009B41BC">
        <w:trPr>
          <w:trHeight w:val="704"/>
        </w:trPr>
        <w:tc>
          <w:tcPr>
            <w:tcW w:w="10980" w:type="dxa"/>
            <w:gridSpan w:val="2"/>
            <w:tcBorders>
              <w:left w:val="single" w:sz="4" w:space="0" w:color="auto"/>
              <w:bottom w:val="single" w:sz="4" w:space="0" w:color="auto"/>
              <w:right w:val="single" w:sz="4" w:space="0" w:color="000000"/>
            </w:tcBorders>
            <w:noWrap/>
            <w:vAlign w:val="bottom"/>
          </w:tcPr>
          <w:p w14:paraId="1348AFDF" w14:textId="77777777" w:rsidR="001C7E89" w:rsidRPr="001C7E89" w:rsidRDefault="001C7E89" w:rsidP="001C7E89">
            <w:pPr>
              <w:spacing w:after="0" w:line="240" w:lineRule="auto"/>
              <w:rPr>
                <w:rFonts w:ascii="GHEA Grapalat" w:eastAsia="Times New Roman" w:hAnsi="GHEA Grapalat" w:cs="Arial"/>
                <w:sz w:val="20"/>
                <w:szCs w:val="20"/>
                <w:lang w:val="hy-AM"/>
              </w:rPr>
            </w:pPr>
          </w:p>
        </w:tc>
      </w:tr>
      <w:tr w:rsidR="001C7E89" w:rsidRPr="001C7E89" w14:paraId="5F109BED" w14:textId="77777777" w:rsidTr="009B41B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0B0B3" w14:textId="77777777" w:rsidR="001C7E89" w:rsidRPr="001C7E89" w:rsidRDefault="001C7E89" w:rsidP="001C7E89">
            <w:pPr>
              <w:spacing w:after="0" w:line="240" w:lineRule="auto"/>
              <w:rPr>
                <w:rFonts w:ascii="GHEA Grapalat" w:eastAsia="Times New Roman" w:hAnsi="GHEA Grapalat" w:cs="Sylfaen"/>
                <w:sz w:val="20"/>
                <w:szCs w:val="20"/>
                <w:lang w:val="hy-AM"/>
              </w:rPr>
            </w:pPr>
            <w:r w:rsidRPr="001C7E89">
              <w:rPr>
                <w:rFonts w:ascii="GHEA Grapalat" w:eastAsia="Times New Roman" w:hAnsi="GHEA Grapalat" w:cs="Sylfaen"/>
                <w:sz w:val="20"/>
                <w:szCs w:val="20"/>
                <w:lang w:val="hy-AM"/>
              </w:rPr>
              <w:t>19. Վճարման պայմանները՝                                &lt;ակցեպտավորված վճարում&gt;</w:t>
            </w:r>
          </w:p>
          <w:p w14:paraId="27F78E08" w14:textId="77777777" w:rsidR="001C7E89" w:rsidRPr="001C7E89" w:rsidRDefault="001C7E89" w:rsidP="001C7E89">
            <w:pPr>
              <w:spacing w:after="0" w:line="240" w:lineRule="auto"/>
              <w:rPr>
                <w:rFonts w:ascii="GHEA Grapalat" w:eastAsia="Times New Roman" w:hAnsi="GHEA Grapalat" w:cs="Sylfaen"/>
                <w:sz w:val="20"/>
                <w:szCs w:val="20"/>
                <w:lang w:val="ru-RU"/>
              </w:rPr>
            </w:pPr>
          </w:p>
        </w:tc>
      </w:tr>
      <w:tr w:rsidR="001C7E89" w:rsidRPr="001C7E89" w14:paraId="1BF21EE2" w14:textId="77777777" w:rsidTr="009B41B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3AB6D4"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lang w:val="hy-AM"/>
              </w:rPr>
              <w:t xml:space="preserve">20. Առդիր էջերի քանակը՝    </w:t>
            </w:r>
            <w:r w:rsidRPr="001C7E89">
              <w:rPr>
                <w:rFonts w:ascii="GHEA Grapalat" w:eastAsia="Times New Roman" w:hAnsi="GHEA Grapalat" w:cs="Arial"/>
                <w:sz w:val="20"/>
                <w:szCs w:val="20"/>
              </w:rPr>
              <w:t xml:space="preserve">--- </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sz w:val="20"/>
                <w:szCs w:val="20"/>
              </w:rPr>
              <w:t>էջ</w:t>
            </w:r>
          </w:p>
          <w:p w14:paraId="3684B3CA" w14:textId="77777777" w:rsidR="001C7E89" w:rsidRPr="001C7E89" w:rsidRDefault="001C7E89" w:rsidP="001C7E89">
            <w:pPr>
              <w:spacing w:after="0" w:line="240" w:lineRule="auto"/>
              <w:rPr>
                <w:rFonts w:ascii="GHEA Grapalat" w:eastAsia="Times New Roman" w:hAnsi="GHEA Grapalat" w:cs="Sylfaen"/>
                <w:sz w:val="20"/>
                <w:szCs w:val="20"/>
                <w:lang w:val="hy-AM"/>
              </w:rPr>
            </w:pPr>
          </w:p>
        </w:tc>
      </w:tr>
      <w:tr w:rsidR="001C7E89" w:rsidRPr="001C7E89" w14:paraId="43F2FA0D" w14:textId="77777777" w:rsidTr="009B41BC">
        <w:trPr>
          <w:trHeight w:val="2194"/>
        </w:trPr>
        <w:tc>
          <w:tcPr>
            <w:tcW w:w="5616" w:type="dxa"/>
            <w:tcBorders>
              <w:top w:val="nil"/>
              <w:left w:val="single" w:sz="4" w:space="0" w:color="auto"/>
              <w:bottom w:val="single" w:sz="4" w:space="0" w:color="auto"/>
              <w:right w:val="single" w:sz="4" w:space="0" w:color="auto"/>
            </w:tcBorders>
            <w:noWrap/>
            <w:vAlign w:val="bottom"/>
          </w:tcPr>
          <w:p w14:paraId="3297770E"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Courier New" w:eastAsia="Times New Roman" w:hAnsi="Courier New" w:cs="Courier New"/>
                <w:sz w:val="20"/>
                <w:szCs w:val="20"/>
              </w:rPr>
              <w:t> </w:t>
            </w:r>
            <w:r w:rsidRPr="001C7E89">
              <w:rPr>
                <w:rFonts w:ascii="GHEA Grapalat" w:eastAsia="Times New Roman" w:hAnsi="GHEA Grapalat" w:cs="Arial"/>
                <w:sz w:val="20"/>
                <w:szCs w:val="20"/>
                <w:lang w:val="hy-AM"/>
              </w:rPr>
              <w:t>22</w:t>
            </w:r>
            <w:r w:rsidRPr="001C7E89">
              <w:rPr>
                <w:rFonts w:ascii="GHEA Grapalat" w:eastAsia="Times New Roman" w:hAnsi="GHEA Grapalat" w:cs="Arial"/>
                <w:sz w:val="20"/>
                <w:szCs w:val="20"/>
              </w:rPr>
              <w:t>.</w:t>
            </w:r>
            <w:r w:rsidRPr="001C7E89">
              <w:rPr>
                <w:rFonts w:ascii="GHEA Grapalat" w:eastAsia="Times New Roman" w:hAnsi="GHEA Grapalat" w:cs="Sylfaen"/>
                <w:sz w:val="20"/>
                <w:szCs w:val="20"/>
              </w:rPr>
              <w:t>ա. Շահառուի ստորագրությունները</w:t>
            </w:r>
          </w:p>
          <w:p w14:paraId="77BF1B57" w14:textId="77777777" w:rsidR="001C7E89" w:rsidRPr="001C7E89" w:rsidRDefault="001C7E89" w:rsidP="001C7E89">
            <w:pPr>
              <w:spacing w:after="0" w:line="240" w:lineRule="auto"/>
              <w:rPr>
                <w:rFonts w:ascii="GHEA Grapalat" w:eastAsia="Times New Roman" w:hAnsi="GHEA Grapalat" w:cs="Sylfaen"/>
                <w:sz w:val="20"/>
                <w:szCs w:val="20"/>
              </w:rPr>
            </w:pPr>
          </w:p>
          <w:p w14:paraId="7988CED7"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rPr>
              <w:t>/____________________/</w:t>
            </w:r>
          </w:p>
          <w:p w14:paraId="10740039" w14:textId="77777777" w:rsidR="001C7E89" w:rsidRPr="001C7E89" w:rsidRDefault="001C7E89" w:rsidP="001C7E89">
            <w:pPr>
              <w:spacing w:after="0" w:line="240" w:lineRule="auto"/>
              <w:rPr>
                <w:rFonts w:ascii="GHEA Grapalat" w:eastAsia="Times New Roman" w:hAnsi="GHEA Grapalat" w:cs="Tahoma"/>
                <w:color w:val="000000"/>
                <w:sz w:val="20"/>
                <w:szCs w:val="20"/>
              </w:rPr>
            </w:pPr>
          </w:p>
          <w:p w14:paraId="4D3956C2" w14:textId="77777777" w:rsidR="001C7E89" w:rsidRPr="001C7E89" w:rsidRDefault="001C7E89" w:rsidP="001C7E89">
            <w:pPr>
              <w:spacing w:after="0" w:line="240" w:lineRule="auto"/>
              <w:rPr>
                <w:rFonts w:ascii="GHEA Grapalat" w:eastAsia="Times New Roman" w:hAnsi="GHEA Grapalat" w:cs="Sylfaen"/>
                <w:sz w:val="20"/>
                <w:szCs w:val="20"/>
              </w:rPr>
            </w:pPr>
          </w:p>
          <w:p w14:paraId="2BC23854" w14:textId="77777777" w:rsidR="001C7E89" w:rsidRPr="001C7E89" w:rsidRDefault="001C7E89" w:rsidP="001C7E89">
            <w:pPr>
              <w:spacing w:after="0" w:line="240" w:lineRule="auto"/>
              <w:jc w:val="right"/>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/____________________/</w:t>
            </w:r>
          </w:p>
          <w:p w14:paraId="54F7BEEA" w14:textId="77777777" w:rsidR="001C7E89" w:rsidRPr="001C7E89" w:rsidRDefault="001C7E89" w:rsidP="001C7E89">
            <w:pPr>
              <w:spacing w:after="0" w:line="240" w:lineRule="auto"/>
              <w:rPr>
                <w:rFonts w:ascii="GHEA Grapalat" w:eastAsia="Times New Roman" w:hAnsi="GHEA Grapalat" w:cs="Sylfaen"/>
                <w:sz w:val="20"/>
                <w:szCs w:val="20"/>
              </w:rPr>
            </w:pPr>
          </w:p>
          <w:p w14:paraId="3F63ED07"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lang w:val="hy-AM"/>
              </w:rPr>
              <w:t>22</w:t>
            </w:r>
            <w:r w:rsidRPr="001C7E89">
              <w:rPr>
                <w:rFonts w:ascii="GHEA Grapalat" w:eastAsia="Times New Roman" w:hAnsi="GHEA Grapalat" w:cs="Sylfaen"/>
                <w:sz w:val="20"/>
                <w:szCs w:val="20"/>
              </w:rPr>
              <w:t>.բ.</w:t>
            </w:r>
          </w:p>
          <w:p w14:paraId="7788ED19"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Կ.Տ.</w:t>
            </w:r>
          </w:p>
          <w:p w14:paraId="5AFCC3D4" w14:textId="77777777" w:rsidR="001C7E89" w:rsidRPr="001C7E89" w:rsidRDefault="001C7E89" w:rsidP="001C7E89">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DF17DA6"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Arial"/>
                <w:sz w:val="20"/>
                <w:szCs w:val="20"/>
                <w:lang w:val="hy-AM"/>
              </w:rPr>
              <w:t>2</w:t>
            </w:r>
            <w:r w:rsidRPr="001C7E89">
              <w:rPr>
                <w:rFonts w:ascii="GHEA Grapalat" w:eastAsia="Times New Roman" w:hAnsi="GHEA Grapalat" w:cs="Arial"/>
                <w:sz w:val="20"/>
                <w:szCs w:val="20"/>
              </w:rPr>
              <w:t>1.</w:t>
            </w:r>
            <w:r w:rsidRPr="001C7E89">
              <w:rPr>
                <w:rFonts w:ascii="GHEA Grapalat" w:eastAsia="Times New Roman" w:hAnsi="GHEA Grapalat" w:cs="Sylfaen"/>
                <w:sz w:val="20"/>
                <w:szCs w:val="20"/>
              </w:rPr>
              <w:t xml:space="preserve">ա. </w:t>
            </w:r>
            <w:r w:rsidRPr="001C7E89">
              <w:rPr>
                <w:rFonts w:ascii="Courier New" w:eastAsia="Times New Roman" w:hAnsi="Courier New" w:cs="Courier New"/>
                <w:sz w:val="20"/>
                <w:szCs w:val="20"/>
              </w:rPr>
              <w:t> </w:t>
            </w:r>
            <w:r w:rsidRPr="001C7E89">
              <w:rPr>
                <w:rFonts w:ascii="GHEA Grapalat" w:eastAsia="Times New Roman" w:hAnsi="GHEA Grapalat" w:cs="Sylfaen"/>
                <w:sz w:val="20"/>
                <w:szCs w:val="20"/>
              </w:rPr>
              <w:t>Վճարողի ստորագրությունները`</w:t>
            </w:r>
          </w:p>
          <w:p w14:paraId="246E16C8" w14:textId="77777777" w:rsidR="001C7E89" w:rsidRPr="001C7E89" w:rsidRDefault="001C7E89" w:rsidP="001C7E89">
            <w:pPr>
              <w:spacing w:after="0" w:line="240" w:lineRule="auto"/>
              <w:jc w:val="right"/>
              <w:rPr>
                <w:rFonts w:ascii="GHEA Grapalat" w:eastAsia="Times New Roman" w:hAnsi="GHEA Grapalat" w:cs="Sylfaen"/>
                <w:sz w:val="20"/>
                <w:szCs w:val="20"/>
              </w:rPr>
            </w:pPr>
          </w:p>
          <w:p w14:paraId="2E6CC974"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 xml:space="preserve">                                               /____________________/</w:t>
            </w:r>
          </w:p>
          <w:p w14:paraId="1E7935F8"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p>
          <w:p w14:paraId="2B1821DE"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p>
          <w:p w14:paraId="57D81305" w14:textId="77777777" w:rsidR="001C7E89" w:rsidRPr="001C7E89" w:rsidRDefault="001C7E89" w:rsidP="001C7E89">
            <w:pPr>
              <w:spacing w:after="0" w:line="240" w:lineRule="auto"/>
              <w:jc w:val="right"/>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/____________________/</w:t>
            </w:r>
          </w:p>
          <w:p w14:paraId="175E8AB3" w14:textId="77777777" w:rsidR="001C7E89" w:rsidRPr="001C7E89" w:rsidRDefault="001C7E89" w:rsidP="001C7E89">
            <w:pPr>
              <w:spacing w:after="0" w:line="240" w:lineRule="auto"/>
              <w:jc w:val="right"/>
              <w:rPr>
                <w:rFonts w:ascii="GHEA Grapalat" w:eastAsia="Times New Roman" w:hAnsi="GHEA Grapalat" w:cs="Sylfaen"/>
                <w:sz w:val="20"/>
                <w:szCs w:val="20"/>
              </w:rPr>
            </w:pPr>
          </w:p>
          <w:p w14:paraId="20FBAD60" w14:textId="77777777" w:rsidR="001C7E89" w:rsidRPr="001C7E89" w:rsidRDefault="001C7E89" w:rsidP="001C7E89">
            <w:pPr>
              <w:spacing w:after="0" w:line="240" w:lineRule="auto"/>
              <w:jc w:val="right"/>
              <w:rPr>
                <w:rFonts w:ascii="GHEA Grapalat" w:eastAsia="Times New Roman" w:hAnsi="GHEA Grapalat" w:cs="Sylfaen"/>
                <w:sz w:val="20"/>
                <w:szCs w:val="20"/>
              </w:rPr>
            </w:pPr>
            <w:r w:rsidRPr="001C7E89">
              <w:rPr>
                <w:rFonts w:ascii="GHEA Grapalat" w:eastAsia="Times New Roman" w:hAnsi="GHEA Grapalat" w:cs="Sylfaen"/>
                <w:sz w:val="20"/>
                <w:szCs w:val="20"/>
                <w:lang w:val="hy-AM"/>
              </w:rPr>
              <w:t>2</w:t>
            </w:r>
            <w:r w:rsidRPr="001C7E89">
              <w:rPr>
                <w:rFonts w:ascii="GHEA Grapalat" w:eastAsia="Times New Roman" w:hAnsi="GHEA Grapalat" w:cs="Sylfaen"/>
                <w:sz w:val="20"/>
                <w:szCs w:val="20"/>
              </w:rPr>
              <w:t>1.բ.                                                                    Կ.Տ.</w:t>
            </w:r>
          </w:p>
          <w:p w14:paraId="72370620" w14:textId="77777777" w:rsidR="001C7E89" w:rsidRPr="001C7E89" w:rsidRDefault="001C7E89" w:rsidP="001C7E89">
            <w:pPr>
              <w:spacing w:after="0" w:line="240" w:lineRule="auto"/>
              <w:jc w:val="right"/>
              <w:rPr>
                <w:rFonts w:ascii="GHEA Grapalat" w:eastAsia="Times New Roman" w:hAnsi="GHEA Grapalat" w:cs="Sylfaen"/>
                <w:sz w:val="20"/>
                <w:szCs w:val="20"/>
              </w:rPr>
            </w:pPr>
          </w:p>
        </w:tc>
      </w:tr>
      <w:tr w:rsidR="001C7E89" w:rsidRPr="001C7E89" w14:paraId="707E2842" w14:textId="77777777" w:rsidTr="009B41BC">
        <w:trPr>
          <w:trHeight w:val="2058"/>
        </w:trPr>
        <w:tc>
          <w:tcPr>
            <w:tcW w:w="5616" w:type="dxa"/>
            <w:tcBorders>
              <w:top w:val="single" w:sz="4" w:space="0" w:color="auto"/>
              <w:left w:val="single" w:sz="4" w:space="0" w:color="auto"/>
              <w:right w:val="single" w:sz="4" w:space="0" w:color="auto"/>
            </w:tcBorders>
            <w:noWrap/>
            <w:vAlign w:val="bottom"/>
          </w:tcPr>
          <w:p w14:paraId="5B6FAB73" w14:textId="77777777" w:rsidR="001C7E89" w:rsidRPr="001C7E89" w:rsidRDefault="001C7E89" w:rsidP="001C7E89">
            <w:pPr>
              <w:spacing w:after="0" w:line="240" w:lineRule="auto"/>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rPr>
              <w:t>2</w:t>
            </w:r>
            <w:r w:rsidRPr="001C7E89">
              <w:rPr>
                <w:rFonts w:ascii="GHEA Grapalat" w:eastAsia="Times New Roman" w:hAnsi="GHEA Grapalat" w:cs="Tahoma"/>
                <w:color w:val="000000"/>
                <w:sz w:val="20"/>
                <w:szCs w:val="20"/>
                <w:lang w:val="hy-AM"/>
              </w:rPr>
              <w:t>4</w:t>
            </w:r>
            <w:r w:rsidRPr="001C7E89">
              <w:rPr>
                <w:rFonts w:ascii="GHEA Grapalat" w:eastAsia="Times New Roman" w:hAnsi="GHEA Grapalat" w:cs="Tahoma"/>
                <w:color w:val="000000"/>
                <w:sz w:val="20"/>
                <w:szCs w:val="20"/>
              </w:rPr>
              <w:t xml:space="preserve">.ա.   </w:t>
            </w:r>
            <w:r w:rsidRPr="001C7E89">
              <w:rPr>
                <w:rFonts w:ascii="GHEA Grapalat" w:eastAsia="Times New Roman" w:hAnsi="GHEA Grapalat" w:cs="Tahoma"/>
                <w:color w:val="000000"/>
                <w:sz w:val="20"/>
                <w:szCs w:val="20"/>
                <w:lang w:val="hy-AM"/>
              </w:rPr>
              <w:t>Շահառուին  սպասարկող ֆինանսական կազմակերպություն</w:t>
            </w:r>
            <w:r w:rsidRPr="001C7E89">
              <w:rPr>
                <w:rFonts w:ascii="GHEA Grapalat" w:eastAsia="Times New Roman" w:hAnsi="GHEA Grapalat" w:cs="Tahoma"/>
                <w:color w:val="000000"/>
                <w:sz w:val="20"/>
                <w:szCs w:val="20"/>
              </w:rPr>
              <w:t xml:space="preserve"> </w:t>
            </w:r>
          </w:p>
          <w:p w14:paraId="661135BD" w14:textId="77777777" w:rsidR="001C7E89" w:rsidRPr="001C7E89" w:rsidRDefault="001C7E89" w:rsidP="001C7E89">
            <w:pPr>
              <w:spacing w:after="0" w:line="240" w:lineRule="auto"/>
              <w:rPr>
                <w:rFonts w:ascii="GHEA Grapalat" w:eastAsia="Times New Roman" w:hAnsi="GHEA Grapalat" w:cs="Tahoma"/>
                <w:color w:val="000000"/>
                <w:sz w:val="20"/>
                <w:szCs w:val="20"/>
                <w:lang w:val="hy-AM"/>
              </w:rPr>
            </w:pPr>
            <w:r w:rsidRPr="001C7E89">
              <w:rPr>
                <w:rFonts w:ascii="GHEA Grapalat" w:eastAsia="Times New Roman" w:hAnsi="GHEA Grapalat" w:cs="Tahoma"/>
                <w:color w:val="000000"/>
                <w:sz w:val="20"/>
                <w:szCs w:val="20"/>
              </w:rPr>
              <w:t xml:space="preserve">                             </w:t>
            </w:r>
            <w:r w:rsidRPr="001C7E89">
              <w:rPr>
                <w:rFonts w:ascii="GHEA Grapalat" w:eastAsia="Times New Roman" w:hAnsi="GHEA Grapalat" w:cs="Tahoma"/>
                <w:color w:val="000000"/>
                <w:sz w:val="20"/>
                <w:szCs w:val="20"/>
                <w:lang w:val="hy-AM"/>
              </w:rPr>
              <w:t xml:space="preserve">                 </w:t>
            </w:r>
          </w:p>
          <w:p w14:paraId="3D478122" w14:textId="77777777" w:rsidR="001C7E89" w:rsidRPr="001C7E89" w:rsidRDefault="001C7E89" w:rsidP="001C7E89">
            <w:pPr>
              <w:spacing w:after="0" w:line="240" w:lineRule="auto"/>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lang w:val="hy-AM"/>
              </w:rPr>
              <w:t xml:space="preserve">                                                 </w:t>
            </w:r>
            <w:r w:rsidRPr="001C7E89">
              <w:rPr>
                <w:rFonts w:ascii="GHEA Grapalat" w:eastAsia="Times New Roman" w:hAnsi="GHEA Grapalat" w:cs="Tahoma"/>
                <w:color w:val="000000"/>
                <w:sz w:val="20"/>
                <w:szCs w:val="20"/>
              </w:rPr>
              <w:t xml:space="preserve">   /____________________/</w:t>
            </w:r>
          </w:p>
          <w:p w14:paraId="7B31B749"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w:t>
            </w:r>
          </w:p>
          <w:p w14:paraId="3D5165BA"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/ստորագրություն/</w:t>
            </w:r>
          </w:p>
          <w:p w14:paraId="76B8744C" w14:textId="77777777" w:rsidR="001C7E89" w:rsidRPr="001C7E89" w:rsidRDefault="001C7E89" w:rsidP="001C7E89">
            <w:pPr>
              <w:spacing w:after="0" w:line="240" w:lineRule="auto"/>
              <w:rPr>
                <w:rFonts w:ascii="GHEA Grapalat" w:eastAsia="Times New Roman" w:hAnsi="GHEA Grapalat" w:cs="Tahoma"/>
                <w:color w:val="000000"/>
                <w:sz w:val="20"/>
                <w:szCs w:val="20"/>
              </w:rPr>
            </w:pPr>
          </w:p>
          <w:p w14:paraId="1D527EBF" w14:textId="77777777" w:rsidR="001C7E89" w:rsidRPr="001C7E89" w:rsidRDefault="001C7E89" w:rsidP="001C7E89">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00D53809" w14:textId="77777777" w:rsidR="001C7E89" w:rsidRPr="001C7E89" w:rsidRDefault="001C7E89" w:rsidP="001C7E89">
            <w:pPr>
              <w:spacing w:after="0" w:line="240" w:lineRule="auto"/>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rPr>
              <w:t>2</w:t>
            </w:r>
            <w:r w:rsidRPr="001C7E89">
              <w:rPr>
                <w:rFonts w:ascii="GHEA Grapalat" w:eastAsia="Times New Roman" w:hAnsi="GHEA Grapalat" w:cs="Tahoma"/>
                <w:color w:val="000000"/>
                <w:sz w:val="20"/>
                <w:szCs w:val="20"/>
                <w:lang w:val="hy-AM"/>
              </w:rPr>
              <w:t>3</w:t>
            </w:r>
            <w:r w:rsidRPr="001C7E89">
              <w:rPr>
                <w:rFonts w:ascii="GHEA Grapalat" w:eastAsia="Times New Roman" w:hAnsi="GHEA Grapalat" w:cs="Tahoma"/>
                <w:color w:val="000000"/>
                <w:sz w:val="20"/>
                <w:szCs w:val="20"/>
              </w:rPr>
              <w:t xml:space="preserve">.ա.   </w:t>
            </w:r>
            <w:r w:rsidRPr="001C7E89">
              <w:rPr>
                <w:rFonts w:ascii="GHEA Grapalat" w:eastAsia="Times New Roman" w:hAnsi="GHEA Grapalat" w:cs="Tahoma"/>
                <w:color w:val="000000"/>
                <w:sz w:val="20"/>
                <w:szCs w:val="20"/>
                <w:lang w:val="hy-AM"/>
              </w:rPr>
              <w:t>Վճարողին  սպասարկող ֆինանսական կազմակերպություն</w:t>
            </w:r>
            <w:r w:rsidRPr="001C7E89">
              <w:rPr>
                <w:rFonts w:ascii="GHEA Grapalat" w:eastAsia="Times New Roman" w:hAnsi="GHEA Grapalat" w:cs="Tahoma"/>
                <w:color w:val="000000"/>
                <w:sz w:val="20"/>
                <w:szCs w:val="20"/>
              </w:rPr>
              <w:t xml:space="preserve"> </w:t>
            </w:r>
          </w:p>
          <w:p w14:paraId="0ED37229"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p>
          <w:p w14:paraId="60CF4DE9"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p>
          <w:p w14:paraId="0BECBFC6"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rPr>
              <w:t>/____________________/</w:t>
            </w:r>
          </w:p>
          <w:p w14:paraId="1485BBBD" w14:textId="77777777" w:rsidR="001C7E89" w:rsidRPr="001C7E89" w:rsidRDefault="001C7E89" w:rsidP="001C7E89">
            <w:pPr>
              <w:spacing w:after="0" w:line="240" w:lineRule="auto"/>
              <w:jc w:val="center"/>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 xml:space="preserve">                                                   </w:t>
            </w:r>
            <w:r w:rsidRPr="001C7E89">
              <w:rPr>
                <w:rFonts w:ascii="GHEA Grapalat" w:eastAsia="Times New Roman" w:hAnsi="GHEA Grapalat" w:cs="Sylfaen"/>
                <w:sz w:val="20"/>
                <w:szCs w:val="20"/>
              </w:rPr>
              <w:t>/ստորագրություն/</w:t>
            </w:r>
          </w:p>
          <w:p w14:paraId="69800CF6" w14:textId="77777777" w:rsidR="001C7E89" w:rsidRPr="001C7E89" w:rsidRDefault="001C7E89" w:rsidP="001C7E89">
            <w:pPr>
              <w:spacing w:after="0" w:line="240" w:lineRule="auto"/>
              <w:jc w:val="right"/>
              <w:rPr>
                <w:rFonts w:ascii="GHEA Grapalat" w:eastAsia="Times New Roman" w:hAnsi="GHEA Grapalat" w:cs="Arial"/>
                <w:sz w:val="20"/>
                <w:szCs w:val="20"/>
                <w:lang w:val="hy-AM"/>
              </w:rPr>
            </w:pPr>
          </w:p>
        </w:tc>
      </w:tr>
      <w:tr w:rsidR="001C7E89" w:rsidRPr="001C7E89" w14:paraId="2C355F4F" w14:textId="77777777" w:rsidTr="009B41BC">
        <w:trPr>
          <w:trHeight w:val="2194"/>
        </w:trPr>
        <w:tc>
          <w:tcPr>
            <w:tcW w:w="5616" w:type="dxa"/>
            <w:tcBorders>
              <w:top w:val="nil"/>
              <w:left w:val="single" w:sz="4" w:space="0" w:color="auto"/>
              <w:bottom w:val="single" w:sz="4" w:space="0" w:color="auto"/>
              <w:right w:val="single" w:sz="4" w:space="0" w:color="auto"/>
            </w:tcBorders>
            <w:noWrap/>
            <w:vAlign w:val="bottom"/>
          </w:tcPr>
          <w:p w14:paraId="32DB6596"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lastRenderedPageBreak/>
              <w:t>24.բ.                                                       Կ.Տ.</w:t>
            </w:r>
          </w:p>
          <w:p w14:paraId="25D4FDD7" w14:textId="77777777" w:rsidR="001C7E89" w:rsidRPr="001C7E89" w:rsidRDefault="001C7E89" w:rsidP="001C7E89">
            <w:pPr>
              <w:spacing w:after="0" w:line="240" w:lineRule="auto"/>
              <w:rPr>
                <w:rFonts w:ascii="GHEA Grapalat" w:eastAsia="Times New Roman" w:hAnsi="GHEA Grapalat" w:cs="Sylfaen"/>
                <w:sz w:val="20"/>
                <w:szCs w:val="20"/>
              </w:rPr>
            </w:pPr>
          </w:p>
          <w:p w14:paraId="771AEC7B" w14:textId="77777777" w:rsidR="001C7E89" w:rsidRPr="001C7E89" w:rsidRDefault="001C7E89" w:rsidP="001C7E89">
            <w:pPr>
              <w:spacing w:after="0" w:line="240" w:lineRule="auto"/>
              <w:rPr>
                <w:rFonts w:ascii="GHEA Grapalat" w:eastAsia="Times New Roman" w:hAnsi="GHEA Grapalat" w:cs="Sylfaen"/>
                <w:sz w:val="20"/>
                <w:szCs w:val="20"/>
              </w:rPr>
            </w:pPr>
          </w:p>
          <w:p w14:paraId="5EEF208B"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 xml:space="preserve"> </w:t>
            </w:r>
            <w:r w:rsidRPr="001C7E89">
              <w:rPr>
                <w:rFonts w:ascii="GHEA Grapalat" w:eastAsia="Times New Roman" w:hAnsi="GHEA Grapalat" w:cs="Sylfaen"/>
                <w:sz w:val="20"/>
                <w:szCs w:val="20"/>
              </w:rPr>
              <w:t>2</w:t>
            </w:r>
            <w:r w:rsidRPr="001C7E89">
              <w:rPr>
                <w:rFonts w:ascii="GHEA Grapalat" w:eastAsia="Times New Roman" w:hAnsi="GHEA Grapalat" w:cs="Sylfaen"/>
                <w:sz w:val="20"/>
                <w:szCs w:val="20"/>
                <w:lang w:val="hy-AM"/>
              </w:rPr>
              <w:t>4</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գ</w:t>
            </w:r>
            <w:r w:rsidRPr="001C7E89">
              <w:rPr>
                <w:rFonts w:ascii="GHEA Grapalat" w:eastAsia="Times New Roman" w:hAnsi="GHEA Grapalat" w:cs="Tahoma"/>
                <w:color w:val="000000"/>
                <w:sz w:val="20"/>
                <w:szCs w:val="20"/>
              </w:rPr>
              <w:t xml:space="preserve">                                                 "___" </w:t>
            </w:r>
            <w:r w:rsidRPr="001C7E89">
              <w:rPr>
                <w:rFonts w:ascii="GHEA Grapalat" w:eastAsia="Times New Roman" w:hAnsi="GHEA Grapalat" w:cs="Sylfaen"/>
                <w:color w:val="000000"/>
                <w:sz w:val="20"/>
                <w:szCs w:val="20"/>
              </w:rPr>
              <w:t xml:space="preserve">___ </w:t>
            </w:r>
            <w:r w:rsidRPr="001C7E89">
              <w:rPr>
                <w:rFonts w:ascii="GHEA Grapalat" w:eastAsia="Times New Roman" w:hAnsi="GHEA Grapalat" w:cs="Tahoma"/>
                <w:color w:val="000000"/>
                <w:sz w:val="20"/>
                <w:szCs w:val="20"/>
              </w:rPr>
              <w:t xml:space="preserve">20___ </w:t>
            </w:r>
            <w:r w:rsidRPr="001C7E89">
              <w:rPr>
                <w:rFonts w:ascii="GHEA Grapalat" w:eastAsia="Times New Roman" w:hAnsi="GHEA Grapalat" w:cs="Sylfaen"/>
                <w:color w:val="000000"/>
                <w:sz w:val="20"/>
                <w:szCs w:val="20"/>
              </w:rPr>
              <w:t>թ.</w:t>
            </w:r>
            <w:r w:rsidRPr="001C7E89">
              <w:rPr>
                <w:rFonts w:ascii="GHEA Grapalat" w:eastAsia="Times New Roman" w:hAnsi="GHEA Grapalat" w:cs="Sylfaen"/>
                <w:sz w:val="20"/>
                <w:szCs w:val="20"/>
              </w:rPr>
              <w:t xml:space="preserve"> </w:t>
            </w:r>
          </w:p>
          <w:p w14:paraId="16C06A10" w14:textId="77777777" w:rsidR="001C7E89" w:rsidRPr="001C7E89" w:rsidRDefault="001C7E89" w:rsidP="001C7E89">
            <w:pPr>
              <w:spacing w:after="0" w:line="240" w:lineRule="auto"/>
              <w:rPr>
                <w:rFonts w:ascii="GHEA Grapalat" w:eastAsia="Times New Roman" w:hAnsi="GHEA Grapalat" w:cs="Sylfaen"/>
                <w:sz w:val="20"/>
                <w:szCs w:val="20"/>
              </w:rPr>
            </w:pPr>
          </w:p>
          <w:p w14:paraId="6EB19B10"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w:t>
            </w:r>
          </w:p>
          <w:p w14:paraId="2E9697F2" w14:textId="77777777" w:rsidR="001C7E89" w:rsidRPr="001C7E89" w:rsidRDefault="001C7E89" w:rsidP="001C7E89">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24FDE60"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23.բ.                                                                 Կ.Տ.    </w:t>
            </w:r>
          </w:p>
          <w:p w14:paraId="2D13034F" w14:textId="77777777" w:rsidR="001C7E89" w:rsidRPr="001C7E89" w:rsidRDefault="001C7E89" w:rsidP="001C7E89">
            <w:pPr>
              <w:spacing w:after="0" w:line="240" w:lineRule="auto"/>
              <w:rPr>
                <w:rFonts w:ascii="GHEA Grapalat" w:eastAsia="Times New Roman" w:hAnsi="GHEA Grapalat" w:cs="Sylfaen"/>
                <w:sz w:val="20"/>
                <w:szCs w:val="20"/>
              </w:rPr>
            </w:pPr>
          </w:p>
          <w:p w14:paraId="4D72BFE5"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w:t>
            </w:r>
          </w:p>
          <w:p w14:paraId="463897FF" w14:textId="77777777" w:rsidR="001C7E89" w:rsidRPr="001C7E89" w:rsidRDefault="001C7E89" w:rsidP="001C7E89">
            <w:pPr>
              <w:spacing w:after="0" w:line="240" w:lineRule="auto"/>
              <w:rPr>
                <w:rFonts w:ascii="GHEA Grapalat" w:eastAsia="Times New Roman" w:hAnsi="GHEA Grapalat" w:cs="Sylfaen"/>
                <w:color w:val="000000"/>
                <w:sz w:val="20"/>
                <w:szCs w:val="20"/>
              </w:rPr>
            </w:pPr>
            <w:r w:rsidRPr="001C7E89">
              <w:rPr>
                <w:rFonts w:ascii="GHEA Grapalat" w:eastAsia="Times New Roman" w:hAnsi="GHEA Grapalat" w:cs="Sylfaen"/>
                <w:sz w:val="20"/>
                <w:szCs w:val="20"/>
              </w:rPr>
              <w:t>23.</w:t>
            </w:r>
            <w:proofErr w:type="gramStart"/>
            <w:r w:rsidRPr="001C7E89">
              <w:rPr>
                <w:rFonts w:ascii="GHEA Grapalat" w:eastAsia="Times New Roman" w:hAnsi="GHEA Grapalat" w:cs="Sylfaen"/>
                <w:sz w:val="20"/>
                <w:szCs w:val="20"/>
                <w:lang w:val="hy-AM"/>
              </w:rPr>
              <w:t>գ</w:t>
            </w:r>
            <w:r w:rsidRPr="001C7E89">
              <w:rPr>
                <w:rFonts w:ascii="GHEA Grapalat" w:eastAsia="Times New Roman" w:hAnsi="GHEA Grapalat" w:cs="Sylfaen"/>
                <w:sz w:val="20"/>
                <w:szCs w:val="20"/>
              </w:rPr>
              <w:t>.Կատարման</w:t>
            </w:r>
            <w:proofErr w:type="gramEnd"/>
            <w:r w:rsidRPr="001C7E89">
              <w:rPr>
                <w:rFonts w:ascii="GHEA Grapalat" w:eastAsia="Times New Roman" w:hAnsi="GHEA Grapalat" w:cs="Sylfaen"/>
                <w:sz w:val="20"/>
                <w:szCs w:val="20"/>
              </w:rPr>
              <w:t xml:space="preserve"> ամսաթիվը`           </w:t>
            </w:r>
            <w:r w:rsidRPr="001C7E89">
              <w:rPr>
                <w:rFonts w:ascii="GHEA Grapalat" w:eastAsia="Times New Roman" w:hAnsi="GHEA Grapalat" w:cs="Tahoma"/>
                <w:color w:val="000000"/>
                <w:sz w:val="20"/>
                <w:szCs w:val="20"/>
              </w:rPr>
              <w:t xml:space="preserve">"___" </w:t>
            </w:r>
            <w:r w:rsidRPr="001C7E89">
              <w:rPr>
                <w:rFonts w:ascii="GHEA Grapalat" w:eastAsia="Times New Roman" w:hAnsi="GHEA Grapalat" w:cs="Sylfaen"/>
                <w:color w:val="000000"/>
                <w:sz w:val="20"/>
                <w:szCs w:val="20"/>
              </w:rPr>
              <w:t xml:space="preserve">___ </w:t>
            </w:r>
            <w:r w:rsidRPr="001C7E89">
              <w:rPr>
                <w:rFonts w:ascii="GHEA Grapalat" w:eastAsia="Times New Roman" w:hAnsi="GHEA Grapalat" w:cs="Tahoma"/>
                <w:color w:val="000000"/>
                <w:sz w:val="20"/>
                <w:szCs w:val="20"/>
              </w:rPr>
              <w:t>20___</w:t>
            </w:r>
            <w:r w:rsidRPr="001C7E89">
              <w:rPr>
                <w:rFonts w:ascii="GHEA Grapalat" w:eastAsia="Times New Roman" w:hAnsi="GHEA Grapalat" w:cs="Sylfaen"/>
                <w:color w:val="000000"/>
                <w:sz w:val="20"/>
                <w:szCs w:val="20"/>
              </w:rPr>
              <w:t>թ.</w:t>
            </w:r>
          </w:p>
          <w:p w14:paraId="042BE962" w14:textId="77777777" w:rsidR="001C7E89" w:rsidRPr="001C7E89" w:rsidRDefault="001C7E89" w:rsidP="001C7E89">
            <w:pPr>
              <w:spacing w:after="0" w:line="240" w:lineRule="auto"/>
              <w:rPr>
                <w:rFonts w:ascii="GHEA Grapalat" w:eastAsia="Times New Roman" w:hAnsi="GHEA Grapalat" w:cs="Sylfaen"/>
                <w:color w:val="000000"/>
                <w:sz w:val="20"/>
                <w:szCs w:val="20"/>
              </w:rPr>
            </w:pPr>
          </w:p>
          <w:p w14:paraId="23A4FC9E" w14:textId="77777777" w:rsidR="001C7E89" w:rsidRPr="001C7E89" w:rsidRDefault="001C7E89" w:rsidP="001C7E89">
            <w:pPr>
              <w:spacing w:after="0" w:line="240" w:lineRule="auto"/>
              <w:rPr>
                <w:rFonts w:ascii="GHEA Grapalat" w:eastAsia="Times New Roman" w:hAnsi="GHEA Grapalat" w:cs="Sylfaen"/>
                <w:sz w:val="20"/>
                <w:szCs w:val="20"/>
              </w:rPr>
            </w:pPr>
          </w:p>
          <w:p w14:paraId="0B7BECBA" w14:textId="77777777" w:rsidR="001C7E89" w:rsidRPr="001C7E89" w:rsidRDefault="001C7E89" w:rsidP="001C7E89">
            <w:pPr>
              <w:spacing w:after="0" w:line="240" w:lineRule="auto"/>
              <w:jc w:val="right"/>
              <w:rPr>
                <w:rFonts w:ascii="GHEA Grapalat" w:eastAsia="Times New Roman" w:hAnsi="GHEA Grapalat" w:cs="Arial"/>
                <w:sz w:val="20"/>
                <w:szCs w:val="20"/>
              </w:rPr>
            </w:pPr>
          </w:p>
        </w:tc>
      </w:tr>
    </w:tbl>
    <w:p w14:paraId="169614F8"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16AF3B93"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5B8D22D5"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507E3A91"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1599A9D1"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431461EF"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1C7E89">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FFDF1B3" w14:textId="77777777" w:rsidR="001C7E89" w:rsidRPr="001C7E89" w:rsidRDefault="001C7E89" w:rsidP="001C7E89">
      <w:pPr>
        <w:spacing w:after="0" w:line="240" w:lineRule="auto"/>
        <w:jc w:val="center"/>
        <w:rPr>
          <w:rFonts w:ascii="GHEA Grapalat" w:eastAsia="Times New Roman" w:hAnsi="GHEA Grapalat" w:cs="Times New Roman"/>
          <w:b/>
          <w:lang w:val="nl-NL"/>
        </w:rPr>
      </w:pPr>
      <w:r w:rsidRPr="001C7E89">
        <w:rPr>
          <w:rFonts w:ascii="GHEA Grapalat" w:eastAsia="Times New Roman" w:hAnsi="GHEA Grapalat" w:cs="Times New Roman"/>
          <w:b/>
          <w:sz w:val="24"/>
          <w:szCs w:val="24"/>
          <w:lang w:val="hy-AM"/>
        </w:rPr>
        <w:br w:type="page"/>
      </w:r>
      <w:r w:rsidRPr="001C7E89">
        <w:rPr>
          <w:rFonts w:ascii="GHEA Grapalat" w:eastAsia="Times New Roman" w:hAnsi="GHEA Grapalat" w:cs="Times New Roman"/>
          <w:b/>
          <w:lang w:val="hy-AM"/>
        </w:rPr>
        <w:lastRenderedPageBreak/>
        <w:t>Վճարման</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պահանջագրի</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պարտադիր</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վավերապայմանները</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և</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լրացման</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ուղեցույցը</w:t>
      </w:r>
    </w:p>
    <w:p w14:paraId="4C2E6519" w14:textId="77777777" w:rsidR="001C7E89" w:rsidRPr="001C7E89" w:rsidRDefault="001C7E89" w:rsidP="001C7E89">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C7E89" w:rsidRPr="001C7E89" w14:paraId="0C9752A7" w14:textId="77777777" w:rsidTr="009B41BC">
        <w:tc>
          <w:tcPr>
            <w:tcW w:w="720" w:type="dxa"/>
            <w:tcBorders>
              <w:top w:val="single" w:sz="4" w:space="0" w:color="auto"/>
              <w:left w:val="single" w:sz="4" w:space="0" w:color="auto"/>
              <w:bottom w:val="single" w:sz="4" w:space="0" w:color="auto"/>
              <w:right w:val="single" w:sz="4" w:space="0" w:color="auto"/>
            </w:tcBorders>
          </w:tcPr>
          <w:p w14:paraId="2AE960B3" w14:textId="77777777" w:rsidR="001C7E89" w:rsidRPr="001C7E89" w:rsidRDefault="001C7E89" w:rsidP="001C7E89">
            <w:pPr>
              <w:spacing w:after="0" w:line="240" w:lineRule="auto"/>
              <w:jc w:val="both"/>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62F8D17"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94491EE"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Նշված դաշտի/</w:t>
            </w:r>
          </w:p>
          <w:p w14:paraId="569F4AD9"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8075C8C" w14:textId="77777777" w:rsidR="001C7E89" w:rsidRPr="001C7E89" w:rsidRDefault="001C7E89" w:rsidP="001C7E89">
            <w:pPr>
              <w:spacing w:after="0" w:line="240" w:lineRule="auto"/>
              <w:jc w:val="center"/>
              <w:rPr>
                <w:rFonts w:ascii="GHEA Grapalat" w:eastAsia="Times New Roman" w:hAnsi="GHEA Grapalat" w:cs="Times New Roman"/>
                <w:b/>
                <w:sz w:val="20"/>
                <w:szCs w:val="20"/>
                <w:lang w:val="hy-AM"/>
              </w:rPr>
            </w:pPr>
            <w:r w:rsidRPr="001C7E89">
              <w:rPr>
                <w:rFonts w:ascii="GHEA Grapalat" w:eastAsia="Times New Roman" w:hAnsi="GHEA Grapalat" w:cs="Times New Roman"/>
                <w:b/>
                <w:sz w:val="20"/>
                <w:szCs w:val="20"/>
              </w:rPr>
              <w:t>Վավերապայմանի լրացման պահանջը</w:t>
            </w:r>
            <w:r w:rsidRPr="001C7E89">
              <w:rPr>
                <w:rFonts w:ascii="GHEA Grapalat" w:eastAsia="Times New Roman" w:hAnsi="GHEA Grapalat" w:cs="Times New Roman"/>
                <w:b/>
                <w:sz w:val="20"/>
                <w:szCs w:val="20"/>
                <w:lang w:val="hy-AM"/>
              </w:rPr>
              <w:t xml:space="preserve"> </w:t>
            </w:r>
          </w:p>
          <w:p w14:paraId="0D76280D"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w:t>
            </w:r>
            <w:r w:rsidRPr="001C7E89">
              <w:rPr>
                <w:rFonts w:ascii="GHEA Grapalat" w:eastAsia="Times New Roman" w:hAnsi="GHEA Grapalat" w:cs="Times New Roman"/>
                <w:b/>
                <w:sz w:val="20"/>
                <w:szCs w:val="20"/>
                <w:lang w:val="hy-AM"/>
              </w:rPr>
              <w:t>գնումների գործընթացի հետ կապված</w:t>
            </w:r>
            <w:r w:rsidRPr="001C7E89">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EB2F40" w14:textId="77777777" w:rsidR="001C7E89" w:rsidRPr="001C7E89" w:rsidRDefault="001C7E89" w:rsidP="001C7E89">
            <w:pPr>
              <w:spacing w:after="0" w:line="240" w:lineRule="auto"/>
              <w:ind w:left="-588" w:firstLine="588"/>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Վավերապայմանը</w:t>
            </w:r>
          </w:p>
          <w:p w14:paraId="41806A64" w14:textId="77777777" w:rsidR="001C7E89" w:rsidRPr="001C7E89" w:rsidRDefault="001C7E89" w:rsidP="001C7E89">
            <w:pPr>
              <w:spacing w:after="0" w:line="240" w:lineRule="auto"/>
              <w:ind w:left="-588" w:firstLine="588"/>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 xml:space="preserve">լրացնող կողմը` </w:t>
            </w:r>
          </w:p>
          <w:p w14:paraId="767E4462" w14:textId="77777777" w:rsidR="001C7E89" w:rsidRPr="001C7E89" w:rsidRDefault="001C7E89" w:rsidP="001C7E89">
            <w:pPr>
              <w:spacing w:after="0" w:line="240" w:lineRule="auto"/>
              <w:ind w:left="-588" w:firstLine="588"/>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շահառուն կամ վճարողը</w:t>
            </w:r>
          </w:p>
          <w:p w14:paraId="65125D6F" w14:textId="77777777" w:rsidR="001C7E89" w:rsidRPr="001C7E89" w:rsidRDefault="001C7E89" w:rsidP="001C7E89">
            <w:pPr>
              <w:spacing w:after="0" w:line="240" w:lineRule="auto"/>
              <w:ind w:left="-588" w:firstLine="588"/>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w:t>
            </w:r>
            <w:r w:rsidRPr="001C7E89">
              <w:rPr>
                <w:rFonts w:ascii="GHEA Grapalat" w:eastAsia="Times New Roman" w:hAnsi="GHEA Grapalat" w:cs="Times New Roman"/>
                <w:b/>
                <w:sz w:val="20"/>
                <w:szCs w:val="20"/>
                <w:lang w:val="hy-AM"/>
              </w:rPr>
              <w:t>գնումների գործընթացի հետ կապված</w:t>
            </w:r>
            <w:r w:rsidRPr="001C7E89">
              <w:rPr>
                <w:rFonts w:ascii="GHEA Grapalat" w:eastAsia="Times New Roman" w:hAnsi="GHEA Grapalat" w:cs="Times New Roman"/>
                <w:b/>
                <w:sz w:val="20"/>
                <w:szCs w:val="20"/>
              </w:rPr>
              <w:t>)</w:t>
            </w:r>
          </w:p>
        </w:tc>
      </w:tr>
      <w:tr w:rsidR="001C7E89" w:rsidRPr="001C7E89" w14:paraId="40340526" w14:textId="77777777" w:rsidTr="009B41BC">
        <w:tc>
          <w:tcPr>
            <w:tcW w:w="720" w:type="dxa"/>
            <w:tcBorders>
              <w:top w:val="single" w:sz="4" w:space="0" w:color="auto"/>
              <w:left w:val="single" w:sz="4" w:space="0" w:color="auto"/>
              <w:bottom w:val="single" w:sz="4" w:space="0" w:color="auto"/>
              <w:right w:val="single" w:sz="4" w:space="0" w:color="auto"/>
            </w:tcBorders>
          </w:tcPr>
          <w:p w14:paraId="244A96A7"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C82512B"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E70C9EC"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7FF1A69"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0A4E00C"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5</w:t>
            </w:r>
          </w:p>
        </w:tc>
      </w:tr>
      <w:tr w:rsidR="001C7E89" w:rsidRPr="001C7E89" w14:paraId="574D9110" w14:textId="77777777" w:rsidTr="009B41BC">
        <w:tc>
          <w:tcPr>
            <w:tcW w:w="720" w:type="dxa"/>
            <w:tcBorders>
              <w:top w:val="single" w:sz="4" w:space="0" w:color="auto"/>
              <w:left w:val="single" w:sz="4" w:space="0" w:color="auto"/>
              <w:bottom w:val="single" w:sz="4" w:space="0" w:color="auto"/>
              <w:right w:val="single" w:sz="4" w:space="0" w:color="auto"/>
            </w:tcBorders>
          </w:tcPr>
          <w:p w14:paraId="26B6660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74477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E5CFC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601C2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257D8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Փաստաթղթի վրա նախապես լրացված է &lt;Վճարման պահանջագիր&gt;</w:t>
            </w:r>
          </w:p>
        </w:tc>
      </w:tr>
      <w:tr w:rsidR="001C7E89" w:rsidRPr="001C7E89" w14:paraId="3BD61ADC" w14:textId="77777777" w:rsidTr="009B41BC">
        <w:tc>
          <w:tcPr>
            <w:tcW w:w="720" w:type="dxa"/>
            <w:tcBorders>
              <w:top w:val="single" w:sz="4" w:space="0" w:color="auto"/>
              <w:left w:val="single" w:sz="4" w:space="0" w:color="auto"/>
              <w:bottom w:val="single" w:sz="4" w:space="0" w:color="auto"/>
              <w:right w:val="single" w:sz="4" w:space="0" w:color="auto"/>
            </w:tcBorders>
          </w:tcPr>
          <w:p w14:paraId="55C2F7AA" w14:textId="77777777" w:rsidR="001C7E89" w:rsidRPr="001C7E89" w:rsidRDefault="001C7E89" w:rsidP="001C7E89">
            <w:pPr>
              <w:numPr>
                <w:ilvl w:val="0"/>
                <w:numId w:val="17"/>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33A42154" w14:textId="77777777" w:rsidR="001C7E89" w:rsidRPr="001C7E89" w:rsidRDefault="001C7E89" w:rsidP="001C7E89">
            <w:pPr>
              <w:spacing w:after="0" w:line="240" w:lineRule="auto"/>
              <w:jc w:val="both"/>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A9F74E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560A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06A5F4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1C7E89" w:rsidRPr="001C7E89" w14:paraId="2A3363F0" w14:textId="77777777" w:rsidTr="009B41BC">
        <w:tc>
          <w:tcPr>
            <w:tcW w:w="720" w:type="dxa"/>
            <w:tcBorders>
              <w:top w:val="single" w:sz="4" w:space="0" w:color="auto"/>
              <w:left w:val="single" w:sz="4" w:space="0" w:color="auto"/>
              <w:bottom w:val="single" w:sz="4" w:space="0" w:color="auto"/>
              <w:right w:val="single" w:sz="4" w:space="0" w:color="auto"/>
            </w:tcBorders>
          </w:tcPr>
          <w:p w14:paraId="1FD12B56" w14:textId="77777777" w:rsidR="001C7E89" w:rsidRPr="001C7E89" w:rsidRDefault="001C7E89" w:rsidP="001C7E89">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36784BAC" w14:textId="77777777" w:rsidR="001C7E89" w:rsidRPr="001C7E89" w:rsidRDefault="001C7E89" w:rsidP="001C7E89">
            <w:pPr>
              <w:spacing w:after="0" w:line="240" w:lineRule="auto"/>
              <w:jc w:val="both"/>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FBDFA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BEC44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7D7DD39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F2BB108" w14:textId="77777777" w:rsidR="001C7E89" w:rsidRPr="001C7E89" w:rsidRDefault="001C7E89" w:rsidP="001C7E89">
            <w:pPr>
              <w:spacing w:after="0" w:line="240" w:lineRule="auto"/>
              <w:ind w:left="132" w:hanging="132"/>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1C7E89">
              <w:rPr>
                <w:rFonts w:ascii="GHEA Grapalat" w:eastAsia="Times New Roman" w:hAnsi="GHEA Grapalat" w:cs="Times New Roman"/>
                <w:sz w:val="20"/>
                <w:szCs w:val="20"/>
                <w:lang w:val="hy-AM"/>
              </w:rPr>
              <w:t xml:space="preserve">: </w:t>
            </w:r>
          </w:p>
        </w:tc>
      </w:tr>
      <w:tr w:rsidR="001C7E89" w:rsidRPr="001C7E89" w14:paraId="6DF2C281" w14:textId="77777777" w:rsidTr="009B41BC">
        <w:tc>
          <w:tcPr>
            <w:tcW w:w="720" w:type="dxa"/>
            <w:tcBorders>
              <w:top w:val="single" w:sz="4" w:space="0" w:color="auto"/>
              <w:left w:val="single" w:sz="4" w:space="0" w:color="auto"/>
              <w:bottom w:val="single" w:sz="4" w:space="0" w:color="auto"/>
              <w:right w:val="single" w:sz="4" w:space="0" w:color="auto"/>
            </w:tcBorders>
          </w:tcPr>
          <w:p w14:paraId="108DB479" w14:textId="77777777" w:rsidR="001C7E89" w:rsidRPr="001C7E89" w:rsidRDefault="001C7E89" w:rsidP="001C7E89">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275147F8" w14:textId="77777777" w:rsidR="001C7E89" w:rsidRPr="001C7E89" w:rsidRDefault="001C7E89" w:rsidP="001C7E89">
            <w:pPr>
              <w:spacing w:after="0" w:line="240" w:lineRule="auto"/>
              <w:jc w:val="both"/>
              <w:rPr>
                <w:rFonts w:ascii="GHEA Grapalat" w:eastAsia="Times New Roman" w:hAnsi="GHEA Grapalat" w:cs="Times New Roman"/>
                <w:sz w:val="20"/>
                <w:szCs w:val="20"/>
              </w:rPr>
            </w:pPr>
            <w:r w:rsidRPr="001C7E89">
              <w:rPr>
                <w:rFonts w:ascii="GHEA Grapalat" w:eastAsia="Times New Roman" w:hAnsi="GHEA Grapalat" w:cs="Sylfaen"/>
                <w:sz w:val="20"/>
                <w:szCs w:val="20"/>
                <w:lang w:val="hy-AM"/>
              </w:rPr>
              <w:t>Վճարողի անվանումը</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42CFE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2ED6D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19F3DA2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B05F0C6" w14:textId="77777777" w:rsidR="001C7E89" w:rsidRPr="001C7E89" w:rsidRDefault="001C7E89" w:rsidP="001C7E89">
            <w:pPr>
              <w:spacing w:after="0" w:line="240" w:lineRule="auto"/>
              <w:ind w:left="252" w:hanging="252"/>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1C7E89" w14:paraId="435772BE" w14:textId="77777777" w:rsidTr="009B41BC">
        <w:tc>
          <w:tcPr>
            <w:tcW w:w="720" w:type="dxa"/>
            <w:tcBorders>
              <w:top w:val="single" w:sz="4" w:space="0" w:color="auto"/>
              <w:left w:val="single" w:sz="4" w:space="0" w:color="auto"/>
              <w:bottom w:val="single" w:sz="4" w:space="0" w:color="auto"/>
              <w:right w:val="single" w:sz="4" w:space="0" w:color="auto"/>
            </w:tcBorders>
          </w:tcPr>
          <w:p w14:paraId="151CC24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B5506F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7F8F2E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8BFC4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959567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1C7E89" w14:paraId="33773CB3" w14:textId="77777777" w:rsidTr="009B41BC">
        <w:tc>
          <w:tcPr>
            <w:tcW w:w="720" w:type="dxa"/>
            <w:tcBorders>
              <w:top w:val="single" w:sz="4" w:space="0" w:color="auto"/>
              <w:left w:val="single" w:sz="4" w:space="0" w:color="auto"/>
              <w:bottom w:val="single" w:sz="4" w:space="0" w:color="auto"/>
              <w:right w:val="single" w:sz="4" w:space="0" w:color="auto"/>
            </w:tcBorders>
          </w:tcPr>
          <w:p w14:paraId="0CD9B67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73AE6F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9BAD6B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CAF2A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47CCE7C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AE3E28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1C7E89" w14:paraId="7993D977" w14:textId="77777777" w:rsidTr="009B41BC">
        <w:tc>
          <w:tcPr>
            <w:tcW w:w="720" w:type="dxa"/>
            <w:tcBorders>
              <w:top w:val="single" w:sz="4" w:space="0" w:color="auto"/>
              <w:left w:val="single" w:sz="4" w:space="0" w:color="auto"/>
              <w:bottom w:val="single" w:sz="4" w:space="0" w:color="auto"/>
              <w:right w:val="single" w:sz="4" w:space="0" w:color="auto"/>
            </w:tcBorders>
          </w:tcPr>
          <w:p w14:paraId="0060741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F51B69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CD6E02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63095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7469A58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400B10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1C7E89" w14:paraId="178BFE6D" w14:textId="77777777" w:rsidTr="009B41BC">
        <w:tc>
          <w:tcPr>
            <w:tcW w:w="720" w:type="dxa"/>
            <w:tcBorders>
              <w:top w:val="single" w:sz="4" w:space="0" w:color="auto"/>
              <w:left w:val="single" w:sz="4" w:space="0" w:color="auto"/>
              <w:bottom w:val="single" w:sz="4" w:space="0" w:color="auto"/>
              <w:right w:val="single" w:sz="4" w:space="0" w:color="auto"/>
            </w:tcBorders>
          </w:tcPr>
          <w:p w14:paraId="380AA37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B2DE22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A4A98E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D9F8B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37267F7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լրացվում է Հայաստանի Հանրապետության նորմատիվ </w:t>
            </w:r>
            <w:r w:rsidRPr="001C7E89">
              <w:rPr>
                <w:rFonts w:ascii="GHEA Grapalat" w:eastAsia="Times New Roman" w:hAnsi="GHEA Grapalat" w:cs="Times New Roma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AF5821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lastRenderedPageBreak/>
              <w:t>լրացվում է վճարողի կողմից</w:t>
            </w:r>
          </w:p>
        </w:tc>
      </w:tr>
      <w:tr w:rsidR="001C7E89" w:rsidRPr="001C7E89" w14:paraId="7C8D7C36" w14:textId="77777777" w:rsidTr="009B41BC">
        <w:tc>
          <w:tcPr>
            <w:tcW w:w="720" w:type="dxa"/>
            <w:tcBorders>
              <w:top w:val="single" w:sz="4" w:space="0" w:color="auto"/>
              <w:left w:val="single" w:sz="4" w:space="0" w:color="auto"/>
              <w:bottom w:val="single" w:sz="4" w:space="0" w:color="auto"/>
              <w:right w:val="single" w:sz="4" w:space="0" w:color="auto"/>
            </w:tcBorders>
          </w:tcPr>
          <w:p w14:paraId="70AC682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125524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roofErr w:type="gramStart"/>
            <w:r w:rsidRPr="001C7E89">
              <w:rPr>
                <w:rFonts w:ascii="GHEA Grapalat" w:eastAsia="Times New Roman" w:hAnsi="GHEA Grapalat" w:cs="Times New Roman"/>
                <w:sz w:val="20"/>
                <w:szCs w:val="20"/>
              </w:rPr>
              <w:t>շահառու</w:t>
            </w:r>
            <w:r w:rsidRPr="001C7E89">
              <w:rPr>
                <w:rFonts w:ascii="GHEA Grapalat" w:eastAsia="Times New Roman" w:hAnsi="GHEA Grapalat" w:cs="Sylfaen"/>
                <w:sz w:val="20"/>
                <w:szCs w:val="20"/>
                <w:lang w:val="hy-AM"/>
              </w:rPr>
              <w:t>ի  անվանումը</w:t>
            </w:r>
            <w:proofErr w:type="gramEnd"/>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D13B3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DA72C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3F71C0B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FAFB7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նախապես լրացվում է շահառուի կողմից` հրավերով</w:t>
            </w:r>
          </w:p>
        </w:tc>
      </w:tr>
      <w:tr w:rsidR="001C7E89" w:rsidRPr="001C7E89" w14:paraId="5622C54F" w14:textId="77777777" w:rsidTr="009B41BC">
        <w:tc>
          <w:tcPr>
            <w:tcW w:w="720" w:type="dxa"/>
            <w:tcBorders>
              <w:top w:val="single" w:sz="4" w:space="0" w:color="auto"/>
              <w:left w:val="single" w:sz="4" w:space="0" w:color="auto"/>
              <w:bottom w:val="single" w:sz="4" w:space="0" w:color="auto"/>
              <w:right w:val="single" w:sz="4" w:space="0" w:color="auto"/>
            </w:tcBorders>
          </w:tcPr>
          <w:p w14:paraId="5AE3131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460FDC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Հ</w:t>
            </w:r>
            <w:r w:rsidRPr="001C7E89">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7F5792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35217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04526FD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Sylfaen"/>
                <w:sz w:val="20"/>
                <w:szCs w:val="20"/>
              </w:rPr>
              <w:t xml:space="preserve"> (</w:t>
            </w:r>
            <w:r w:rsidRPr="001C7E89">
              <w:rPr>
                <w:rFonts w:ascii="GHEA Grapalat" w:eastAsia="Times New Roman" w:hAnsi="GHEA Grapalat" w:cs="Sylfaen"/>
                <w:sz w:val="20"/>
                <w:szCs w:val="20"/>
                <w:lang w:val="hy-AM"/>
              </w:rPr>
              <w:t>գնումների հետ կապված գործընթացում չի լրացվում</w:t>
            </w:r>
            <w:r w:rsidRPr="001C7E89">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99A0E4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Sylfaen"/>
                <w:sz w:val="20"/>
                <w:szCs w:val="20"/>
                <w:lang w:val="ru-RU"/>
              </w:rPr>
              <w:t>(</w:t>
            </w:r>
            <w:r w:rsidRPr="001C7E89">
              <w:rPr>
                <w:rFonts w:ascii="GHEA Grapalat" w:eastAsia="Times New Roman" w:hAnsi="GHEA Grapalat" w:cs="Sylfaen"/>
                <w:sz w:val="20"/>
                <w:szCs w:val="20"/>
                <w:lang w:val="hy-AM"/>
              </w:rPr>
              <w:t>չի լրացվում</w:t>
            </w:r>
            <w:r w:rsidRPr="001C7E89">
              <w:rPr>
                <w:rFonts w:ascii="GHEA Grapalat" w:eastAsia="Times New Roman" w:hAnsi="GHEA Grapalat" w:cs="Sylfaen"/>
                <w:sz w:val="20"/>
                <w:szCs w:val="20"/>
                <w:lang w:val="ru-RU"/>
              </w:rPr>
              <w:t>)</w:t>
            </w:r>
          </w:p>
        </w:tc>
      </w:tr>
      <w:tr w:rsidR="001C7E89" w:rsidRPr="001C7E89" w14:paraId="3EF0FFA9" w14:textId="77777777" w:rsidTr="009B41BC">
        <w:tc>
          <w:tcPr>
            <w:tcW w:w="720" w:type="dxa"/>
            <w:tcBorders>
              <w:top w:val="single" w:sz="4" w:space="0" w:color="auto"/>
              <w:left w:val="single" w:sz="4" w:space="0" w:color="auto"/>
              <w:bottom w:val="single" w:sz="4" w:space="0" w:color="auto"/>
              <w:right w:val="single" w:sz="4" w:space="0" w:color="auto"/>
            </w:tcBorders>
          </w:tcPr>
          <w:p w14:paraId="0EF849C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6334E9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95A643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C2C99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7ABCE0F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B0EB98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նախապես լրացվում է շահառուի կողմից` հրավերով</w:t>
            </w:r>
          </w:p>
        </w:tc>
      </w:tr>
      <w:tr w:rsidR="001C7E89" w:rsidRPr="001C7E89" w14:paraId="6A60D607" w14:textId="77777777" w:rsidTr="009B41BC">
        <w:tc>
          <w:tcPr>
            <w:tcW w:w="720" w:type="dxa"/>
            <w:tcBorders>
              <w:top w:val="single" w:sz="4" w:space="0" w:color="auto"/>
              <w:left w:val="single" w:sz="4" w:space="0" w:color="auto"/>
              <w:bottom w:val="single" w:sz="4" w:space="0" w:color="auto"/>
              <w:right w:val="single" w:sz="4" w:space="0" w:color="auto"/>
            </w:tcBorders>
          </w:tcPr>
          <w:p w14:paraId="3E8CBB0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7EFE41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90D48E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B3836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AC45E4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նախապես լրացվում է շահառուի կողմից` հրավերով</w:t>
            </w:r>
          </w:p>
        </w:tc>
      </w:tr>
      <w:tr w:rsidR="001C7E89" w:rsidRPr="001C7E89" w14:paraId="686C12B2" w14:textId="77777777" w:rsidTr="009B41BC">
        <w:tc>
          <w:tcPr>
            <w:tcW w:w="720" w:type="dxa"/>
            <w:tcBorders>
              <w:top w:val="single" w:sz="4" w:space="0" w:color="auto"/>
              <w:left w:val="single" w:sz="4" w:space="0" w:color="auto"/>
              <w:bottom w:val="single" w:sz="4" w:space="0" w:color="auto"/>
              <w:right w:val="single" w:sz="4" w:space="0" w:color="auto"/>
            </w:tcBorders>
          </w:tcPr>
          <w:p w14:paraId="1FFFB26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F6B9D1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E76515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1C976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5FEA42B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շահառուի այն բանկային (</w:t>
            </w:r>
            <w:r w:rsidRPr="001C7E89">
              <w:rPr>
                <w:rFonts w:ascii="GHEA Grapalat" w:eastAsia="Times New Roman" w:hAnsi="GHEA Grapalat" w:cs="Times New Roman"/>
                <w:sz w:val="20"/>
                <w:szCs w:val="20"/>
                <w:lang w:val="hy-AM"/>
              </w:rPr>
              <w:t>գանձապետական</w:t>
            </w:r>
            <w:r w:rsidRPr="001C7E89">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90DFB3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նախապես լրացվում է շահառուի կողմից` հրավերով</w:t>
            </w:r>
          </w:p>
        </w:tc>
      </w:tr>
      <w:tr w:rsidR="001C7E89" w:rsidRPr="001C7E89" w14:paraId="6237A644" w14:textId="77777777" w:rsidTr="009B41BC">
        <w:tc>
          <w:tcPr>
            <w:tcW w:w="720" w:type="dxa"/>
            <w:tcBorders>
              <w:top w:val="single" w:sz="4" w:space="0" w:color="auto"/>
              <w:left w:val="single" w:sz="4" w:space="0" w:color="auto"/>
              <w:bottom w:val="single" w:sz="4" w:space="0" w:color="auto"/>
              <w:right w:val="single" w:sz="4" w:space="0" w:color="auto"/>
            </w:tcBorders>
          </w:tcPr>
          <w:p w14:paraId="1516381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071B24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4D0256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8C12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4C57E1D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27FF71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լրացվում է վճարողի կողմից</w:t>
            </w:r>
            <w:r w:rsidRPr="001C7E89">
              <w:rPr>
                <w:rFonts w:ascii="GHEA Grapalat" w:eastAsia="Times New Roman" w:hAnsi="GHEA Grapalat" w:cs="Times New Roman"/>
                <w:sz w:val="20"/>
                <w:szCs w:val="20"/>
                <w:lang w:val="hy-AM"/>
              </w:rPr>
              <w:t xml:space="preserve"> </w:t>
            </w:r>
          </w:p>
        </w:tc>
      </w:tr>
      <w:tr w:rsidR="001C7E89" w:rsidRPr="0046500E" w14:paraId="7CF78E75" w14:textId="77777777" w:rsidTr="009B41BC">
        <w:tc>
          <w:tcPr>
            <w:tcW w:w="720" w:type="dxa"/>
            <w:tcBorders>
              <w:top w:val="single" w:sz="4" w:space="0" w:color="auto"/>
              <w:left w:val="single" w:sz="4" w:space="0" w:color="auto"/>
              <w:bottom w:val="single" w:sz="4" w:space="0" w:color="auto"/>
              <w:right w:val="single" w:sz="4" w:space="0" w:color="auto"/>
            </w:tcBorders>
          </w:tcPr>
          <w:p w14:paraId="0BF2684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D974302"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Ակցեպտավորված գումարը՝  (թվերով</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sz w:val="20"/>
                <w:szCs w:val="20"/>
                <w:lang w:val="hy-AM"/>
              </w:rPr>
              <w:t>և</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EF28E0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4058F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ոչ պարտադիր</w:t>
            </w:r>
          </w:p>
          <w:p w14:paraId="31A2108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1614DE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(չի լրացվում եւ չի կիրառվում)</w:t>
            </w:r>
          </w:p>
        </w:tc>
      </w:tr>
      <w:tr w:rsidR="001C7E89" w:rsidRPr="001C7E89" w14:paraId="0B016F61" w14:textId="77777777" w:rsidTr="009B41BC">
        <w:tc>
          <w:tcPr>
            <w:tcW w:w="720" w:type="dxa"/>
            <w:tcBorders>
              <w:top w:val="single" w:sz="4" w:space="0" w:color="auto"/>
              <w:left w:val="single" w:sz="4" w:space="0" w:color="auto"/>
              <w:bottom w:val="single" w:sz="4" w:space="0" w:color="auto"/>
              <w:right w:val="single" w:sz="4" w:space="0" w:color="auto"/>
            </w:tcBorders>
          </w:tcPr>
          <w:p w14:paraId="4021070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E17805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6A4746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12A6F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C9BAB2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46500E" w14:paraId="703E0841" w14:textId="77777777" w:rsidTr="009B41BC">
        <w:tc>
          <w:tcPr>
            <w:tcW w:w="720" w:type="dxa"/>
            <w:tcBorders>
              <w:top w:val="single" w:sz="4" w:space="0" w:color="auto"/>
              <w:left w:val="single" w:sz="4" w:space="0" w:color="auto"/>
              <w:bottom w:val="single" w:sz="4" w:space="0" w:color="auto"/>
              <w:right w:val="single" w:sz="4" w:space="0" w:color="auto"/>
            </w:tcBorders>
          </w:tcPr>
          <w:p w14:paraId="511A93E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3A929E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BB9A87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F8D8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 xml:space="preserve">Պարտադիր </w:t>
            </w:r>
            <w:r w:rsidRPr="001C7E89">
              <w:rPr>
                <w:rFonts w:ascii="GHEA Grapalat" w:eastAsia="Times New Roman" w:hAnsi="GHEA Grapalat" w:cs="Times New Roman"/>
                <w:sz w:val="20"/>
                <w:szCs w:val="20"/>
                <w:lang w:val="hy-AM"/>
              </w:rPr>
              <w:t xml:space="preserve">լրացվում է </w:t>
            </w:r>
            <w:r w:rsidRPr="001C7E89">
              <w:rPr>
                <w:rFonts w:ascii="GHEA Grapalat" w:eastAsia="Times New Roman" w:hAnsi="GHEA Grapalat" w:cs="Times New Roman"/>
                <w:sz w:val="20"/>
                <w:szCs w:val="20"/>
              </w:rPr>
              <w:t>«</w:t>
            </w:r>
            <w:r w:rsidRPr="001C7E89">
              <w:rPr>
                <w:rFonts w:ascii="GHEA Grapalat" w:eastAsia="Times New Roman" w:hAnsi="GHEA Grapalat" w:cs="Times New Roman"/>
                <w:sz w:val="20"/>
                <w:szCs w:val="20"/>
                <w:lang w:val="hy-AM"/>
              </w:rPr>
              <w:t>պայմանագրի կատարման ապահովման համար</w:t>
            </w:r>
            <w:r w:rsidRPr="001C7E89">
              <w:rPr>
                <w:rFonts w:ascii="GHEA Grapalat" w:eastAsia="Times New Roman" w:hAnsi="GHEA Grapalat" w:cs="Times New Roman"/>
                <w:sz w:val="20"/>
                <w:szCs w:val="20"/>
              </w:rPr>
              <w:t>»</w:t>
            </w:r>
            <w:r w:rsidRPr="001C7E89">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46560C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նախապես լրացվում է շահառուի կողմից` հրավերով</w:t>
            </w:r>
          </w:p>
        </w:tc>
      </w:tr>
      <w:tr w:rsidR="001C7E89" w:rsidRPr="001C7E89" w14:paraId="17065499" w14:textId="77777777" w:rsidTr="009B41BC">
        <w:tc>
          <w:tcPr>
            <w:tcW w:w="720" w:type="dxa"/>
            <w:tcBorders>
              <w:top w:val="single" w:sz="4" w:space="0" w:color="auto"/>
              <w:left w:val="single" w:sz="4" w:space="0" w:color="auto"/>
              <w:bottom w:val="single" w:sz="4" w:space="0" w:color="auto"/>
              <w:right w:val="single" w:sz="4" w:space="0" w:color="auto"/>
            </w:tcBorders>
          </w:tcPr>
          <w:p w14:paraId="16CFA9B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7AE8DF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E886D2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D0751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6229D4B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1C7E89">
              <w:rPr>
                <w:rFonts w:ascii="GHEA Grapalat" w:eastAsia="Times New Roman" w:hAnsi="GHEA Grapalat" w:cs="Times New Roman"/>
                <w:sz w:val="20"/>
                <w:szCs w:val="20"/>
              </w:rPr>
              <w:t>համարը</w:t>
            </w:r>
            <w:r w:rsidRPr="001C7E89">
              <w:rPr>
                <w:rFonts w:ascii="GHEA Grapalat" w:eastAsia="Times New Roman" w:hAnsi="GHEA Grapalat" w:cs="Times New Roman"/>
                <w:sz w:val="20"/>
                <w:szCs w:val="20"/>
                <w:lang w:val="hy-AM"/>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sz w:val="20"/>
                <w:szCs w:val="20"/>
              </w:rPr>
              <w:t xml:space="preserve"> գնման</w:t>
            </w:r>
            <w:proofErr w:type="gramEnd"/>
            <w:r w:rsidRPr="001C7E89">
              <w:rPr>
                <w:rFonts w:ascii="GHEA Grapalat" w:eastAsia="Times New Roman" w:hAnsi="GHEA Grapalat" w:cs="Times New Roman"/>
                <w:sz w:val="20"/>
                <w:szCs w:val="20"/>
              </w:rPr>
              <w:t xml:space="preserve"> ընթացակարգի </w:t>
            </w:r>
            <w:r w:rsidRPr="001C7E89">
              <w:rPr>
                <w:rFonts w:ascii="GHEA Grapalat" w:eastAsia="Times New Roman" w:hAnsi="GHEA Grapalat" w:cs="Times New Roman"/>
                <w:sz w:val="20"/>
                <w:szCs w:val="20"/>
              </w:rPr>
              <w:lastRenderedPageBreak/>
              <w:t>ծածկագիրը</w:t>
            </w:r>
            <w:r w:rsidRPr="001C7E89">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9D261F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lastRenderedPageBreak/>
              <w:t xml:space="preserve">լրացվում է </w:t>
            </w:r>
            <w:r w:rsidRPr="001C7E89">
              <w:rPr>
                <w:rFonts w:ascii="GHEA Grapalat" w:eastAsia="Times New Roman" w:hAnsi="GHEA Grapalat" w:cs="Times New Roman"/>
                <w:sz w:val="20"/>
                <w:szCs w:val="20"/>
                <w:lang w:val="hy-AM"/>
              </w:rPr>
              <w:t>շահառու</w:t>
            </w:r>
            <w:r w:rsidRPr="001C7E89">
              <w:rPr>
                <w:rFonts w:ascii="GHEA Grapalat" w:eastAsia="Times New Roman" w:hAnsi="GHEA Grapalat" w:cs="Times New Roman"/>
                <w:sz w:val="20"/>
                <w:szCs w:val="20"/>
              </w:rPr>
              <w:t>ի կողմից</w:t>
            </w:r>
          </w:p>
        </w:tc>
      </w:tr>
      <w:tr w:rsidR="001C7E89" w:rsidRPr="0046500E" w14:paraId="10630ECB" w14:textId="77777777" w:rsidTr="009B41BC">
        <w:tc>
          <w:tcPr>
            <w:tcW w:w="720" w:type="dxa"/>
            <w:tcBorders>
              <w:top w:val="single" w:sz="4" w:space="0" w:color="auto"/>
              <w:left w:val="single" w:sz="4" w:space="0" w:color="auto"/>
              <w:bottom w:val="single" w:sz="4" w:space="0" w:color="auto"/>
              <w:right w:val="single" w:sz="4" w:space="0" w:color="auto"/>
            </w:tcBorders>
          </w:tcPr>
          <w:p w14:paraId="68E826DB" w14:textId="77777777" w:rsidR="001C7E89" w:rsidRPr="001C7E89" w:rsidDel="0010680B"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D277F0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F40A60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2E31C2" w14:textId="77777777" w:rsidR="001C7E89" w:rsidRPr="001C7E89" w:rsidRDefault="001C7E89" w:rsidP="001C7E89">
            <w:pPr>
              <w:spacing w:after="0" w:line="240" w:lineRule="auto"/>
              <w:jc w:val="center"/>
              <w:rPr>
                <w:rFonts w:ascii="GHEA Grapalat" w:eastAsia="Times New Roman" w:hAnsi="GHEA Grapalat" w:cs="Sylfaen"/>
                <w:sz w:val="20"/>
                <w:szCs w:val="20"/>
                <w:lang w:val="hy-AM"/>
              </w:rPr>
            </w:pPr>
            <w:r w:rsidRPr="001C7E89">
              <w:rPr>
                <w:rFonts w:ascii="GHEA Grapalat" w:eastAsia="Times New Roman" w:hAnsi="GHEA Grapalat" w:cs="Times New Roman"/>
                <w:sz w:val="20"/>
                <w:szCs w:val="20"/>
              </w:rPr>
              <w:t>պարտադիր</w:t>
            </w:r>
            <w:r w:rsidRPr="001C7E89">
              <w:rPr>
                <w:rFonts w:ascii="GHEA Grapalat" w:eastAsia="Times New Roman" w:hAnsi="GHEA Grapalat" w:cs="Sylfaen"/>
                <w:sz w:val="20"/>
                <w:szCs w:val="20"/>
                <w:lang w:val="hy-AM"/>
              </w:rPr>
              <w:t xml:space="preserve"> </w:t>
            </w:r>
          </w:p>
          <w:p w14:paraId="5D37C9CC" w14:textId="77777777" w:rsidR="001C7E89" w:rsidRPr="001C7E89" w:rsidRDefault="001C7E89" w:rsidP="001C7E89">
            <w:pPr>
              <w:spacing w:after="0" w:line="240" w:lineRule="auto"/>
              <w:jc w:val="center"/>
              <w:rPr>
                <w:rFonts w:ascii="GHEA Grapalat" w:eastAsia="Times New Roman" w:hAnsi="GHEA Grapalat" w:cs="Sylfaen"/>
                <w:sz w:val="20"/>
                <w:szCs w:val="20"/>
                <w:lang w:val="hy-AM"/>
              </w:rPr>
            </w:pPr>
            <w:r w:rsidRPr="001C7E89">
              <w:rPr>
                <w:rFonts w:ascii="GHEA Grapalat" w:eastAsia="Times New Roman" w:hAnsi="GHEA Grapalat" w:cs="Sylfaen"/>
                <w:sz w:val="20"/>
                <w:szCs w:val="20"/>
                <w:lang w:val="hy-AM"/>
              </w:rPr>
              <w:t xml:space="preserve">լրացվում է &lt;ակցեպտավորված վճարում&gt; բառերը, </w:t>
            </w:r>
          </w:p>
          <w:p w14:paraId="40458DA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57DA6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նախապես լրացվում է շահառուի կողմից </w:t>
            </w:r>
          </w:p>
        </w:tc>
      </w:tr>
      <w:tr w:rsidR="001C7E89" w:rsidRPr="001C7E89" w14:paraId="0E6F70DC" w14:textId="77777777" w:rsidTr="009B41BC">
        <w:tc>
          <w:tcPr>
            <w:tcW w:w="720" w:type="dxa"/>
            <w:tcBorders>
              <w:top w:val="single" w:sz="4" w:space="0" w:color="auto"/>
              <w:left w:val="single" w:sz="4" w:space="0" w:color="auto"/>
              <w:bottom w:val="single" w:sz="4" w:space="0" w:color="auto"/>
              <w:right w:val="single" w:sz="4" w:space="0" w:color="auto"/>
            </w:tcBorders>
          </w:tcPr>
          <w:p w14:paraId="433B4602"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3F9806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5C0132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AAFB2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3E7123E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w:t>
            </w:r>
            <w:r w:rsidRPr="001C7E89">
              <w:rPr>
                <w:rFonts w:ascii="GHEA Grapalat" w:eastAsia="Times New Roman" w:hAnsi="GHEA Grapalat" w:cs="Times New Roman"/>
                <w:sz w:val="20"/>
                <w:szCs w:val="20"/>
                <w:lang w:val="hy-AM"/>
              </w:rPr>
              <w:t>վճարողի բանկին</w:t>
            </w:r>
            <w:r w:rsidRPr="001C7E89">
              <w:rPr>
                <w:rFonts w:ascii="GHEA Grapalat" w:eastAsia="Times New Roman" w:hAnsi="GHEA Grapalat" w:cs="Times New Roman"/>
                <w:sz w:val="20"/>
                <w:szCs w:val="20"/>
              </w:rPr>
              <w:t>)</w:t>
            </w:r>
          </w:p>
          <w:p w14:paraId="157AA1D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Եթ ե լրացվել է &lt;</w:t>
            </w:r>
            <w:r w:rsidRPr="001C7E89">
              <w:rPr>
                <w:rFonts w:ascii="GHEA Grapalat" w:eastAsia="Times New Roman" w:hAnsi="GHEA Grapalat" w:cs="Sylfaen"/>
                <w:sz w:val="20"/>
                <w:szCs w:val="20"/>
                <w:lang w:val="hy-AM"/>
              </w:rPr>
              <w:t>Վճարման կատարման հիմքեր&gt; դաշտը ապա այս տվյալը պարտադիր լրացվում է</w:t>
            </w:r>
            <w:r w:rsidRPr="001C7E89">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C9EAD6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կողմից</w:t>
            </w:r>
          </w:p>
        </w:tc>
      </w:tr>
      <w:tr w:rsidR="001C7E89" w:rsidRPr="0046500E" w14:paraId="67697580" w14:textId="77777777" w:rsidTr="009B41BC">
        <w:tc>
          <w:tcPr>
            <w:tcW w:w="720" w:type="dxa"/>
            <w:tcBorders>
              <w:top w:val="single" w:sz="4" w:space="0" w:color="auto"/>
              <w:left w:val="single" w:sz="4" w:space="0" w:color="auto"/>
              <w:bottom w:val="single" w:sz="4" w:space="0" w:color="auto"/>
              <w:right w:val="single" w:sz="4" w:space="0" w:color="auto"/>
            </w:tcBorders>
          </w:tcPr>
          <w:p w14:paraId="644967F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2</w:t>
            </w:r>
            <w:r w:rsidRPr="001C7E89">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F2713F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371B9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2A56B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0D4E2CD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այս դաշտը լրացվում</w:t>
            </w:r>
            <w:r w:rsidRPr="001C7E89">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1C7E89">
              <w:rPr>
                <w:rFonts w:ascii="GHEA Grapalat" w:eastAsia="Times New Roman" w:hAnsi="GHEA Grapalat" w:cs="Times New Roman"/>
                <w:sz w:val="20"/>
                <w:szCs w:val="20"/>
              </w:rPr>
              <w:t xml:space="preserve"> եթե </w:t>
            </w:r>
            <w:r w:rsidRPr="001C7E89">
              <w:rPr>
                <w:rFonts w:ascii="GHEA Grapalat" w:eastAsia="Times New Roman" w:hAnsi="GHEA Grapalat" w:cs="Sylfaen"/>
                <w:sz w:val="20"/>
                <w:szCs w:val="20"/>
                <w:lang w:val="hy-AM"/>
              </w:rPr>
              <w:t xml:space="preserve">Վճարման պայմաններ դաշտում </w:t>
            </w:r>
            <w:r w:rsidRPr="001C7E89">
              <w:rPr>
                <w:rFonts w:ascii="GHEA Grapalat" w:eastAsia="Times New Roman" w:hAnsi="GHEA Grapalat" w:cs="Times New Roman"/>
                <w:sz w:val="20"/>
                <w:szCs w:val="20"/>
                <w:lang w:val="hy-AM"/>
              </w:rPr>
              <w:t>նշված է &lt;ակցեպտավորված վճարում&gt; ապա</w:t>
            </w:r>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Times New Roman"/>
                <w:sz w:val="20"/>
                <w:szCs w:val="20"/>
              </w:rPr>
              <w:t>վճարող</w:t>
            </w:r>
            <w:r w:rsidRPr="001C7E89">
              <w:rPr>
                <w:rFonts w:ascii="GHEA Grapalat" w:eastAsia="Times New Roman" w:hAnsi="GHEA Grapalat" w:cs="Times New Roman"/>
                <w:sz w:val="20"/>
                <w:szCs w:val="20"/>
                <w:lang w:val="hy-AM"/>
              </w:rPr>
              <w:t xml:space="preserve">ը ստորագրելով՝ </w:t>
            </w:r>
            <w:r w:rsidRPr="001C7E89">
              <w:rPr>
                <w:rFonts w:ascii="GHEA Grapalat" w:eastAsia="Times New Roman" w:hAnsi="GHEA Grapalat" w:cs="Sylfaen"/>
                <w:sz w:val="20"/>
                <w:szCs w:val="20"/>
                <w:lang w:val="hy-AM"/>
              </w:rPr>
              <w:t xml:space="preserve">նախապես </w:t>
            </w:r>
            <w:r w:rsidRPr="001C7E89">
              <w:rPr>
                <w:rFonts w:ascii="GHEA Grapalat" w:eastAsia="Times New Roman" w:hAnsi="GHEA Grapalat" w:cs="Times New Roman"/>
                <w:sz w:val="20"/>
                <w:szCs w:val="20"/>
                <w:lang w:val="hy-AM"/>
              </w:rPr>
              <w:t xml:space="preserve">համաձայնվում  </w:t>
            </w:r>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B1ACC9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E283F5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ստորագրվում է վճարողի կողմից կամ </w:t>
            </w:r>
          </w:p>
          <w:p w14:paraId="0913793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դրվում է վճարողի էլեկտրոնային ստորագրությունը</w:t>
            </w:r>
          </w:p>
          <w:p w14:paraId="4B1E608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r>
      <w:tr w:rsidR="001C7E89" w:rsidRPr="0046500E" w14:paraId="15FB561F" w14:textId="77777777" w:rsidTr="009B41BC">
        <w:tc>
          <w:tcPr>
            <w:tcW w:w="720" w:type="dxa"/>
            <w:tcBorders>
              <w:top w:val="single" w:sz="4" w:space="0" w:color="auto"/>
              <w:left w:val="single" w:sz="4" w:space="0" w:color="auto"/>
              <w:bottom w:val="single" w:sz="4" w:space="0" w:color="auto"/>
              <w:right w:val="single" w:sz="4" w:space="0" w:color="auto"/>
            </w:tcBorders>
            <w:vAlign w:val="center"/>
          </w:tcPr>
          <w:p w14:paraId="53CDAFA0" w14:textId="77777777" w:rsidR="001C7E89" w:rsidRPr="001C7E89" w:rsidRDefault="001C7E89" w:rsidP="001C7E89">
            <w:pPr>
              <w:spacing w:after="0" w:line="240" w:lineRule="auto"/>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2</w:t>
            </w:r>
            <w:r w:rsidRPr="001C7E89">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4D77E3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A10FB5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85F9E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պարտադիր` </w:t>
            </w:r>
          </w:p>
          <w:p w14:paraId="76D1554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կնիքի առկայության դեպքում</w:t>
            </w:r>
            <w:r w:rsidRPr="001C7E89">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7C18BB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կնքվում է վճարողի կողմից </w:t>
            </w:r>
          </w:p>
          <w:p w14:paraId="371AB0B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թղթային եղանակով ներկայացնելիս</w:t>
            </w:r>
          </w:p>
        </w:tc>
      </w:tr>
      <w:tr w:rsidR="001C7E89" w:rsidRPr="001C7E89" w14:paraId="4780BF1E" w14:textId="77777777" w:rsidTr="009B41BC">
        <w:tc>
          <w:tcPr>
            <w:tcW w:w="720" w:type="dxa"/>
            <w:tcBorders>
              <w:top w:val="single" w:sz="4" w:space="0" w:color="auto"/>
              <w:left w:val="single" w:sz="4" w:space="0" w:color="auto"/>
              <w:bottom w:val="single" w:sz="4" w:space="0" w:color="auto"/>
              <w:right w:val="single" w:sz="4" w:space="0" w:color="auto"/>
            </w:tcBorders>
          </w:tcPr>
          <w:p w14:paraId="6623A8B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22</w:t>
            </w:r>
            <w:r w:rsidRPr="001C7E89">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10C834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815B60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F505F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r w:rsidRPr="001C7E89">
              <w:rPr>
                <w:rFonts w:ascii="GHEA Grapalat" w:eastAsia="Times New Roman" w:hAnsi="GHEA Grapalat" w:cs="Times New Roman"/>
                <w:sz w:val="20"/>
                <w:szCs w:val="20"/>
                <w:lang w:val="hy-AM"/>
              </w:rPr>
              <w:t>՝</w:t>
            </w:r>
            <w:r w:rsidRPr="001C7E89">
              <w:rPr>
                <w:rFonts w:ascii="GHEA Grapalat" w:eastAsia="Times New Roman" w:hAnsi="GHEA Grapalat" w:cs="Times New Roman"/>
                <w:sz w:val="20"/>
                <w:szCs w:val="20"/>
              </w:rPr>
              <w:t xml:space="preserve"> </w:t>
            </w:r>
          </w:p>
          <w:p w14:paraId="79F25E0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20DD3B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ստորագրվում է շահառուի կողմից</w:t>
            </w:r>
          </w:p>
        </w:tc>
      </w:tr>
      <w:tr w:rsidR="001C7E89" w:rsidRPr="001C7E89" w14:paraId="19DF52A5" w14:textId="77777777" w:rsidTr="009B41BC">
        <w:tc>
          <w:tcPr>
            <w:tcW w:w="720" w:type="dxa"/>
            <w:tcBorders>
              <w:top w:val="single" w:sz="4" w:space="0" w:color="auto"/>
              <w:left w:val="single" w:sz="4" w:space="0" w:color="auto"/>
              <w:bottom w:val="single" w:sz="4" w:space="0" w:color="auto"/>
              <w:right w:val="single" w:sz="4" w:space="0" w:color="auto"/>
            </w:tcBorders>
            <w:vAlign w:val="center"/>
          </w:tcPr>
          <w:p w14:paraId="3130CA5A" w14:textId="77777777" w:rsidR="001C7E89" w:rsidRPr="001C7E89" w:rsidRDefault="001C7E89" w:rsidP="001C7E89">
            <w:pPr>
              <w:spacing w:after="0" w:line="240" w:lineRule="auto"/>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22</w:t>
            </w:r>
            <w:r w:rsidRPr="001C7E89">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CF9A1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25825F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B4A5D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պարտադիր` </w:t>
            </w:r>
          </w:p>
          <w:p w14:paraId="7F4AABF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EB385E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կնքվում է շահառուի կողմից</w:t>
            </w:r>
            <w:r w:rsidRPr="001C7E89">
              <w:rPr>
                <w:rFonts w:ascii="GHEA Grapalat" w:eastAsia="Times New Roman" w:hAnsi="GHEA Grapalat" w:cs="Times New Roman"/>
                <w:sz w:val="20"/>
                <w:szCs w:val="20"/>
                <w:lang w:val="hy-AM"/>
              </w:rPr>
              <w:t xml:space="preserve"> </w:t>
            </w:r>
          </w:p>
          <w:p w14:paraId="78240BA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թղթային եղանակով բանկ ներկայացնելիս</w:t>
            </w:r>
          </w:p>
        </w:tc>
      </w:tr>
      <w:tr w:rsidR="001C7E89" w:rsidRPr="001C7E89" w14:paraId="623D79F0" w14:textId="77777777" w:rsidTr="009B41BC">
        <w:tc>
          <w:tcPr>
            <w:tcW w:w="720" w:type="dxa"/>
            <w:tcBorders>
              <w:top w:val="single" w:sz="4" w:space="0" w:color="auto"/>
              <w:left w:val="single" w:sz="4" w:space="0" w:color="auto"/>
              <w:bottom w:val="single" w:sz="4" w:space="0" w:color="auto"/>
              <w:right w:val="single" w:sz="4" w:space="0" w:color="auto"/>
            </w:tcBorders>
          </w:tcPr>
          <w:p w14:paraId="2772431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3</w:t>
            </w:r>
            <w:r w:rsidRPr="001C7E89">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85415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42995D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65C85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7DC2D79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վճարման պահանջագիրը վճարողին սպասարկող ֆինանսական կազմակերպության</w:t>
            </w:r>
            <w:r w:rsidRPr="001C7E89">
              <w:rPr>
                <w:rFonts w:ascii="GHEA Grapalat" w:eastAsia="Times New Roman" w:hAnsi="GHEA Grapalat" w:cs="Times New Roman"/>
                <w:sz w:val="20"/>
                <w:szCs w:val="20"/>
                <w:lang w:val="hy-AM"/>
              </w:rPr>
              <w:t>ը</w:t>
            </w:r>
            <w:r w:rsidRPr="001C7E89">
              <w:rPr>
                <w:rFonts w:ascii="GHEA Grapalat" w:eastAsia="Times New Roman" w:hAnsi="GHEA Grapalat" w:cs="Times New Roman"/>
                <w:sz w:val="20"/>
                <w:szCs w:val="20"/>
              </w:rPr>
              <w:t xml:space="preserve"> թղթային </w:t>
            </w:r>
            <w:proofErr w:type="gramStart"/>
            <w:r w:rsidRPr="001C7E89">
              <w:rPr>
                <w:rFonts w:ascii="GHEA Grapalat" w:eastAsia="Times New Roman" w:hAnsi="GHEA Grapalat" w:cs="Times New Roman"/>
                <w:sz w:val="20"/>
                <w:szCs w:val="20"/>
              </w:rPr>
              <w:t xml:space="preserve">եղանակով </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ներկայաց</w:t>
            </w:r>
            <w:r w:rsidRPr="001C7E89">
              <w:rPr>
                <w:rFonts w:ascii="GHEA Grapalat" w:eastAsia="Times New Roman" w:hAnsi="GHEA Grapalat" w:cs="Times New Roman"/>
                <w:sz w:val="20"/>
                <w:szCs w:val="20"/>
                <w:lang w:val="hy-AM"/>
              </w:rPr>
              <w:t>ված</w:t>
            </w:r>
            <w:proofErr w:type="gramEnd"/>
            <w:r w:rsidRPr="001C7E89">
              <w:rPr>
                <w:rFonts w:ascii="GHEA Grapalat" w:eastAsia="Times New Roman" w:hAnsi="GHEA Grapalat" w:cs="Times New Roman"/>
                <w:sz w:val="20"/>
                <w:szCs w:val="20"/>
                <w:lang w:val="hy-AM"/>
              </w:rPr>
              <w:t xml:space="preserve"> լի</w:t>
            </w:r>
            <w:r w:rsidRPr="001C7E89">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D69C7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16EE5793" w14:textId="77777777" w:rsidTr="009B41BC">
        <w:tc>
          <w:tcPr>
            <w:tcW w:w="720" w:type="dxa"/>
            <w:tcBorders>
              <w:top w:val="single" w:sz="4" w:space="0" w:color="auto"/>
              <w:left w:val="single" w:sz="4" w:space="0" w:color="auto"/>
              <w:bottom w:val="single" w:sz="4" w:space="0" w:color="auto"/>
              <w:right w:val="single" w:sz="4" w:space="0" w:color="auto"/>
            </w:tcBorders>
            <w:vAlign w:val="center"/>
          </w:tcPr>
          <w:p w14:paraId="6B7BDDED" w14:textId="77777777" w:rsidR="001C7E89" w:rsidRPr="001C7E89" w:rsidRDefault="001C7E89" w:rsidP="001C7E89">
            <w:pPr>
              <w:spacing w:after="0" w:line="240" w:lineRule="auto"/>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3</w:t>
            </w:r>
            <w:r w:rsidRPr="001C7E89">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9FDC2F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վճարողին սպասարկող ֆինանսական </w:t>
            </w:r>
            <w:r w:rsidRPr="001C7E89">
              <w:rPr>
                <w:rFonts w:ascii="GHEA Grapalat" w:eastAsia="Times New Roman" w:hAnsi="GHEA Grapalat" w:cs="Times New Roman"/>
                <w:sz w:val="20"/>
                <w:szCs w:val="20"/>
              </w:rPr>
              <w:lastRenderedPageBreak/>
              <w:t xml:space="preserve">կազմակերպության (մասնաճյուղի) </w:t>
            </w:r>
            <w:r w:rsidRPr="001C7E89">
              <w:rPr>
                <w:rFonts w:ascii="GHEA Grapalat" w:eastAsia="Times New Roman" w:hAnsi="GHEA Grapalat" w:cs="Times New Roman"/>
                <w:sz w:val="20"/>
                <w:szCs w:val="20"/>
                <w:lang w:val="hy-AM"/>
              </w:rPr>
              <w:t>դրոշմա</w:t>
            </w:r>
            <w:r w:rsidRPr="001C7E89">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D269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A2D624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4A20940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վճարման պահանջագիրը վճարողին սպասարկող </w:t>
            </w:r>
            <w:r w:rsidRPr="001C7E89">
              <w:rPr>
                <w:rFonts w:ascii="GHEA Grapalat" w:eastAsia="Times New Roman" w:hAnsi="GHEA Grapalat" w:cs="Times New Roman"/>
                <w:sz w:val="20"/>
                <w:szCs w:val="20"/>
              </w:rPr>
              <w:lastRenderedPageBreak/>
              <w:t>ֆինանսական կազմակերպության</w:t>
            </w:r>
            <w:r w:rsidRPr="001C7E89">
              <w:rPr>
                <w:rFonts w:ascii="GHEA Grapalat" w:eastAsia="Times New Roman" w:hAnsi="GHEA Grapalat" w:cs="Times New Roman"/>
                <w:sz w:val="20"/>
                <w:szCs w:val="20"/>
                <w:lang w:val="hy-AM"/>
              </w:rPr>
              <w:t>ը</w:t>
            </w:r>
            <w:r w:rsidRPr="001C7E89">
              <w:rPr>
                <w:rFonts w:ascii="GHEA Grapalat" w:eastAsia="Times New Roman" w:hAnsi="GHEA Grapalat" w:cs="Times New Roman"/>
                <w:sz w:val="20"/>
                <w:szCs w:val="20"/>
              </w:rPr>
              <w:t xml:space="preserve"> թղթային եղանակով ներկայաց</w:t>
            </w:r>
            <w:r w:rsidRPr="001C7E89">
              <w:rPr>
                <w:rFonts w:ascii="GHEA Grapalat" w:eastAsia="Times New Roman" w:hAnsi="GHEA Grapalat" w:cs="Times New Roman"/>
                <w:sz w:val="20"/>
                <w:szCs w:val="20"/>
                <w:lang w:val="hy-AM"/>
              </w:rPr>
              <w:t>ված լի</w:t>
            </w:r>
            <w:r w:rsidRPr="001C7E89">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DB1CD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4928541B" w14:textId="77777777" w:rsidTr="009B41BC">
        <w:tc>
          <w:tcPr>
            <w:tcW w:w="720" w:type="dxa"/>
            <w:tcBorders>
              <w:top w:val="single" w:sz="4" w:space="0" w:color="auto"/>
              <w:left w:val="single" w:sz="4" w:space="0" w:color="auto"/>
              <w:bottom w:val="single" w:sz="4" w:space="0" w:color="auto"/>
              <w:right w:val="single" w:sz="4" w:space="0" w:color="auto"/>
            </w:tcBorders>
          </w:tcPr>
          <w:p w14:paraId="50A2525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3</w:t>
            </w:r>
            <w:r w:rsidRPr="001C7E89">
              <w:rPr>
                <w:rFonts w:ascii="GHEA Grapalat" w:eastAsia="Times New Roman" w:hAnsi="GHEA Grapalat" w:cs="Times New Roman"/>
                <w:sz w:val="20"/>
                <w:szCs w:val="20"/>
              </w:rPr>
              <w:t>.</w:t>
            </w:r>
            <w:r w:rsidRPr="001C7E89">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E3E507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7A2A6A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E0F79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528827C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C6B3DA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3BFEBC3D" w14:textId="77777777" w:rsidTr="009B41BC">
        <w:tc>
          <w:tcPr>
            <w:tcW w:w="720" w:type="dxa"/>
            <w:tcBorders>
              <w:top w:val="single" w:sz="4" w:space="0" w:color="auto"/>
              <w:left w:val="single" w:sz="4" w:space="0" w:color="auto"/>
              <w:bottom w:val="single" w:sz="4" w:space="0" w:color="auto"/>
              <w:right w:val="single" w:sz="4" w:space="0" w:color="auto"/>
            </w:tcBorders>
          </w:tcPr>
          <w:p w14:paraId="2B2F6AF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4</w:t>
            </w:r>
            <w:r w:rsidRPr="001C7E89">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2894A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DB803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D39F7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049A7DD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լրացվում է </w:t>
            </w:r>
            <w:r w:rsidRPr="001C7E89">
              <w:rPr>
                <w:rFonts w:ascii="GHEA Grapalat" w:eastAsia="Times New Roman" w:hAnsi="GHEA Grapalat" w:cs="Times New Roman"/>
                <w:sz w:val="20"/>
                <w:szCs w:val="20"/>
              </w:rPr>
              <w:t>վճարման պահանջագիրը շահառուին սպասարկող ֆինանսական կազմակերպության</w:t>
            </w:r>
            <w:r w:rsidRPr="001C7E89">
              <w:rPr>
                <w:rFonts w:ascii="GHEA Grapalat" w:eastAsia="Times New Roman" w:hAnsi="GHEA Grapalat" w:cs="Times New Roman"/>
                <w:sz w:val="20"/>
                <w:szCs w:val="20"/>
                <w:lang w:val="hy-AM"/>
              </w:rPr>
              <w:t xml:space="preserve">ը </w:t>
            </w:r>
            <w:r w:rsidRPr="001C7E89">
              <w:rPr>
                <w:rFonts w:ascii="GHEA Grapalat" w:eastAsia="Times New Roman" w:hAnsi="GHEA Grapalat" w:cs="Times New Roman"/>
                <w:sz w:val="20"/>
                <w:szCs w:val="20"/>
              </w:rPr>
              <w:t xml:space="preserve"> ներկայաց</w:t>
            </w:r>
            <w:r w:rsidRPr="001C7E89">
              <w:rPr>
                <w:rFonts w:ascii="GHEA Grapalat" w:eastAsia="Times New Roman" w:hAnsi="GHEA Grapalat" w:cs="Times New Roman"/>
                <w:sz w:val="20"/>
                <w:szCs w:val="20"/>
                <w:lang w:val="hy-AM"/>
              </w:rPr>
              <w:t>վ</w:t>
            </w:r>
            <w:r w:rsidRPr="001C7E89">
              <w:rPr>
                <w:rFonts w:ascii="GHEA Grapalat" w:eastAsia="Times New Roman" w:hAnsi="GHEA Grapalat" w:cs="Times New Roman"/>
                <w:sz w:val="20"/>
                <w:szCs w:val="20"/>
              </w:rPr>
              <w:t>ելու դեպքում</w:t>
            </w:r>
            <w:r w:rsidRPr="001C7E89">
              <w:rPr>
                <w:rFonts w:ascii="GHEA Grapalat" w:eastAsia="Times New Roman" w:hAnsi="GHEA Grapalat" w:cs="Times New Roman"/>
                <w:sz w:val="20"/>
                <w:szCs w:val="20"/>
                <w:lang w:val="hy-AM"/>
              </w:rPr>
              <w:t xml:space="preserve">, որտեղ </w:t>
            </w:r>
            <w:r w:rsidRPr="001C7E89" w:rsidDel="00DF049B">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 xml:space="preserve">աշխատակցի ստորագրությունը </w:t>
            </w:r>
            <w:r w:rsidRPr="001C7E89">
              <w:rPr>
                <w:rFonts w:ascii="GHEA Grapalat" w:eastAsia="Times New Roman" w:hAnsi="GHEA Grapalat" w:cs="Times New Roman"/>
                <w:sz w:val="20"/>
                <w:szCs w:val="20"/>
                <w:lang w:val="hy-AM"/>
              </w:rPr>
              <w:t xml:space="preserve">դրվում է </w:t>
            </w:r>
            <w:r w:rsidRPr="001C7E89">
              <w:rPr>
                <w:rFonts w:ascii="GHEA Grapalat" w:eastAsia="Times New Roman" w:hAnsi="GHEA Grapalat" w:cs="Times New Roman"/>
                <w:sz w:val="20"/>
                <w:szCs w:val="20"/>
              </w:rPr>
              <w:t>թղթային եղանակով ներկայաց</w:t>
            </w:r>
            <w:r w:rsidRPr="001C7E89">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5DB600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1DA462A9" w14:textId="77777777" w:rsidTr="009B41BC">
        <w:tc>
          <w:tcPr>
            <w:tcW w:w="720" w:type="dxa"/>
            <w:tcBorders>
              <w:top w:val="single" w:sz="4" w:space="0" w:color="auto"/>
              <w:left w:val="single" w:sz="4" w:space="0" w:color="auto"/>
              <w:bottom w:val="single" w:sz="4" w:space="0" w:color="auto"/>
              <w:right w:val="single" w:sz="4" w:space="0" w:color="auto"/>
            </w:tcBorders>
          </w:tcPr>
          <w:p w14:paraId="36883AA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4</w:t>
            </w:r>
            <w:r w:rsidRPr="001C7E89">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3E6E3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շահառռւին սպասարկող ֆինանսական կազմակերպության (մասնաճյուղի) </w:t>
            </w:r>
            <w:r w:rsidRPr="001C7E89">
              <w:rPr>
                <w:rFonts w:ascii="GHEA Grapalat" w:eastAsia="Times New Roman" w:hAnsi="GHEA Grapalat" w:cs="Times New Roman"/>
                <w:sz w:val="20"/>
                <w:szCs w:val="20"/>
                <w:lang w:val="hy-AM"/>
              </w:rPr>
              <w:t>դրոշմա</w:t>
            </w:r>
            <w:r w:rsidRPr="001C7E89">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D15DB4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A740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ոչ </w:t>
            </w:r>
            <w:r w:rsidRPr="001C7E89">
              <w:rPr>
                <w:rFonts w:ascii="GHEA Grapalat" w:eastAsia="Times New Roman" w:hAnsi="GHEA Grapalat" w:cs="Times New Roman"/>
                <w:sz w:val="20"/>
                <w:szCs w:val="20"/>
              </w:rPr>
              <w:t>պարտադիր</w:t>
            </w:r>
          </w:p>
          <w:p w14:paraId="6C92420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լրացվում է </w:t>
            </w:r>
            <w:r w:rsidRPr="001C7E89">
              <w:rPr>
                <w:rFonts w:ascii="GHEA Grapalat" w:eastAsia="Times New Roman" w:hAnsi="GHEA Grapalat" w:cs="Times New Roman"/>
                <w:sz w:val="20"/>
                <w:szCs w:val="20"/>
              </w:rPr>
              <w:t xml:space="preserve">վճարման պահանջագիրը </w:t>
            </w:r>
            <w:r w:rsidRPr="001C7E89">
              <w:rPr>
                <w:rFonts w:ascii="GHEA Grapalat" w:eastAsia="Times New Roman" w:hAnsi="GHEA Grapalat" w:cs="Times New Roman"/>
                <w:sz w:val="20"/>
                <w:szCs w:val="20"/>
                <w:lang w:val="hy-AM"/>
              </w:rPr>
              <w:t xml:space="preserve">վերջինիս </w:t>
            </w:r>
            <w:r w:rsidRPr="001C7E89">
              <w:rPr>
                <w:rFonts w:ascii="GHEA Grapalat" w:eastAsia="Times New Roman" w:hAnsi="GHEA Grapalat" w:cs="Times New Roman"/>
                <w:sz w:val="20"/>
                <w:szCs w:val="20"/>
              </w:rPr>
              <w:t>ներկայաց</w:t>
            </w:r>
            <w:r w:rsidRPr="001C7E89">
              <w:rPr>
                <w:rFonts w:ascii="GHEA Grapalat" w:eastAsia="Times New Roman" w:hAnsi="GHEA Grapalat" w:cs="Times New Roman"/>
                <w:sz w:val="20"/>
                <w:szCs w:val="20"/>
                <w:lang w:val="hy-AM"/>
              </w:rPr>
              <w:t>վ</w:t>
            </w:r>
            <w:r w:rsidRPr="001C7E89">
              <w:rPr>
                <w:rFonts w:ascii="GHEA Grapalat" w:eastAsia="Times New Roman" w:hAnsi="GHEA Grapalat" w:cs="Times New Roman"/>
                <w:sz w:val="20"/>
                <w:szCs w:val="20"/>
              </w:rPr>
              <w:t>ելու դեպքում</w:t>
            </w:r>
            <w:r w:rsidRPr="001C7E89">
              <w:rPr>
                <w:rFonts w:ascii="GHEA Grapalat" w:eastAsia="Times New Roman" w:hAnsi="GHEA Grapalat" w:cs="Times New Roman"/>
                <w:sz w:val="20"/>
                <w:szCs w:val="20"/>
                <w:lang w:val="hy-AM"/>
              </w:rPr>
              <w:t xml:space="preserve">, որտեղ </w:t>
            </w:r>
            <w:r w:rsidRPr="001C7E89" w:rsidDel="00DF049B">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hy-AM"/>
              </w:rPr>
              <w:t xml:space="preserve"> դրոշմակնիքը</w:t>
            </w:r>
            <w:r w:rsidRPr="001C7E89">
              <w:rPr>
                <w:rFonts w:ascii="GHEA Grapalat" w:eastAsia="Times New Roman" w:hAnsi="GHEA Grapalat" w:cs="Times New Roman"/>
                <w:sz w:val="20"/>
                <w:szCs w:val="20"/>
              </w:rPr>
              <w:t xml:space="preserve"> </w:t>
            </w:r>
            <w:r w:rsidRPr="001C7E89">
              <w:rPr>
                <w:rFonts w:ascii="GHEA Grapalat" w:eastAsia="Times New Roman" w:hAnsi="GHEA Grapalat" w:cs="Times New Roman"/>
                <w:sz w:val="20"/>
                <w:szCs w:val="20"/>
                <w:lang w:val="hy-AM"/>
              </w:rPr>
              <w:t xml:space="preserve">դրվում է </w:t>
            </w:r>
            <w:r w:rsidRPr="001C7E89">
              <w:rPr>
                <w:rFonts w:ascii="GHEA Grapalat" w:eastAsia="Times New Roman" w:hAnsi="GHEA Grapalat" w:cs="Times New Roman"/>
                <w:sz w:val="20"/>
                <w:szCs w:val="20"/>
              </w:rPr>
              <w:t>թղթային եղանակով ներկայաց</w:t>
            </w:r>
            <w:r w:rsidRPr="001C7E89">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FCE32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534BB8AE" w14:textId="77777777" w:rsidTr="009B41BC">
        <w:tc>
          <w:tcPr>
            <w:tcW w:w="720" w:type="dxa"/>
            <w:tcBorders>
              <w:top w:val="single" w:sz="4" w:space="0" w:color="auto"/>
              <w:left w:val="single" w:sz="4" w:space="0" w:color="auto"/>
              <w:bottom w:val="single" w:sz="4" w:space="0" w:color="auto"/>
              <w:right w:val="single" w:sz="4" w:space="0" w:color="auto"/>
            </w:tcBorders>
          </w:tcPr>
          <w:p w14:paraId="4669A60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4</w:t>
            </w:r>
            <w:r w:rsidRPr="001C7E89">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13B3C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4E4096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4A35F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ոչ </w:t>
            </w:r>
            <w:r w:rsidRPr="001C7E89">
              <w:rPr>
                <w:rFonts w:ascii="GHEA Grapalat" w:eastAsia="Times New Roman" w:hAnsi="GHEA Grapalat" w:cs="Times New Roman"/>
                <w:sz w:val="20"/>
                <w:szCs w:val="20"/>
              </w:rPr>
              <w:t>պարտադիր</w:t>
            </w:r>
          </w:p>
          <w:p w14:paraId="59046A3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լրացվում է </w:t>
            </w:r>
            <w:r w:rsidRPr="001C7E89">
              <w:rPr>
                <w:rFonts w:ascii="GHEA Grapalat" w:eastAsia="Times New Roman" w:hAnsi="GHEA Grapalat" w:cs="Times New Roman"/>
                <w:sz w:val="20"/>
                <w:szCs w:val="20"/>
              </w:rPr>
              <w:t xml:space="preserve">վճարման պահանջագիրը </w:t>
            </w:r>
            <w:r w:rsidRPr="001C7E89">
              <w:rPr>
                <w:rFonts w:ascii="GHEA Grapalat" w:eastAsia="Times New Roman" w:hAnsi="GHEA Grapalat" w:cs="Times New Roman"/>
                <w:sz w:val="20"/>
                <w:szCs w:val="20"/>
                <w:lang w:val="hy-AM"/>
              </w:rPr>
              <w:t xml:space="preserve">վերջինիս </w:t>
            </w:r>
            <w:r w:rsidRPr="001C7E89">
              <w:rPr>
                <w:rFonts w:ascii="GHEA Grapalat" w:eastAsia="Times New Roman" w:hAnsi="GHEA Grapalat" w:cs="Times New Roman"/>
                <w:sz w:val="20"/>
                <w:szCs w:val="20"/>
              </w:rPr>
              <w:t>ներկայաց</w:t>
            </w:r>
            <w:r w:rsidRPr="001C7E89">
              <w:rPr>
                <w:rFonts w:ascii="GHEA Grapalat" w:eastAsia="Times New Roman" w:hAnsi="GHEA Grapalat" w:cs="Times New Roman"/>
                <w:sz w:val="20"/>
                <w:szCs w:val="20"/>
                <w:lang w:val="hy-AM"/>
              </w:rPr>
              <w:t>վ</w:t>
            </w:r>
            <w:r w:rsidRPr="001C7E89">
              <w:rPr>
                <w:rFonts w:ascii="GHEA Grapalat" w:eastAsia="Times New Roman" w:hAnsi="GHEA Grapalat" w:cs="Times New Roman"/>
                <w:sz w:val="20"/>
                <w:szCs w:val="20"/>
              </w:rPr>
              <w:t>ելու դեպքում</w:t>
            </w:r>
            <w:r w:rsidRPr="001C7E89">
              <w:rPr>
                <w:rFonts w:ascii="GHEA Grapalat" w:eastAsia="Times New Roman" w:hAnsi="GHEA Grapalat" w:cs="Times New Roman"/>
                <w:sz w:val="20"/>
                <w:szCs w:val="20"/>
                <w:lang w:val="hy-AM"/>
              </w:rPr>
              <w:t xml:space="preserve">,   որտեղ </w:t>
            </w:r>
            <w:r w:rsidRPr="001C7E89" w:rsidDel="00DF049B">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hy-AM"/>
              </w:rPr>
              <w:t xml:space="preserve"> սույն տվյալները</w:t>
            </w:r>
            <w:r w:rsidRPr="001C7E89">
              <w:rPr>
                <w:rFonts w:ascii="GHEA Grapalat" w:eastAsia="Times New Roman" w:hAnsi="GHEA Grapalat" w:cs="Times New Roman"/>
                <w:sz w:val="20"/>
                <w:szCs w:val="20"/>
              </w:rPr>
              <w:t xml:space="preserve"> </w:t>
            </w:r>
            <w:r w:rsidRPr="001C7E89">
              <w:rPr>
                <w:rFonts w:ascii="GHEA Grapalat" w:eastAsia="Times New Roman" w:hAnsi="GHEA Grapalat" w:cs="Times New Roman"/>
                <w:sz w:val="20"/>
                <w:szCs w:val="20"/>
                <w:lang w:val="hy-AM"/>
              </w:rPr>
              <w:t xml:space="preserve">դրվում են </w:t>
            </w:r>
            <w:r w:rsidRPr="001C7E89">
              <w:rPr>
                <w:rFonts w:ascii="GHEA Grapalat" w:eastAsia="Times New Roman" w:hAnsi="GHEA Grapalat" w:cs="Times New Roman"/>
                <w:sz w:val="20"/>
                <w:szCs w:val="20"/>
              </w:rPr>
              <w:t>թղթային եղանակով ներկայաց</w:t>
            </w:r>
            <w:r w:rsidRPr="001C7E89">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6BB00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bl>
    <w:p w14:paraId="1AF8CC65"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55C608B8"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2949665E"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7FE8F0B9"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2667DB79"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795B8AF1" w14:textId="77777777" w:rsidR="001C7E89" w:rsidRPr="001C7E89" w:rsidRDefault="001C7E89" w:rsidP="001C7E89">
      <w:pPr>
        <w:spacing w:after="0" w:line="240" w:lineRule="auto"/>
        <w:rPr>
          <w:rFonts w:ascii="GHEA Grapalat" w:eastAsia="Times New Roman" w:hAnsi="GHEA Grapalat" w:cs="Times New Roman"/>
          <w:sz w:val="24"/>
          <w:szCs w:val="24"/>
        </w:rPr>
      </w:pPr>
    </w:p>
    <w:p w14:paraId="47EE4586" w14:textId="77777777" w:rsidR="001C7E89" w:rsidRPr="001C7E89" w:rsidRDefault="001C7E89" w:rsidP="001C7E89">
      <w:pPr>
        <w:spacing w:after="0" w:line="240" w:lineRule="auto"/>
        <w:jc w:val="center"/>
        <w:rPr>
          <w:rFonts w:ascii="GHEA Grapalat" w:eastAsia="Times New Roman" w:hAnsi="GHEA Grapalat" w:cs="GHEA Grapalat"/>
          <w:lang w:val="hy-AM"/>
        </w:rPr>
      </w:pPr>
    </w:p>
    <w:p w14:paraId="1AEDF6D4" w14:textId="77777777" w:rsidR="001C7E89" w:rsidRPr="001C7E89" w:rsidRDefault="001C7E89" w:rsidP="001C7E89">
      <w:pPr>
        <w:spacing w:after="0" w:line="240" w:lineRule="auto"/>
        <w:ind w:firstLine="567"/>
        <w:jc w:val="right"/>
        <w:rPr>
          <w:rFonts w:ascii="GHEA Grapalat" w:eastAsia="Times New Roman" w:hAnsi="GHEA Grapalat" w:cs="Arial"/>
          <w:b/>
          <w:sz w:val="20"/>
          <w:szCs w:val="20"/>
          <w:lang w:val="hy-AM"/>
        </w:rPr>
      </w:pPr>
      <w:r w:rsidRPr="001C7E89">
        <w:rPr>
          <w:rFonts w:ascii="GHEA Grapalat" w:eastAsia="Times New Roman" w:hAnsi="GHEA Grapalat" w:cs="Times New Roman"/>
          <w:b/>
          <w:sz w:val="20"/>
          <w:szCs w:val="20"/>
          <w:lang w:val="hy-AM"/>
        </w:rPr>
        <w:br w:type="page"/>
      </w:r>
      <w:r w:rsidRPr="001C7E89">
        <w:rPr>
          <w:rFonts w:ascii="GHEA Grapalat" w:eastAsia="Times New Roman" w:hAnsi="GHEA Grapalat" w:cs="Sylfaen"/>
          <w:b/>
          <w:sz w:val="20"/>
          <w:szCs w:val="20"/>
          <w:lang w:val="hy-AM"/>
        </w:rPr>
        <w:lastRenderedPageBreak/>
        <w:t>Հավելված</w:t>
      </w:r>
      <w:r w:rsidRPr="001C7E89">
        <w:rPr>
          <w:rFonts w:ascii="GHEA Grapalat" w:eastAsia="Times New Roman" w:hAnsi="GHEA Grapalat" w:cs="Arial"/>
          <w:b/>
          <w:sz w:val="20"/>
          <w:szCs w:val="20"/>
          <w:lang w:val="hy-AM"/>
        </w:rPr>
        <w:t xml:space="preserve"> 5</w:t>
      </w:r>
    </w:p>
    <w:p w14:paraId="3622F1FE"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ԳՀԱՊՁԲ-15/15-2020-</w:t>
      </w:r>
      <w:r w:rsidRPr="001C7E89">
        <w:rPr>
          <w:rFonts w:ascii="GHEA Grapalat" w:eastAsia="Times New Roman" w:hAnsi="GHEA Grapalat" w:cs="Sylfaen"/>
          <w:b/>
          <w:sz w:val="20"/>
          <w:szCs w:val="20"/>
          <w:lang w:val="hy-AM" w:eastAsia="ru-RU"/>
        </w:rPr>
        <w:t>8</w:t>
      </w:r>
      <w:r w:rsidRPr="001C7E89">
        <w:rPr>
          <w:rFonts w:ascii="GHEA Grapalat" w:eastAsia="Times New Roman" w:hAnsi="GHEA Grapalat" w:cs="Sylfaen"/>
          <w:b/>
          <w:sz w:val="20"/>
          <w:szCs w:val="20"/>
          <w:lang w:val="es-ES" w:eastAsia="ru-RU"/>
        </w:rPr>
        <w:t>-ԴԲԳԳԿ ծածկագրով</w:t>
      </w:r>
    </w:p>
    <w:p w14:paraId="75AA61FB" w14:textId="77777777" w:rsidR="001C7E89" w:rsidRPr="001C7E89" w:rsidRDefault="001C7E89" w:rsidP="001C7E89">
      <w:pPr>
        <w:spacing w:after="0" w:line="240" w:lineRule="auto"/>
        <w:ind w:firstLine="567"/>
        <w:jc w:val="right"/>
        <w:rPr>
          <w:rFonts w:ascii="GHEA Grapalat" w:eastAsia="Times New Roman" w:hAnsi="GHEA Grapalat" w:cs="Sylfaen"/>
          <w:b/>
          <w:sz w:val="20"/>
          <w:szCs w:val="20"/>
          <w:lang w:val="hy-AM"/>
        </w:rPr>
      </w:pPr>
      <w:r w:rsidRPr="001C7E89">
        <w:rPr>
          <w:rFonts w:ascii="GHEA Grapalat" w:eastAsia="Times New Roman" w:hAnsi="GHEA Grapalat" w:cs="Sylfaen"/>
          <w:b/>
          <w:sz w:val="20"/>
          <w:szCs w:val="20"/>
          <w:lang w:val="es-ES"/>
        </w:rPr>
        <w:t>գնանշման հարցման հրավերի</w:t>
      </w:r>
    </w:p>
    <w:p w14:paraId="247DC9AE" w14:textId="77777777" w:rsidR="001C7E89" w:rsidRPr="001C7E89" w:rsidRDefault="001C7E89" w:rsidP="001C7E89">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p>
    <w:p w14:paraId="08AED67B" w14:textId="77777777" w:rsidR="001C7E89" w:rsidRPr="001C7E89" w:rsidRDefault="001C7E89" w:rsidP="001C7E89">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1C7E89">
        <w:rPr>
          <w:rFonts w:ascii="GHEA Grapalat" w:eastAsia="Times New Roman" w:hAnsi="GHEA Grapalat" w:cs="Times New Roman"/>
          <w:b/>
          <w:bCs/>
          <w:color w:val="000000"/>
          <w:sz w:val="20"/>
          <w:szCs w:val="20"/>
          <w:lang w:val="hy-AM"/>
        </w:rPr>
        <w:t>ԵՐԱՇԽԻՔ N __________</w:t>
      </w:r>
    </w:p>
    <w:p w14:paraId="3666DDFD" w14:textId="77777777" w:rsidR="001C7E89" w:rsidRPr="001C7E89" w:rsidRDefault="001C7E89" w:rsidP="001C7E89">
      <w:pPr>
        <w:spacing w:after="0" w:line="240" w:lineRule="auto"/>
        <w:jc w:val="center"/>
        <w:rPr>
          <w:rFonts w:ascii="GHEA Grapalat" w:eastAsia="Times New Roman" w:hAnsi="GHEA Grapalat" w:cs="GHEA Grapalat"/>
          <w:b/>
          <w:sz w:val="20"/>
          <w:szCs w:val="20"/>
          <w:lang w:val="hy-AM"/>
        </w:rPr>
      </w:pPr>
      <w:r w:rsidRPr="001C7E89">
        <w:rPr>
          <w:rFonts w:ascii="GHEA Grapalat" w:eastAsia="Times New Roman" w:hAnsi="GHEA Grapalat" w:cs="GHEA Grapalat"/>
          <w:b/>
          <w:sz w:val="18"/>
          <w:szCs w:val="18"/>
          <w:lang w:val="hy-AM"/>
        </w:rPr>
        <w:t xml:space="preserve">         (պայմանագրի ապահովում)</w:t>
      </w:r>
    </w:p>
    <w:p w14:paraId="235EFA52" w14:textId="77777777" w:rsidR="001C7E89" w:rsidRPr="001C7E89" w:rsidRDefault="001C7E89" w:rsidP="001C7E89">
      <w:pPr>
        <w:shd w:val="clear" w:color="auto" w:fill="FFFFFF"/>
        <w:spacing w:after="0" w:line="240" w:lineRule="auto"/>
        <w:ind w:firstLine="375"/>
        <w:rPr>
          <w:rFonts w:ascii="Times New Roman" w:eastAsia="Times New Roman" w:hAnsi="Times New Roman" w:cs="Times New Roman"/>
          <w:b/>
          <w:bCs/>
          <w:sz w:val="24"/>
          <w:szCs w:val="24"/>
          <w:lang w:val="hy-AM"/>
        </w:rPr>
      </w:pPr>
    </w:p>
    <w:p w14:paraId="0DB5D33D" w14:textId="77777777" w:rsidR="001C7E89" w:rsidRPr="001C7E89" w:rsidRDefault="001C7E89" w:rsidP="001C7E89">
      <w:pPr>
        <w:shd w:val="clear" w:color="auto" w:fill="FFFFFF"/>
        <w:spacing w:after="0" w:line="240" w:lineRule="auto"/>
        <w:ind w:firstLine="375"/>
        <w:rPr>
          <w:rFonts w:ascii="GHEA Grapalat" w:eastAsia="Times New Roman" w:hAnsi="GHEA Grapalat" w:cs="Sylfaen"/>
          <w:sz w:val="24"/>
          <w:szCs w:val="24"/>
          <w:vertAlign w:val="superscript"/>
          <w:lang w:val="hy-AM"/>
        </w:rPr>
      </w:pPr>
      <w:r w:rsidRPr="001C7E89">
        <w:rPr>
          <w:rFonts w:ascii="GHEA Grapalat" w:eastAsia="Times New Roman" w:hAnsi="GHEA Grapalat" w:cs="Times New Roman"/>
          <w:sz w:val="20"/>
          <w:szCs w:val="20"/>
          <w:lang w:val="hy-AM"/>
        </w:rPr>
        <w:tab/>
        <w:t xml:space="preserve">1.Սույն երաշխիքը (այսուհետ՝ երաշխիք) հանդիսանում է </w:t>
      </w:r>
      <w:r w:rsidRPr="001C7E89">
        <w:rPr>
          <w:rFonts w:ascii="GHEA Grapalat" w:eastAsia="Times New Roman" w:hAnsi="GHEA Grapalat" w:cs="Sylfaen"/>
          <w:sz w:val="20"/>
          <w:szCs w:val="20"/>
          <w:lang w:val="es-ES"/>
        </w:rPr>
        <w:t>«Դատաբժշկան գիտագործնական կենտրոն» ՊՈԱԿ-</w:t>
      </w:r>
      <w:r w:rsidRPr="001C7E89">
        <w:rPr>
          <w:rFonts w:ascii="GHEA Grapalat" w:eastAsia="Times New Roman" w:hAnsi="GHEA Grapalat" w:cs="Sylfaen"/>
          <w:sz w:val="20"/>
          <w:szCs w:val="20"/>
          <w:lang w:val="hy-AM"/>
        </w:rPr>
        <w:t xml:space="preserve">ի </w:t>
      </w:r>
      <w:r w:rsidRPr="001C7E89">
        <w:rPr>
          <w:rFonts w:ascii="GHEA Grapalat" w:eastAsia="Times New Roman" w:hAnsi="GHEA Grapalat" w:cs="Times New Roman"/>
          <w:sz w:val="20"/>
          <w:szCs w:val="20"/>
          <w:lang w:val="hy-AM"/>
        </w:rPr>
        <w:t xml:space="preserve">(այսուհետ՝ բենեֆիցիար) և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միջև </w:t>
      </w:r>
      <w:r w:rsidRPr="001C7E89">
        <w:rPr>
          <w:rFonts w:ascii="Times New Roman" w:eastAsia="Times New Roman" w:hAnsi="Times New Roman" w:cs="Sylfaen"/>
          <w:sz w:val="24"/>
          <w:szCs w:val="24"/>
          <w:vertAlign w:val="superscript"/>
          <w:lang w:val="hy-AM"/>
        </w:rPr>
        <w:t xml:space="preserve">                       </w:t>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Times New Roman" w:eastAsia="Times New Roman" w:hAnsi="Times New Roman" w:cs="Sylfaen"/>
          <w:sz w:val="24"/>
          <w:szCs w:val="24"/>
          <w:vertAlign w:val="superscript"/>
          <w:lang w:val="hy-AM"/>
        </w:rPr>
        <w:tab/>
      </w:r>
      <w:r w:rsidRPr="001C7E89">
        <w:rPr>
          <w:rFonts w:ascii="GHEA Grapalat" w:eastAsia="Times New Roman" w:hAnsi="GHEA Grapalat" w:cs="Sylfaen"/>
          <w:sz w:val="24"/>
          <w:szCs w:val="24"/>
          <w:vertAlign w:val="superscript"/>
          <w:lang w:val="hy-AM"/>
        </w:rPr>
        <w:t xml:space="preserve">ընտրված մասնակցի անվանումը </w:t>
      </w:r>
    </w:p>
    <w:p w14:paraId="13758E86"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կնքվելիք N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պայմանագրից բխող պրինցիպալի </w:t>
      </w:r>
    </w:p>
    <w:p w14:paraId="1FE96979"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Sylfaen"/>
          <w:sz w:val="24"/>
          <w:szCs w:val="24"/>
          <w:vertAlign w:val="superscript"/>
          <w:lang w:val="hy-AM"/>
        </w:rPr>
        <w:t>կնքվելիք պայմանագրի համարը</w:t>
      </w:r>
    </w:p>
    <w:p w14:paraId="588002AC"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պարտավորությունների (այսուհետ՝ երաշխավորված պարտավորություններ) կատարման ապահով: </w:t>
      </w:r>
    </w:p>
    <w:p w14:paraId="41F377C5" w14:textId="77777777" w:rsidR="001C7E89" w:rsidRPr="001C7E89" w:rsidRDefault="001C7E89" w:rsidP="001C7E89">
      <w:pPr>
        <w:shd w:val="clear" w:color="auto" w:fill="FFFFFF"/>
        <w:spacing w:after="0" w:line="240" w:lineRule="auto"/>
        <w:ind w:firstLine="708"/>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2. Երաշխիքով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 xml:space="preserve"> (այսուհետ՝ երաշխիք տվող </w:t>
      </w:r>
    </w:p>
    <w:p w14:paraId="3446A100"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r>
      <w:r w:rsidRPr="001C7E89">
        <w:rPr>
          <w:rFonts w:ascii="GHEA Grapalat" w:eastAsia="Times New Roman" w:hAnsi="GHEA Grapalat" w:cs="Times New Roman"/>
          <w:sz w:val="20"/>
          <w:szCs w:val="20"/>
          <w:lang w:val="hy-AM"/>
        </w:rPr>
        <w:tab/>
        <w:t xml:space="preserve">                         </w:t>
      </w:r>
      <w:r w:rsidRPr="001C7E89">
        <w:rPr>
          <w:rFonts w:ascii="GHEA Grapalat" w:eastAsia="Times New Roman" w:hAnsi="GHEA Grapalat" w:cs="Sylfaen"/>
          <w:sz w:val="24"/>
          <w:szCs w:val="24"/>
          <w:vertAlign w:val="superscript"/>
          <w:lang w:val="hy-AM"/>
        </w:rPr>
        <w:t>երաշխիքը տվող բանկի անվանումը</w:t>
      </w:r>
    </w:p>
    <w:p w14:paraId="149B4E13"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u w:val="single"/>
          <w:lang w:val="hy-AM"/>
        </w:rPr>
      </w:pPr>
      <w:r w:rsidRPr="001C7E89">
        <w:rPr>
          <w:rFonts w:ascii="GHEA Grapalat" w:eastAsia="Times New Roman" w:hAnsi="GHEA Grapalat" w:cs="Times New Roma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p>
    <w:p w14:paraId="250EF6E9" w14:textId="77777777" w:rsidR="001C7E89" w:rsidRPr="001C7E89" w:rsidRDefault="001C7E89" w:rsidP="001C7E89">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1C7E89">
        <w:rPr>
          <w:rFonts w:ascii="GHEA Grapalat" w:eastAsia="Times New Roman" w:hAnsi="GHEA Grapalat" w:cs="Sylfaen"/>
          <w:sz w:val="24"/>
          <w:szCs w:val="24"/>
          <w:vertAlign w:val="superscript"/>
          <w:lang w:val="hy-AM"/>
        </w:rPr>
        <w:t xml:space="preserve">   գումարը թվերով և տառերով</w:t>
      </w:r>
    </w:p>
    <w:p w14:paraId="4A231179"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u w:val="single"/>
          <w:lang w:val="hy-AM"/>
        </w:rPr>
        <w:tab/>
      </w:r>
      <w:r w:rsidRPr="001C7E89">
        <w:rPr>
          <w:rFonts w:ascii="GHEA Grapalat" w:eastAsia="Times New Roman" w:hAnsi="GHEA Grapalat" w:cs="Times New Roman"/>
          <w:sz w:val="20"/>
          <w:szCs w:val="20"/>
          <w:lang w:val="hy-AM"/>
        </w:rPr>
        <w:t>հաշվեհամարին փոխանցման միջոցով:</w:t>
      </w:r>
    </w:p>
    <w:p w14:paraId="3E623E13" w14:textId="77777777" w:rsidR="001C7E89" w:rsidRPr="001C7E89" w:rsidRDefault="001C7E89" w:rsidP="001C7E89">
      <w:pPr>
        <w:shd w:val="clear" w:color="auto" w:fill="FFFFFF"/>
        <w:spacing w:after="0" w:line="240" w:lineRule="auto"/>
        <w:rPr>
          <w:rFonts w:ascii="GHEA Grapalat" w:eastAsia="Times New Roman" w:hAnsi="GHEA Grapalat" w:cs="Times New Roman"/>
          <w:sz w:val="20"/>
          <w:szCs w:val="20"/>
          <w:lang w:val="hy-AM"/>
        </w:rPr>
      </w:pPr>
      <w:r w:rsidRPr="001C7E89">
        <w:rPr>
          <w:rFonts w:ascii="GHEA Grapalat" w:eastAsia="Times New Roman" w:hAnsi="GHEA Grapalat" w:cs="Sylfaen"/>
          <w:sz w:val="24"/>
          <w:szCs w:val="24"/>
          <w:vertAlign w:val="superscript"/>
          <w:lang w:val="hy-AM"/>
        </w:rPr>
        <w:t xml:space="preserve">                                                                                      հաշվեհամարը</w:t>
      </w:r>
    </w:p>
    <w:p w14:paraId="59F4470D"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3. Սույն երաշխիքն անհետկանչելի է:</w:t>
      </w:r>
    </w:p>
    <w:p w14:paraId="0B56A9FF"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6C4612C"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5. Երաշխիքը գործում է բենեֆիցիարի և պրիցիպալի միջև կնքված N </w:t>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lang w:val="hy-AM"/>
        </w:rPr>
        <w:t xml:space="preserve"> </w:t>
      </w:r>
    </w:p>
    <w:p w14:paraId="06D09E0B" w14:textId="77777777" w:rsidR="001C7E89" w:rsidRPr="001C7E89" w:rsidRDefault="001C7E89" w:rsidP="001C7E89">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1C7E89">
        <w:rPr>
          <w:rFonts w:ascii="GHEA Grapalat" w:eastAsia="Times New Roman" w:hAnsi="GHEA Grapalat" w:cs="Sylfaen"/>
          <w:sz w:val="24"/>
          <w:szCs w:val="24"/>
          <w:vertAlign w:val="superscript"/>
          <w:lang w:val="hy-AM"/>
        </w:rPr>
        <w:t xml:space="preserve">                                        կնքվելիք պայմանագրի համարը </w:t>
      </w:r>
    </w:p>
    <w:p w14:paraId="0C4BC34C" w14:textId="77777777" w:rsidR="001C7E89" w:rsidRPr="001C7E89" w:rsidRDefault="001C7E89" w:rsidP="001C7E89">
      <w:pPr>
        <w:shd w:val="clear" w:color="auto" w:fill="FFFFFF"/>
        <w:spacing w:after="0" w:line="240" w:lineRule="auto"/>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պայմանագիրն ուժի մեջ մտնելու օրվանից մինչև պրիցիպալի կողմից ստանձնված պարտավորությունների ամբողջական կատարման վերջին օրվան հաջորդող քսաներորդ աշխատանքային օրը ներառյալ:</w:t>
      </w:r>
    </w:p>
    <w:p w14:paraId="518FF008"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F8504E"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1) N </w:t>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t xml:space="preserve">     </w:t>
      </w:r>
      <w:r w:rsidRPr="001C7E89">
        <w:rPr>
          <w:rFonts w:ascii="GHEA Grapalat" w:eastAsia="Times New Roman" w:hAnsi="GHEA Grapalat" w:cs="Times New Roman"/>
          <w:color w:val="000000"/>
          <w:sz w:val="20"/>
          <w:szCs w:val="20"/>
          <w:lang w:val="hy-AM"/>
        </w:rPr>
        <w:t xml:space="preserve"> պայմանագրի, ներառյալ նաև դրանում կատարված</w:t>
      </w:r>
    </w:p>
    <w:p w14:paraId="662D7B4D" w14:textId="77777777" w:rsidR="001C7E89" w:rsidRPr="001C7E89" w:rsidRDefault="001C7E89" w:rsidP="001C7E89">
      <w:pPr>
        <w:shd w:val="clear" w:color="auto" w:fill="FFFFFF"/>
        <w:spacing w:after="0" w:line="240" w:lineRule="auto"/>
        <w:rPr>
          <w:rFonts w:ascii="GHEA Grapalat" w:eastAsia="Times New Roman" w:hAnsi="GHEA Grapalat" w:cs="Sylfaen"/>
          <w:sz w:val="24"/>
          <w:szCs w:val="24"/>
          <w:vertAlign w:val="superscript"/>
          <w:lang w:val="hy-AM"/>
        </w:rPr>
      </w:pPr>
      <w:r w:rsidRPr="001C7E89">
        <w:rPr>
          <w:rFonts w:ascii="GHEA Grapalat" w:eastAsia="Times New Roman" w:hAnsi="GHEA Grapalat" w:cs="Sylfaen"/>
          <w:sz w:val="24"/>
          <w:szCs w:val="24"/>
          <w:vertAlign w:val="superscript"/>
          <w:lang w:val="hy-AM"/>
        </w:rPr>
        <w:t xml:space="preserve">                          կնքվելիք պայմանագրի համարը </w:t>
      </w:r>
    </w:p>
    <w:p w14:paraId="79E0374C" w14:textId="77777777" w:rsidR="001C7E89" w:rsidRPr="001C7E89" w:rsidRDefault="001C7E89" w:rsidP="001C7E89">
      <w:pPr>
        <w:shd w:val="clear" w:color="auto" w:fill="FFFFFF"/>
        <w:spacing w:after="0" w:line="240" w:lineRule="auto"/>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կատարված փոփոխությունների, լրացուցիչ համաձայնագրերի պատճենները.</w:t>
      </w:r>
    </w:p>
    <w:p w14:paraId="29B66841"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2) բենեֆիցիարի կողմից պայմանագիրը միակողմանի լուծելու մասին </w:t>
      </w:r>
      <w:hyperlink r:id="rId8" w:history="1">
        <w:r w:rsidRPr="001C7E89">
          <w:rPr>
            <w:rFonts w:ascii="GHEA Grapalat" w:eastAsia="Times New Roman" w:hAnsi="GHEA Grapalat" w:cs="Times New Roman"/>
            <w:color w:val="0000FF"/>
            <w:sz w:val="20"/>
            <w:szCs w:val="20"/>
            <w:u w:val="single"/>
            <w:lang w:val="hy-AM"/>
          </w:rPr>
          <w:t>www.procurement.am</w:t>
        </w:r>
      </w:hyperlink>
      <w:r w:rsidRPr="001C7E89">
        <w:rPr>
          <w:rFonts w:ascii="GHEA Grapalat" w:eastAsia="Times New Roman" w:hAnsi="GHEA Grapalat" w:cs="Times New Roman"/>
          <w:color w:val="000000"/>
          <w:sz w:val="20"/>
          <w:szCs w:val="20"/>
          <w:lang w:val="hy-AM"/>
        </w:rPr>
        <w:t xml:space="preserve"> հասցով գործող տեղեկագրում հրապարակած ծանուցումը:</w:t>
      </w:r>
    </w:p>
    <w:p w14:paraId="55CA5303"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DF8C48"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8. Երաշխիք տվող անձը մերժում է բենեֆիցիարի պահանջը, եթե`</w:t>
      </w:r>
    </w:p>
    <w:p w14:paraId="1415791B"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 պահանջը կամ կից փաստաթղթերը չեն համապատասխանում սույն երաշխիքի պայմաններին.</w:t>
      </w:r>
    </w:p>
    <w:p w14:paraId="16D3B736" w14:textId="77777777" w:rsidR="001C7E89" w:rsidRPr="001C7E89" w:rsidRDefault="001C7E89" w:rsidP="001C7E89">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2) պահանջը ներկայացվել է երաշխիքով սահմանված ժամկետի ավարտից հետո:</w:t>
      </w:r>
    </w:p>
    <w:p w14:paraId="53284126"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A5820ED"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1F400EF"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8D4ACAF"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11F1A9F1"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lang w:val="hy-AM"/>
        </w:rPr>
        <w:t xml:space="preserve">Գործադիր մարմնի ղեկավար </w:t>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p>
    <w:p w14:paraId="7F113978"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52D6B644"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121B2A58"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r w:rsidRPr="001C7E89">
        <w:rPr>
          <w:rFonts w:ascii="GHEA Grapalat" w:eastAsia="Times New Roman" w:hAnsi="GHEA Grapalat" w:cs="Times New Roman"/>
          <w:color w:val="000000"/>
          <w:sz w:val="20"/>
          <w:szCs w:val="20"/>
          <w:u w:val="single"/>
          <w:lang w:val="hy-AM"/>
        </w:rPr>
        <w:tab/>
      </w:r>
    </w:p>
    <w:p w14:paraId="37342B11" w14:textId="77777777" w:rsidR="001C7E89" w:rsidRPr="001C7E89" w:rsidRDefault="001C7E89" w:rsidP="001C7E89">
      <w:pPr>
        <w:shd w:val="clear" w:color="auto" w:fill="FFFFFF"/>
        <w:spacing w:after="0" w:line="240" w:lineRule="auto"/>
        <w:rPr>
          <w:rFonts w:ascii="GHEA Grapalat" w:eastAsia="Times New Roman" w:hAnsi="GHEA Grapalat" w:cs="Sylfaen"/>
          <w:sz w:val="24"/>
          <w:szCs w:val="24"/>
          <w:vertAlign w:val="superscript"/>
          <w:lang w:val="hy-AM"/>
        </w:rPr>
      </w:pPr>
      <w:r w:rsidRPr="001C7E89">
        <w:rPr>
          <w:rFonts w:ascii="GHEA Grapalat" w:eastAsia="Times New Roman" w:hAnsi="GHEA Grapalat" w:cs="Sylfaen"/>
          <w:sz w:val="24"/>
          <w:szCs w:val="24"/>
          <w:vertAlign w:val="superscript"/>
          <w:lang w:val="hy-AM"/>
        </w:rPr>
        <w:t xml:space="preserve">                                                        ամիսը, ամսաթիվը, տարեթիվը</w:t>
      </w:r>
    </w:p>
    <w:p w14:paraId="6764EE62" w14:textId="77777777" w:rsidR="001C7E89" w:rsidRPr="001C7E89" w:rsidRDefault="001C7E89" w:rsidP="001C7E89">
      <w:pPr>
        <w:spacing w:after="0" w:line="240" w:lineRule="auto"/>
        <w:ind w:firstLine="567"/>
        <w:jc w:val="center"/>
        <w:rPr>
          <w:rFonts w:ascii="GHEA Grapalat" w:eastAsia="Times New Roman" w:hAnsi="GHEA Grapalat" w:cs="Arial"/>
          <w:b/>
          <w:sz w:val="20"/>
          <w:szCs w:val="20"/>
          <w:lang w:val="hy-AM"/>
        </w:rPr>
      </w:pPr>
    </w:p>
    <w:p w14:paraId="261A232F" w14:textId="77777777" w:rsidR="001C7E89" w:rsidRPr="001C7E89" w:rsidRDefault="001C7E89" w:rsidP="001C7E89">
      <w:pPr>
        <w:spacing w:after="0" w:line="240" w:lineRule="auto"/>
        <w:jc w:val="right"/>
        <w:rPr>
          <w:rFonts w:ascii="GHEA Grapalat" w:eastAsia="Times New Roman" w:hAnsi="GHEA Grapalat" w:cs="GHEA Grapalat"/>
          <w:i/>
          <w:sz w:val="18"/>
          <w:szCs w:val="18"/>
          <w:lang w:val="hy-AM"/>
        </w:rPr>
      </w:pPr>
      <w:r w:rsidRPr="001C7E89">
        <w:rPr>
          <w:rFonts w:ascii="GHEA Grapalat" w:eastAsia="Times New Roman" w:hAnsi="GHEA Grapalat" w:cs="Times New Roman"/>
          <w:b/>
          <w:sz w:val="24"/>
          <w:szCs w:val="24"/>
          <w:lang w:val="hy-AM"/>
        </w:rPr>
        <w:br w:type="page"/>
      </w:r>
    </w:p>
    <w:p w14:paraId="53C48609" w14:textId="77777777" w:rsidR="001C7E89" w:rsidRPr="001C7E89" w:rsidRDefault="001C7E89" w:rsidP="001C7E89">
      <w:pPr>
        <w:spacing w:after="0" w:line="240" w:lineRule="auto"/>
        <w:ind w:firstLine="567"/>
        <w:jc w:val="right"/>
        <w:rPr>
          <w:rFonts w:ascii="GHEA Grapalat" w:eastAsia="Times New Roman" w:hAnsi="GHEA Grapalat" w:cs="Sylfaen"/>
          <w:b/>
          <w:sz w:val="20"/>
          <w:szCs w:val="20"/>
          <w:lang w:val="hy-AM"/>
        </w:rPr>
      </w:pPr>
      <w:r w:rsidRPr="001C7E89">
        <w:rPr>
          <w:rFonts w:ascii="GHEA Grapalat" w:eastAsia="Times New Roman" w:hAnsi="GHEA Grapalat" w:cs="Sylfaen"/>
          <w:b/>
          <w:sz w:val="20"/>
          <w:szCs w:val="20"/>
          <w:lang w:val="hy-AM"/>
        </w:rPr>
        <w:lastRenderedPageBreak/>
        <w:t>Հավելված 5.1</w:t>
      </w:r>
    </w:p>
    <w:p w14:paraId="3556D772"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ԳՀԱՊՁԲ-15/15-2020-</w:t>
      </w:r>
      <w:r w:rsidRPr="001C7E89">
        <w:rPr>
          <w:rFonts w:ascii="GHEA Grapalat" w:eastAsia="Times New Roman" w:hAnsi="GHEA Grapalat" w:cs="Sylfaen"/>
          <w:b/>
          <w:sz w:val="20"/>
          <w:szCs w:val="20"/>
          <w:lang w:val="hy-AM" w:eastAsia="ru-RU"/>
        </w:rPr>
        <w:t>8</w:t>
      </w:r>
      <w:r w:rsidRPr="001C7E89">
        <w:rPr>
          <w:rFonts w:ascii="GHEA Grapalat" w:eastAsia="Times New Roman" w:hAnsi="GHEA Grapalat" w:cs="Sylfaen"/>
          <w:b/>
          <w:sz w:val="20"/>
          <w:szCs w:val="20"/>
          <w:lang w:val="es-ES" w:eastAsia="ru-RU"/>
        </w:rPr>
        <w:t>-ԴԲԳԳԿ ծածկագրով</w:t>
      </w:r>
    </w:p>
    <w:p w14:paraId="5F93F186" w14:textId="77777777" w:rsidR="001C7E89" w:rsidRPr="001C7E89" w:rsidRDefault="001C7E89" w:rsidP="001C7E89">
      <w:pPr>
        <w:spacing w:after="0" w:line="240" w:lineRule="auto"/>
        <w:ind w:firstLine="567"/>
        <w:jc w:val="right"/>
        <w:rPr>
          <w:rFonts w:ascii="GHEA Grapalat" w:eastAsia="Times New Roman" w:hAnsi="GHEA Grapalat" w:cs="Sylfaen"/>
          <w:b/>
          <w:sz w:val="20"/>
          <w:szCs w:val="20"/>
          <w:lang w:val="hy-AM"/>
        </w:rPr>
      </w:pPr>
      <w:r w:rsidRPr="001C7E89">
        <w:rPr>
          <w:rFonts w:ascii="GHEA Grapalat" w:eastAsia="Times New Roman" w:hAnsi="GHEA Grapalat" w:cs="Sylfaen"/>
          <w:b/>
          <w:sz w:val="20"/>
          <w:szCs w:val="20"/>
          <w:lang w:val="es-ES"/>
        </w:rPr>
        <w:t>գնանշման հարցման հրավերի</w:t>
      </w:r>
    </w:p>
    <w:p w14:paraId="49A59BF6" w14:textId="77777777" w:rsidR="001C7E89" w:rsidRPr="001C7E89" w:rsidRDefault="001C7E89" w:rsidP="001C7E89">
      <w:pPr>
        <w:spacing w:after="0" w:line="240" w:lineRule="auto"/>
        <w:jc w:val="center"/>
        <w:rPr>
          <w:rFonts w:ascii="GHEA Grapalat" w:eastAsia="Times New Roman" w:hAnsi="GHEA Grapalat" w:cs="GHEA Grapalat"/>
          <w:b/>
          <w:sz w:val="18"/>
          <w:szCs w:val="18"/>
          <w:lang w:val="hy-AM"/>
        </w:rPr>
      </w:pPr>
    </w:p>
    <w:p w14:paraId="715D16FD" w14:textId="77777777" w:rsidR="001C7E89" w:rsidRPr="001C7E89" w:rsidRDefault="001C7E89" w:rsidP="001C7E89">
      <w:pPr>
        <w:spacing w:after="0" w:line="240" w:lineRule="auto"/>
        <w:jc w:val="center"/>
        <w:rPr>
          <w:rFonts w:ascii="GHEA Grapalat" w:eastAsia="Times New Roman" w:hAnsi="GHEA Grapalat" w:cs="GHEA Grapalat"/>
          <w:b/>
          <w:sz w:val="20"/>
          <w:szCs w:val="20"/>
          <w:lang w:val="hy-AM"/>
        </w:rPr>
      </w:pPr>
      <w:r w:rsidRPr="001C7E89">
        <w:rPr>
          <w:rFonts w:ascii="GHEA Grapalat" w:eastAsia="Times New Roman" w:hAnsi="GHEA Grapalat" w:cs="GHEA Grapalat"/>
          <w:b/>
          <w:sz w:val="18"/>
          <w:szCs w:val="18"/>
          <w:lang w:val="hy-AM"/>
        </w:rPr>
        <w:t xml:space="preserve">       </w:t>
      </w:r>
      <w:r w:rsidRPr="001C7E89">
        <w:rPr>
          <w:rFonts w:ascii="GHEA Grapalat" w:eastAsia="Times New Roman" w:hAnsi="GHEA Grapalat" w:cs="GHEA Grapalat"/>
          <w:b/>
          <w:sz w:val="20"/>
          <w:szCs w:val="20"/>
          <w:lang w:val="hy-AM"/>
        </w:rPr>
        <w:t xml:space="preserve">ՏՈւԺԱՆՔԻ ՄԱՍԻՆ ՀԱՄԱՁԱՅՆԱԳԻՐ </w:t>
      </w:r>
    </w:p>
    <w:p w14:paraId="1B47D3F6" w14:textId="77777777" w:rsidR="001C7E89" w:rsidRPr="001C7E89" w:rsidRDefault="001C7E89" w:rsidP="001C7E89">
      <w:pPr>
        <w:spacing w:after="0" w:line="240" w:lineRule="auto"/>
        <w:jc w:val="center"/>
        <w:rPr>
          <w:rFonts w:ascii="GHEA Grapalat" w:eastAsia="Times New Roman" w:hAnsi="GHEA Grapalat" w:cs="GHEA Grapalat"/>
          <w:b/>
          <w:sz w:val="20"/>
          <w:szCs w:val="20"/>
          <w:lang w:val="hy-AM"/>
        </w:rPr>
      </w:pPr>
      <w:r w:rsidRPr="001C7E89">
        <w:rPr>
          <w:rFonts w:ascii="GHEA Grapalat" w:eastAsia="Times New Roman" w:hAnsi="GHEA Grapalat" w:cs="GHEA Grapalat"/>
          <w:sz w:val="20"/>
          <w:szCs w:val="20"/>
          <w:lang w:val="hy-AM"/>
        </w:rPr>
        <w:t xml:space="preserve">  </w:t>
      </w:r>
      <w:r w:rsidRPr="001C7E89">
        <w:rPr>
          <w:rFonts w:ascii="GHEA Grapalat" w:eastAsia="Times New Roman" w:hAnsi="GHEA Grapalat" w:cs="GHEA Grapalat"/>
          <w:b/>
          <w:sz w:val="20"/>
          <w:szCs w:val="20"/>
          <w:lang w:val="hy-AM"/>
        </w:rPr>
        <w:t xml:space="preserve"> </w:t>
      </w:r>
      <w:r w:rsidRPr="001C7E89">
        <w:rPr>
          <w:rFonts w:ascii="GHEA Grapalat" w:eastAsia="Times New Roman" w:hAnsi="GHEA Grapalat" w:cs="GHEA Grapalat"/>
          <w:b/>
          <w:sz w:val="18"/>
          <w:szCs w:val="18"/>
          <w:lang w:val="hy-AM"/>
        </w:rPr>
        <w:t xml:space="preserve">         (պայմանագրի ապահովում)</w:t>
      </w:r>
    </w:p>
    <w:p w14:paraId="2D9B3526" w14:textId="77777777" w:rsidR="001C7E89" w:rsidRPr="001C7E89" w:rsidRDefault="001C7E89" w:rsidP="001C7E89">
      <w:pPr>
        <w:spacing w:after="0" w:line="240" w:lineRule="auto"/>
        <w:rPr>
          <w:rFonts w:ascii="GHEA Grapalat" w:eastAsia="Times New Roman" w:hAnsi="GHEA Grapalat" w:cs="GHEA Grapalat"/>
          <w:b/>
          <w:sz w:val="20"/>
          <w:szCs w:val="20"/>
          <w:lang w:val="hy-AM"/>
        </w:rPr>
      </w:pPr>
    </w:p>
    <w:p w14:paraId="3652AFCC" w14:textId="77777777" w:rsidR="001C7E89" w:rsidRPr="001C7E89" w:rsidRDefault="001C7E89" w:rsidP="001C7E89">
      <w:pPr>
        <w:spacing w:after="0" w:line="240" w:lineRule="auto"/>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 xml:space="preserve">     ք. Երևան</w:t>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r>
      <w:r w:rsidRPr="001C7E89">
        <w:rPr>
          <w:rFonts w:ascii="GHEA Grapalat" w:eastAsia="Times New Roman" w:hAnsi="GHEA Grapalat" w:cs="GHEA Grapalat"/>
          <w:sz w:val="20"/>
          <w:szCs w:val="20"/>
          <w:lang w:val="hy-AM"/>
        </w:rPr>
        <w:tab/>
        <w:t xml:space="preserve">            </w:t>
      </w:r>
      <w:r w:rsidRPr="001C7E89">
        <w:rPr>
          <w:rFonts w:ascii="GHEA Grapalat" w:eastAsia="Times New Roman" w:hAnsi="GHEA Grapalat" w:cs="Times New Roman"/>
          <w:sz w:val="20"/>
          <w:szCs w:val="20"/>
          <w:lang w:val="hy-AM"/>
        </w:rPr>
        <w:t>«</w:t>
      </w:r>
      <w:r w:rsidRPr="001C7E89">
        <w:rPr>
          <w:rFonts w:ascii="GHEA Grapalat" w:eastAsia="Times New Roman" w:hAnsi="GHEA Grapalat" w:cs="GHEA Grapalat"/>
          <w:sz w:val="20"/>
          <w:szCs w:val="20"/>
          <w:u w:val="single"/>
          <w:lang w:val="hy-AM"/>
        </w:rPr>
        <w:t xml:space="preserve">         </w:t>
      </w:r>
      <w:r w:rsidRPr="001C7E89">
        <w:rPr>
          <w:rFonts w:ascii="GHEA Grapalat" w:eastAsia="Times New Roman" w:hAnsi="GHEA Grapalat" w:cs="Times New Roman"/>
          <w:sz w:val="20"/>
          <w:szCs w:val="20"/>
          <w:lang w:val="hy-AM"/>
        </w:rPr>
        <w:t>»</w:t>
      </w:r>
      <w:r w:rsidRPr="001C7E89">
        <w:rPr>
          <w:rFonts w:ascii="GHEA Grapalat" w:eastAsia="Times New Roman" w:hAnsi="GHEA Grapalat" w:cs="GHEA Grapalat"/>
          <w:sz w:val="20"/>
          <w:szCs w:val="20"/>
          <w:u w:val="single"/>
          <w:lang w:val="hy-AM"/>
        </w:rPr>
        <w:t xml:space="preserve"> </w:t>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lang w:val="hy-AM"/>
        </w:rPr>
        <w:t xml:space="preserve"> 20   թ.**</w:t>
      </w:r>
    </w:p>
    <w:p w14:paraId="1D2EF968" w14:textId="77777777" w:rsidR="001C7E89" w:rsidRPr="001C7E89" w:rsidRDefault="001C7E89" w:rsidP="001C7E89">
      <w:pPr>
        <w:spacing w:after="0" w:line="240" w:lineRule="auto"/>
        <w:rPr>
          <w:rFonts w:ascii="GHEA Grapalat" w:eastAsia="Times New Roman" w:hAnsi="GHEA Grapalat" w:cs="GHEA Grapalat"/>
          <w:sz w:val="20"/>
          <w:szCs w:val="20"/>
          <w:lang w:val="hy-AM"/>
        </w:rPr>
      </w:pPr>
    </w:p>
    <w:p w14:paraId="2E22CB85" w14:textId="77777777" w:rsidR="001C7E89" w:rsidRPr="001C7E89" w:rsidRDefault="001C7E89" w:rsidP="001C7E89">
      <w:pPr>
        <w:spacing w:after="0" w:line="240" w:lineRule="auto"/>
        <w:jc w:val="both"/>
        <w:rPr>
          <w:rFonts w:ascii="GHEA Grapalat" w:eastAsia="Times New Roman" w:hAnsi="GHEA Grapalat" w:cs="GHEA Grapalat"/>
          <w:sz w:val="20"/>
          <w:szCs w:val="20"/>
          <w:u w:val="single"/>
          <w:vertAlign w:val="subscript"/>
          <w:lang w:val="hy-AM"/>
        </w:rPr>
      </w:pPr>
      <w:r w:rsidRPr="001C7E89">
        <w:rPr>
          <w:rFonts w:ascii="GHEA Grapalat" w:eastAsia="Times New Roman" w:hAnsi="GHEA Grapalat" w:cs="GHEA Grapalat"/>
          <w:sz w:val="20"/>
          <w:szCs w:val="20"/>
          <w:u w:val="single"/>
          <w:vertAlign w:val="subscript"/>
          <w:lang w:val="hy-AM"/>
        </w:rPr>
        <w:tab/>
      </w:r>
      <w:r w:rsidRPr="001C7E89">
        <w:rPr>
          <w:rFonts w:ascii="GHEA Grapalat" w:eastAsia="Times New Roman" w:hAnsi="GHEA Grapalat" w:cs="GHEA Grapalat"/>
          <w:sz w:val="20"/>
          <w:szCs w:val="20"/>
          <w:u w:val="single"/>
          <w:vertAlign w:val="subscript"/>
          <w:lang w:val="hy-AM"/>
        </w:rPr>
        <w:tab/>
      </w:r>
      <w:r w:rsidRPr="001C7E89">
        <w:rPr>
          <w:rFonts w:ascii="GHEA Grapalat" w:eastAsia="Times New Roman" w:hAnsi="GHEA Grapalat" w:cs="GHEA Grapalat"/>
          <w:sz w:val="20"/>
          <w:szCs w:val="20"/>
          <w:u w:val="single"/>
          <w:vertAlign w:val="subscript"/>
          <w:lang w:val="hy-AM"/>
        </w:rPr>
        <w:tab/>
      </w:r>
      <w:r w:rsidRPr="001C7E89">
        <w:rPr>
          <w:rFonts w:ascii="GHEA Grapalat" w:eastAsia="Times New Roman" w:hAnsi="GHEA Grapalat" w:cs="GHEA Grapalat"/>
          <w:sz w:val="20"/>
          <w:szCs w:val="20"/>
          <w:vertAlign w:val="subscript"/>
          <w:lang w:val="hy-AM"/>
        </w:rPr>
        <w:t xml:space="preserve">, </w:t>
      </w:r>
      <w:r w:rsidRPr="001C7E89">
        <w:rPr>
          <w:rFonts w:ascii="GHEA Grapalat" w:eastAsia="Times New Roman" w:hAnsi="GHEA Grapalat" w:cs="GHEA Grapalat"/>
          <w:sz w:val="20"/>
          <w:szCs w:val="20"/>
          <w:lang w:val="hy-AM"/>
        </w:rPr>
        <w:t xml:space="preserve">ի դեմս Ընկերության տնօրեն </w:t>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p>
    <w:p w14:paraId="07E684C3" w14:textId="77777777" w:rsidR="001C7E89" w:rsidRPr="001C7E89" w:rsidRDefault="001C7E89" w:rsidP="001C7E89">
      <w:pPr>
        <w:spacing w:after="0" w:line="240" w:lineRule="auto"/>
        <w:jc w:val="both"/>
        <w:rPr>
          <w:rFonts w:ascii="GHEA Grapalat" w:eastAsia="Times New Roman" w:hAnsi="GHEA Grapalat" w:cs="GHEA Grapalat"/>
          <w:sz w:val="20"/>
          <w:szCs w:val="20"/>
          <w:lang w:val="hy-AM"/>
        </w:rPr>
      </w:pPr>
      <w:r w:rsidRPr="001C7E89">
        <w:rPr>
          <w:rFonts w:ascii="GHEA Grapalat" w:eastAsia="Times New Roman" w:hAnsi="GHEA Grapalat" w:cs="Times New Roman"/>
          <w:sz w:val="20"/>
          <w:szCs w:val="20"/>
          <w:vertAlign w:val="superscript"/>
          <w:lang w:val="hy-AM"/>
        </w:rPr>
        <w:t xml:space="preserve">       Ընկերության անվանումը</w:t>
      </w:r>
      <w:r w:rsidRPr="001C7E89">
        <w:rPr>
          <w:rFonts w:ascii="GHEA Grapalat" w:eastAsia="Times New Roman" w:hAnsi="GHEA Grapalat" w:cs="GHEA Grapalat"/>
          <w:sz w:val="20"/>
          <w:szCs w:val="20"/>
          <w:vertAlign w:val="subscript"/>
          <w:lang w:val="hy-AM"/>
        </w:rPr>
        <w:tab/>
      </w:r>
      <w:r w:rsidRPr="001C7E89">
        <w:rPr>
          <w:rFonts w:ascii="GHEA Grapalat" w:eastAsia="Times New Roman" w:hAnsi="GHEA Grapalat" w:cs="GHEA Grapalat"/>
          <w:sz w:val="20"/>
          <w:szCs w:val="20"/>
          <w:vertAlign w:val="subscript"/>
          <w:lang w:val="hy-AM"/>
        </w:rPr>
        <w:tab/>
      </w:r>
      <w:r w:rsidRPr="001C7E89">
        <w:rPr>
          <w:rFonts w:ascii="GHEA Grapalat" w:eastAsia="Times New Roman" w:hAnsi="GHEA Grapalat" w:cs="GHEA Grapalat"/>
          <w:sz w:val="20"/>
          <w:szCs w:val="20"/>
          <w:vertAlign w:val="subscript"/>
          <w:lang w:val="hy-AM"/>
        </w:rPr>
        <w:tab/>
      </w:r>
      <w:r w:rsidRPr="001C7E89">
        <w:rPr>
          <w:rFonts w:ascii="GHEA Grapalat" w:eastAsia="Times New Roman" w:hAnsi="GHEA Grapalat" w:cs="GHEA Grapalat"/>
          <w:sz w:val="20"/>
          <w:szCs w:val="20"/>
          <w:vertAlign w:val="subscript"/>
          <w:lang w:val="hy-AM"/>
        </w:rPr>
        <w:tab/>
      </w:r>
      <w:r w:rsidRPr="001C7E89">
        <w:rPr>
          <w:rFonts w:ascii="GHEA Grapalat" w:eastAsia="Times New Roman" w:hAnsi="GHEA Grapalat" w:cs="GHEA Grapalat"/>
          <w:sz w:val="20"/>
          <w:szCs w:val="20"/>
          <w:vertAlign w:val="subscript"/>
          <w:lang w:val="hy-AM"/>
        </w:rPr>
        <w:tab/>
        <w:t xml:space="preserve">    </w:t>
      </w:r>
      <w:r w:rsidRPr="001C7E89">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1C7E89">
        <w:rPr>
          <w:rFonts w:ascii="GHEA Grapalat" w:eastAsia="Times New Roman" w:hAnsi="GHEA Grapalat" w:cs="GHEA Grapalat"/>
          <w:sz w:val="20"/>
          <w:szCs w:val="20"/>
          <w:vertAlign w:val="subscript"/>
          <w:lang w:val="hy-AM"/>
        </w:rPr>
        <w:t xml:space="preserve">, </w:t>
      </w:r>
      <w:r w:rsidRPr="001C7E89">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17FDF58" w14:textId="77777777" w:rsidR="001C7E89" w:rsidRPr="001C7E89" w:rsidRDefault="001C7E89" w:rsidP="001C7E89">
      <w:pPr>
        <w:spacing w:after="0" w:line="240" w:lineRule="auto"/>
        <w:ind w:firstLine="708"/>
        <w:jc w:val="both"/>
        <w:rPr>
          <w:rFonts w:ascii="GHEA Grapalat" w:eastAsia="Times New Roman" w:hAnsi="GHEA Grapalat" w:cs="GHEA Grapalat"/>
          <w:sz w:val="20"/>
          <w:szCs w:val="20"/>
          <w:lang w:val="hy-AM"/>
        </w:rPr>
      </w:pPr>
    </w:p>
    <w:p w14:paraId="11A7F6C8" w14:textId="77777777" w:rsidR="001C7E89" w:rsidRPr="001C7E89" w:rsidRDefault="001C7E89" w:rsidP="001C7E89">
      <w:pPr>
        <w:numPr>
          <w:ilvl w:val="0"/>
          <w:numId w:val="6"/>
        </w:numPr>
        <w:spacing w:after="0" w:line="240" w:lineRule="auto"/>
        <w:jc w:val="center"/>
        <w:rPr>
          <w:rFonts w:ascii="GHEA Grapalat" w:eastAsia="Times New Roman" w:hAnsi="GHEA Grapalat" w:cs="GHEA Grapalat"/>
          <w:b/>
          <w:bCs/>
          <w:sz w:val="20"/>
          <w:szCs w:val="20"/>
          <w:lang w:val="pt-BR"/>
        </w:rPr>
      </w:pPr>
      <w:r w:rsidRPr="001C7E89">
        <w:rPr>
          <w:rFonts w:ascii="GHEA Grapalat" w:eastAsia="Times New Roman" w:hAnsi="GHEA Grapalat" w:cs="GHEA Grapalat"/>
          <w:b/>
          <w:sz w:val="20"/>
          <w:szCs w:val="20"/>
          <w:lang w:val="hy-AM"/>
        </w:rPr>
        <w:t xml:space="preserve"> Հ</w:t>
      </w:r>
      <w:r w:rsidRPr="001C7E89">
        <w:rPr>
          <w:rFonts w:ascii="GHEA Grapalat" w:eastAsia="Times New Roman" w:hAnsi="GHEA Grapalat" w:cs="GHEA Grapalat"/>
          <w:b/>
          <w:sz w:val="20"/>
          <w:szCs w:val="20"/>
        </w:rPr>
        <w:t>ամաձայնության առարկան</w:t>
      </w:r>
    </w:p>
    <w:p w14:paraId="73B318E4" w14:textId="77777777" w:rsidR="001C7E89" w:rsidRPr="001C7E89" w:rsidRDefault="001C7E89" w:rsidP="001C7E89">
      <w:pPr>
        <w:spacing w:after="0" w:line="240" w:lineRule="auto"/>
        <w:jc w:val="both"/>
        <w:rPr>
          <w:rFonts w:ascii="GHEA Grapalat" w:eastAsia="Times New Roman" w:hAnsi="GHEA Grapalat" w:cs="GHEA Grapalat"/>
          <w:b/>
          <w:bCs/>
          <w:sz w:val="20"/>
          <w:szCs w:val="20"/>
          <w:lang w:val="pt-BR"/>
        </w:rPr>
      </w:pPr>
      <w:r w:rsidRPr="001C7E89">
        <w:rPr>
          <w:rFonts w:ascii="GHEA Grapalat" w:eastAsia="Times New Roman" w:hAnsi="GHEA Grapalat" w:cs="GHEA Grapalat"/>
          <w:sz w:val="20"/>
          <w:szCs w:val="20"/>
          <w:lang w:val="pt-BR"/>
        </w:rPr>
        <w:tab/>
      </w:r>
      <w:r w:rsidRPr="001C7E89">
        <w:rPr>
          <w:rFonts w:ascii="GHEA Grapalat" w:eastAsia="Times New Roman" w:hAnsi="GHEA Grapalat" w:cs="GHEA Grapalat"/>
          <w:sz w:val="20"/>
          <w:szCs w:val="20"/>
          <w:lang w:val="pt-BR"/>
        </w:rPr>
        <w:tab/>
        <w:t xml:space="preserve">                               </w:t>
      </w:r>
    </w:p>
    <w:p w14:paraId="38CED28C" w14:textId="77777777" w:rsidR="001C7E89" w:rsidRPr="001C7E89" w:rsidRDefault="001C7E89" w:rsidP="001C7E89">
      <w:pPr>
        <w:spacing w:after="0" w:line="240" w:lineRule="auto"/>
        <w:ind w:left="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pt-BR"/>
        </w:rPr>
        <w:t xml:space="preserve">1.1 Ընկերությունը մասնակցում է </w:t>
      </w:r>
      <w:r w:rsidRPr="001C7E89">
        <w:rPr>
          <w:rFonts w:ascii="GHEA Grapalat" w:eastAsia="Times New Roman" w:hAnsi="GHEA Grapalat" w:cs="Sylfaen"/>
          <w:sz w:val="20"/>
          <w:szCs w:val="20"/>
          <w:lang w:val="es-ES"/>
        </w:rPr>
        <w:t>«Դատաբժշկան գիտագործնական կենտրոն» ՊՈԱԿ-</w:t>
      </w:r>
      <w:r w:rsidRPr="001C7E89">
        <w:rPr>
          <w:rFonts w:ascii="GHEA Grapalat" w:eastAsia="Times New Roman" w:hAnsi="GHEA Grapalat" w:cs="Sylfaen"/>
          <w:sz w:val="20"/>
          <w:szCs w:val="20"/>
          <w:lang w:val="hy-AM"/>
        </w:rPr>
        <w:t>ի</w:t>
      </w:r>
      <w:r w:rsidRPr="001C7E89">
        <w:rPr>
          <w:rFonts w:ascii="GHEA Grapalat" w:eastAsia="Times New Roman" w:hAnsi="GHEA Grapalat" w:cs="GHEA Grapalat"/>
          <w:sz w:val="20"/>
          <w:szCs w:val="20"/>
          <w:lang w:val="pt-BR"/>
        </w:rPr>
        <w:t xml:space="preserve"> (այսուհետ` Պատվիրատու) կողմից կազմակերպված`</w:t>
      </w:r>
      <w:r w:rsidRPr="001C7E89">
        <w:rPr>
          <w:rFonts w:ascii="GHEA Grapalat" w:eastAsia="Times New Roman" w:hAnsi="GHEA Grapalat" w:cs="GHEA Grapalat"/>
          <w:sz w:val="20"/>
          <w:szCs w:val="20"/>
          <w:lang w:val="hy-AM"/>
        </w:rPr>
        <w:t xml:space="preserve"> </w:t>
      </w:r>
      <w:r w:rsidRPr="001C7E89">
        <w:rPr>
          <w:rFonts w:ascii="GHEA Grapalat" w:eastAsia="Times New Roman" w:hAnsi="GHEA Grapalat" w:cs="Sylfaen"/>
          <w:bCs/>
          <w:sz w:val="20"/>
          <w:szCs w:val="24"/>
          <w:lang w:val="es-ES"/>
        </w:rPr>
        <w:t>ԳՀԱՊՁԲ-15/15-2020-</w:t>
      </w:r>
      <w:r w:rsidRPr="001C7E89">
        <w:rPr>
          <w:rFonts w:ascii="GHEA Grapalat" w:eastAsia="Times New Roman" w:hAnsi="GHEA Grapalat" w:cs="Sylfaen"/>
          <w:bCs/>
          <w:sz w:val="20"/>
          <w:szCs w:val="24"/>
          <w:lang w:val="hy-AM"/>
        </w:rPr>
        <w:t>8</w:t>
      </w:r>
      <w:r w:rsidRPr="001C7E89">
        <w:rPr>
          <w:rFonts w:ascii="GHEA Grapalat" w:eastAsia="Times New Roman" w:hAnsi="GHEA Grapalat" w:cs="Sylfaen"/>
          <w:bCs/>
          <w:sz w:val="20"/>
          <w:szCs w:val="24"/>
          <w:lang w:val="es-ES"/>
        </w:rPr>
        <w:t>-ԴԲԳԳԿ</w:t>
      </w:r>
      <w:r w:rsidRPr="001C7E89">
        <w:rPr>
          <w:rFonts w:ascii="GHEA Grapalat" w:eastAsia="Times New Roman" w:hAnsi="GHEA Grapalat" w:cs="Sylfaen"/>
          <w:b/>
          <w:sz w:val="20"/>
          <w:szCs w:val="24"/>
          <w:lang w:val="es-ES"/>
        </w:rPr>
        <w:t xml:space="preserve"> </w:t>
      </w:r>
      <w:r w:rsidRPr="001C7E89">
        <w:rPr>
          <w:rFonts w:ascii="GHEA Grapalat" w:eastAsia="Times New Roman" w:hAnsi="GHEA Grapalat" w:cs="GHEA Grapalat"/>
          <w:sz w:val="20"/>
          <w:szCs w:val="20"/>
          <w:lang w:val="pt-BR"/>
        </w:rPr>
        <w:t>ծածկագրով գնման ընթացակարգին:</w:t>
      </w:r>
    </w:p>
    <w:p w14:paraId="7170181A" w14:textId="77777777" w:rsidR="001C7E89" w:rsidRPr="001C7E89" w:rsidRDefault="001C7E89" w:rsidP="001C7E89">
      <w:pPr>
        <w:spacing w:after="0" w:line="240" w:lineRule="auto"/>
        <w:ind w:firstLine="426"/>
        <w:jc w:val="both"/>
        <w:rPr>
          <w:rFonts w:ascii="GHEA Grapalat" w:eastAsia="Times New Roman" w:hAnsi="GHEA Grapalat" w:cs="GHEA Grapalat"/>
          <w:color w:val="5B9BD5"/>
          <w:sz w:val="20"/>
          <w:szCs w:val="20"/>
          <w:lang w:val="hy-AM"/>
        </w:rPr>
      </w:pPr>
      <w:r w:rsidRPr="001C7E89">
        <w:rPr>
          <w:rFonts w:ascii="GHEA Grapalat" w:eastAsia="Times New Roman"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4599614" w14:textId="77777777" w:rsidR="001C7E89" w:rsidRPr="001C7E89" w:rsidRDefault="001C7E89" w:rsidP="001C7E89">
      <w:pPr>
        <w:spacing w:after="0" w:line="240" w:lineRule="auto"/>
        <w:ind w:firstLine="426"/>
        <w:jc w:val="both"/>
        <w:rPr>
          <w:rFonts w:ascii="GHEA Grapalat" w:eastAsia="Times New Roman" w:hAnsi="GHEA Grapalat" w:cs="GHEA Grapalat"/>
          <w:color w:val="000000"/>
          <w:sz w:val="20"/>
          <w:szCs w:val="20"/>
          <w:lang w:val="pt-BR"/>
        </w:rPr>
      </w:pPr>
      <w:r w:rsidRPr="001C7E89">
        <w:rPr>
          <w:rFonts w:ascii="GHEA Grapalat" w:eastAsia="Times New Roman" w:hAnsi="GHEA Grapalat" w:cs="GHEA Grapalat"/>
          <w:color w:val="000000"/>
          <w:sz w:val="20"/>
          <w:szCs w:val="20"/>
          <w:lang w:val="pt-BR"/>
        </w:rPr>
        <w:t>1.3 Ընկերությունը</w:t>
      </w:r>
      <w:r w:rsidRPr="001C7E89">
        <w:rPr>
          <w:rFonts w:ascii="GHEA Grapalat" w:eastAsia="Times New Roman" w:hAnsi="GHEA Grapalat" w:cs="GHEA Grapalat"/>
          <w:color w:val="000000"/>
          <w:sz w:val="20"/>
          <w:szCs w:val="20"/>
          <w:lang w:val="hy-AM"/>
        </w:rPr>
        <w:t xml:space="preserve"> սույն </w:t>
      </w:r>
      <w:r w:rsidRPr="001C7E89">
        <w:rPr>
          <w:rFonts w:ascii="GHEA Grapalat" w:eastAsia="Times New Roman" w:hAnsi="GHEA Grapalat" w:cs="GHEA Grapalat"/>
          <w:color w:val="000000"/>
          <w:sz w:val="20"/>
          <w:szCs w:val="20"/>
          <w:lang w:val="pt-BR"/>
        </w:rPr>
        <w:t>տուժանքի համաձայնագ</w:t>
      </w:r>
      <w:r w:rsidRPr="001C7E89">
        <w:rPr>
          <w:rFonts w:ascii="GHEA Grapalat" w:eastAsia="Times New Roman" w:hAnsi="GHEA Grapalat" w:cs="GHEA Grapalat"/>
          <w:color w:val="000000"/>
          <w:sz w:val="20"/>
          <w:szCs w:val="20"/>
          <w:lang w:val="hy-AM"/>
        </w:rPr>
        <w:t>ր</w:t>
      </w:r>
      <w:r w:rsidRPr="001C7E89">
        <w:rPr>
          <w:rFonts w:ascii="GHEA Grapalat" w:eastAsia="Times New Roman" w:hAnsi="GHEA Grapalat" w:cs="GHEA Grapalat"/>
          <w:color w:val="000000"/>
          <w:sz w:val="20"/>
          <w:szCs w:val="20"/>
          <w:lang w:val="pt-BR"/>
        </w:rPr>
        <w:t>ի</w:t>
      </w:r>
      <w:r w:rsidRPr="001C7E89">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DF6831" w14:textId="77777777" w:rsidR="001C7E89" w:rsidRPr="001C7E89" w:rsidRDefault="001C7E89" w:rsidP="001C7E89">
      <w:pPr>
        <w:spacing w:after="0" w:line="240" w:lineRule="auto"/>
        <w:ind w:firstLine="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4ACDB12" w14:textId="77777777" w:rsidR="001C7E89" w:rsidRPr="001C7E89" w:rsidRDefault="001C7E89" w:rsidP="001C7E89">
      <w:pPr>
        <w:spacing w:after="0" w:line="240" w:lineRule="auto"/>
        <w:ind w:firstLine="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C7E89">
        <w:rPr>
          <w:rFonts w:ascii="GHEA Grapalat" w:eastAsia="Times New Roman" w:hAnsi="GHEA Grapalat" w:cs="GHEA Grapalat"/>
          <w:color w:val="000000"/>
          <w:sz w:val="20"/>
          <w:szCs w:val="20"/>
          <w:lang w:val="pt-BR"/>
        </w:rPr>
        <w:t>Ընկերության</w:t>
      </w:r>
      <w:r w:rsidRPr="001C7E89">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665D0F03" w14:textId="77777777" w:rsidR="001C7E89" w:rsidRPr="001C7E89" w:rsidRDefault="001C7E89" w:rsidP="001C7E89">
      <w:pPr>
        <w:spacing w:after="0" w:line="240" w:lineRule="auto"/>
        <w:ind w:firstLine="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գ)  </w:t>
      </w:r>
      <w:r w:rsidRPr="001C7E89">
        <w:rPr>
          <w:rFonts w:ascii="GHEA Grapalat" w:eastAsia="Times New Roman" w:hAnsi="GHEA Grapalat" w:cs="GHEA Grapalat"/>
          <w:color w:val="000000"/>
          <w:sz w:val="20"/>
          <w:szCs w:val="20"/>
          <w:lang w:val="pt-BR"/>
        </w:rPr>
        <w:t>Ընկերությունը</w:t>
      </w:r>
      <w:r w:rsidRPr="001C7E89">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15DF40" w14:textId="77777777" w:rsidR="001C7E89" w:rsidRPr="001C7E89" w:rsidRDefault="001C7E89" w:rsidP="001C7E89">
      <w:pPr>
        <w:spacing w:after="0" w:line="240" w:lineRule="auto"/>
        <w:ind w:left="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դ) </w:t>
      </w:r>
      <w:r w:rsidRPr="001C7E89">
        <w:rPr>
          <w:rFonts w:ascii="GHEA Grapalat" w:eastAsia="Times New Roman" w:hAnsi="GHEA Grapalat" w:cs="GHEA Grapalat"/>
          <w:color w:val="000000"/>
          <w:sz w:val="20"/>
          <w:szCs w:val="20"/>
          <w:lang w:val="pt-BR"/>
        </w:rPr>
        <w:t>Ընկերությունը</w:t>
      </w:r>
      <w:r w:rsidRPr="001C7E89">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31226913" w14:textId="77777777" w:rsidR="001C7E89" w:rsidRPr="001C7E89" w:rsidRDefault="001C7E89" w:rsidP="001C7E89">
      <w:pPr>
        <w:spacing w:after="0" w:line="240" w:lineRule="auto"/>
        <w:ind w:firstLine="426"/>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025DB0B" w14:textId="77777777" w:rsidR="001C7E89" w:rsidRPr="001C7E89" w:rsidRDefault="001C7E89" w:rsidP="001C7E89">
      <w:pPr>
        <w:numPr>
          <w:ilvl w:val="1"/>
          <w:numId w:val="25"/>
        </w:numPr>
        <w:spacing w:after="0" w:line="240" w:lineRule="auto"/>
        <w:ind w:firstLine="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C7E89">
        <w:rPr>
          <w:rFonts w:ascii="GHEA Grapalat" w:eastAsia="Times New Roman" w:hAnsi="GHEA Grapalat" w:cs="GHEA Grapalat"/>
          <w:sz w:val="20"/>
          <w:szCs w:val="20"/>
          <w:lang w:val="hy-AM"/>
        </w:rPr>
        <w:t xml:space="preserve">Պահանջագիրը բնօրինակներով </w:t>
      </w:r>
      <w:r w:rsidRPr="001C7E89">
        <w:rPr>
          <w:rFonts w:ascii="GHEA Grapalat" w:eastAsia="Times New Roman" w:hAnsi="GHEA Grapalat" w:cs="GHEA Grapalat"/>
          <w:sz w:val="20"/>
          <w:szCs w:val="20"/>
          <w:lang w:val="pt-BR"/>
        </w:rPr>
        <w:t xml:space="preserve">ներկայացնում է </w:t>
      </w:r>
      <w:r w:rsidRPr="001C7E89">
        <w:rPr>
          <w:rFonts w:ascii="GHEA Grapalat" w:eastAsia="Times New Roman" w:hAnsi="GHEA Grapalat" w:cs="GHEA Grapalat"/>
          <w:sz w:val="20"/>
          <w:szCs w:val="20"/>
          <w:lang w:val="hy-AM"/>
        </w:rPr>
        <w:t>Վճարող Բանկին</w:t>
      </w:r>
      <w:r w:rsidRPr="001C7E89">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1C7E89">
        <w:rPr>
          <w:rFonts w:ascii="GHEA Grapalat" w:eastAsia="Times New Roman" w:hAnsi="GHEA Grapalat" w:cs="GHEA Grapalat"/>
          <w:sz w:val="20"/>
          <w:szCs w:val="20"/>
          <w:lang w:val="hy-AM"/>
        </w:rPr>
        <w:t>Պահանջագիրը</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էլեկտրոնային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թվային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ստորագրությամբ</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հաստատված</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լինելու</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դեպքում</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դրանք</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Վճարող</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Բանկին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են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ներկայացվում</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էլեկտրոնային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կրիչներով</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ինչպես</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նաև</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դրանցից</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արտատպված</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թղթային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տարբերակներով</w:t>
      </w:r>
      <w:r w:rsidRPr="001C7E89">
        <w:rPr>
          <w:rFonts w:ascii="GHEA Grapalat" w:eastAsia="Times New Roman" w:hAnsi="GHEA Grapalat" w:cs="GHEA Grapalat"/>
          <w:sz w:val="20"/>
          <w:szCs w:val="20"/>
          <w:lang w:val="pt-BR"/>
        </w:rPr>
        <w:t>:</w:t>
      </w:r>
    </w:p>
    <w:p w14:paraId="1750E002" w14:textId="77777777" w:rsidR="001C7E89" w:rsidRPr="001C7E89" w:rsidRDefault="001C7E89" w:rsidP="001C7E89">
      <w:pPr>
        <w:numPr>
          <w:ilvl w:val="1"/>
          <w:numId w:val="25"/>
        </w:numPr>
        <w:spacing w:after="0" w:line="240" w:lineRule="auto"/>
        <w:ind w:firstLine="426"/>
        <w:jc w:val="both"/>
        <w:rPr>
          <w:rFonts w:ascii="GHEA Grapalat" w:eastAsia="Times New Roman" w:hAnsi="GHEA Grapalat" w:cs="GHEA Grapalat"/>
          <w:color w:val="000000"/>
          <w:sz w:val="20"/>
          <w:szCs w:val="20"/>
          <w:lang w:val="hy-AM"/>
        </w:rPr>
      </w:pPr>
      <w:r w:rsidRPr="001C7E89">
        <w:rPr>
          <w:rFonts w:ascii="GHEA Grapalat" w:eastAsia="Times New Roman" w:hAnsi="GHEA Grapalat" w:cs="GHEA Grapalat"/>
          <w:color w:val="000000"/>
          <w:sz w:val="20"/>
          <w:szCs w:val="20"/>
          <w:lang w:val="hy-AM"/>
        </w:rPr>
        <w:t xml:space="preserve"> Պատվիրատուն Վճարող բանկին կարող է ներկայացնել այլ լրացուցիչ փաստաթղթեր:</w:t>
      </w:r>
    </w:p>
    <w:p w14:paraId="14AE6A3F" w14:textId="77777777" w:rsidR="001C7E89" w:rsidRPr="001C7E89" w:rsidRDefault="001C7E89" w:rsidP="001C7E89">
      <w:pPr>
        <w:numPr>
          <w:ilvl w:val="1"/>
          <w:numId w:val="25"/>
        </w:numPr>
        <w:spacing w:after="0" w:line="240" w:lineRule="auto"/>
        <w:ind w:firstLine="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hy-AM"/>
        </w:rPr>
        <w:t>Վճարող Բանկի կողմից Պ</w:t>
      </w:r>
      <w:r w:rsidRPr="001C7E89">
        <w:rPr>
          <w:rFonts w:ascii="GHEA Grapalat" w:eastAsia="Times New Roman" w:hAnsi="GHEA Grapalat" w:cs="GHEA Grapalat"/>
          <w:sz w:val="20"/>
          <w:szCs w:val="20"/>
          <w:lang w:val="pt-BR"/>
        </w:rPr>
        <w:t xml:space="preserve">ահանջագրում նշված գումարի վճարման հետևանքով </w:t>
      </w:r>
      <w:r w:rsidRPr="001C7E89">
        <w:rPr>
          <w:rFonts w:ascii="GHEA Grapalat" w:eastAsia="Times New Roman" w:hAnsi="GHEA Grapalat" w:cs="GHEA Grapalat"/>
          <w:sz w:val="20"/>
          <w:szCs w:val="20"/>
          <w:lang w:val="hy-AM"/>
        </w:rPr>
        <w:t xml:space="preserve">Ընկերության </w:t>
      </w:r>
      <w:r w:rsidRPr="001C7E89">
        <w:rPr>
          <w:rFonts w:ascii="GHEA Grapalat" w:eastAsia="Times New Roman" w:hAnsi="GHEA Grapalat" w:cs="GHEA Grapalat"/>
          <w:sz w:val="20"/>
          <w:szCs w:val="20"/>
          <w:lang w:val="pt-BR"/>
        </w:rPr>
        <w:t xml:space="preserve">առաջացած ռիսկերի (Ընկերության կրած վնասների) </w:t>
      </w:r>
      <w:r w:rsidRPr="001C7E89">
        <w:rPr>
          <w:rFonts w:ascii="GHEA Grapalat" w:eastAsia="Times New Roman" w:hAnsi="GHEA Grapalat" w:cs="GHEA Grapalat"/>
          <w:sz w:val="20"/>
          <w:szCs w:val="20"/>
          <w:lang w:val="hy-AM"/>
        </w:rPr>
        <w:t xml:space="preserve">և բացասական հետևանքների </w:t>
      </w:r>
      <w:r w:rsidRPr="001C7E89">
        <w:rPr>
          <w:rFonts w:ascii="GHEA Grapalat" w:eastAsia="Times New Roman" w:hAnsi="GHEA Grapalat" w:cs="GHEA Grapalat"/>
          <w:sz w:val="20"/>
          <w:szCs w:val="20"/>
          <w:lang w:val="pt-BR"/>
        </w:rPr>
        <w:t>համար Բանկը</w:t>
      </w:r>
      <w:r w:rsidRPr="001C7E89">
        <w:rPr>
          <w:rFonts w:ascii="GHEA Grapalat" w:eastAsia="Times New Roman" w:hAnsi="GHEA Grapalat" w:cs="GHEA Grapalat"/>
          <w:sz w:val="20"/>
          <w:szCs w:val="20"/>
          <w:lang w:val="hy-AM"/>
        </w:rPr>
        <w:t xml:space="preserve"> որևէ</w:t>
      </w:r>
      <w:r w:rsidRPr="001C7E89">
        <w:rPr>
          <w:rFonts w:ascii="GHEA Grapalat" w:eastAsia="Times New Roman" w:hAnsi="GHEA Grapalat" w:cs="GHEA Grapalat"/>
          <w:sz w:val="20"/>
          <w:szCs w:val="20"/>
          <w:lang w:val="pt-BR"/>
        </w:rPr>
        <w:t xml:space="preserve"> պատասխանատվություն չի կրում</w:t>
      </w:r>
      <w:r w:rsidRPr="001C7E89">
        <w:rPr>
          <w:rFonts w:ascii="GHEA Grapalat" w:eastAsia="Times New Roman" w:hAnsi="GHEA Grapalat" w:cs="GHEA Grapalat"/>
          <w:sz w:val="20"/>
          <w:szCs w:val="20"/>
          <w:lang w:val="hy-AM"/>
        </w:rPr>
        <w:t>:</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022EAB3D" w14:textId="77777777" w:rsidR="001C7E89" w:rsidRPr="001C7E89" w:rsidRDefault="001C7E89" w:rsidP="001C7E89">
      <w:pPr>
        <w:numPr>
          <w:ilvl w:val="1"/>
          <w:numId w:val="25"/>
        </w:numPr>
        <w:spacing w:after="0" w:line="240" w:lineRule="auto"/>
        <w:ind w:firstLine="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hy-AM"/>
        </w:rPr>
        <w:t>Այն դեպքում</w:t>
      </w:r>
      <w:r w:rsidRPr="001C7E89">
        <w:rPr>
          <w:rFonts w:ascii="GHEA Grapalat" w:eastAsia="Times New Roman" w:hAnsi="GHEA Grapalat" w:cs="GHEA Grapalat"/>
          <w:sz w:val="20"/>
          <w:szCs w:val="20"/>
          <w:lang w:val="pt-BR"/>
        </w:rPr>
        <w:t>,</w:t>
      </w:r>
      <w:r w:rsidRPr="001C7E89">
        <w:rPr>
          <w:rFonts w:ascii="GHEA Grapalat" w:eastAsia="Times New Roman" w:hAnsi="GHEA Grapalat" w:cs="GHEA Grapalat"/>
          <w:sz w:val="20"/>
          <w:szCs w:val="20"/>
          <w:lang w:val="hy-AM"/>
        </w:rPr>
        <w:t xml:space="preserve"> երբ Ընկերության հաշվի միջոցները չեն բավարարում</w:t>
      </w:r>
      <w:r w:rsidRPr="001C7E89">
        <w:rPr>
          <w:rFonts w:ascii="GHEA Grapalat" w:eastAsia="Times New Roman" w:hAnsi="GHEA Grapalat" w:cs="GHEA Grapalat"/>
          <w:sz w:val="20"/>
          <w:szCs w:val="20"/>
        </w:rPr>
        <w:t>՝</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Վճարող</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բանկը</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վճարման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պահանջագիրը</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ստանալուց</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հետո՝</w:t>
      </w:r>
      <w:r w:rsidRPr="001C7E89">
        <w:rPr>
          <w:rFonts w:ascii="GHEA Grapalat" w:eastAsia="Times New Roman" w:hAnsi="GHEA Grapalat" w:cs="GHEA Grapalat"/>
          <w:sz w:val="20"/>
          <w:szCs w:val="20"/>
          <w:lang w:val="pt-BR"/>
        </w:rPr>
        <w:t xml:space="preserve"> 2 (</w:t>
      </w:r>
      <w:r w:rsidRPr="001C7E89">
        <w:rPr>
          <w:rFonts w:ascii="GHEA Grapalat" w:eastAsia="Times New Roman" w:hAnsi="GHEA Grapalat" w:cs="GHEA Grapalat"/>
          <w:sz w:val="20"/>
          <w:szCs w:val="20"/>
        </w:rPr>
        <w:t>երկու</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աշխատանքային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օրվա</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ընթացքում</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պետք</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է</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տեղեկացնի</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Պատվիրատուին՝</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գրավոր</w:t>
      </w:r>
      <w:r w:rsidRPr="001C7E89">
        <w:rPr>
          <w:rFonts w:ascii="GHEA Grapalat" w:eastAsia="Times New Roman" w:hAnsi="GHEA Grapalat" w:cs="GHEA Grapalat"/>
          <w:sz w:val="20"/>
          <w:szCs w:val="20"/>
          <w:lang w:val="pt-BR"/>
        </w:rPr>
        <w:t xml:space="preserve"> </w:t>
      </w:r>
      <w:r w:rsidRPr="001C7E89">
        <w:rPr>
          <w:rFonts w:ascii="GHEA Grapalat" w:eastAsia="Times New Roman" w:hAnsi="GHEA Grapalat" w:cs="GHEA Grapalat"/>
          <w:sz w:val="20"/>
          <w:szCs w:val="20"/>
        </w:rPr>
        <w:t>ձևով</w:t>
      </w:r>
      <w:r w:rsidRPr="001C7E89">
        <w:rPr>
          <w:rFonts w:ascii="GHEA Grapalat" w:eastAsia="Times New Roman" w:hAnsi="GHEA Grapalat" w:cs="GHEA Grapalat"/>
          <w:sz w:val="20"/>
          <w:szCs w:val="20"/>
          <w:lang w:val="pt-BR"/>
        </w:rPr>
        <w:t>:</w:t>
      </w:r>
    </w:p>
    <w:p w14:paraId="536BE70D" w14:textId="77777777" w:rsidR="001C7E89" w:rsidRPr="001C7E89" w:rsidRDefault="001C7E89" w:rsidP="001C7E89">
      <w:pPr>
        <w:numPr>
          <w:ilvl w:val="1"/>
          <w:numId w:val="25"/>
        </w:numPr>
        <w:spacing w:after="0" w:line="240" w:lineRule="auto"/>
        <w:ind w:firstLine="426"/>
        <w:jc w:val="both"/>
        <w:rPr>
          <w:rFonts w:ascii="GHEA Grapalat" w:eastAsia="Times New Roman" w:hAnsi="GHEA Grapalat" w:cs="GHEA Grapalat"/>
          <w:sz w:val="20"/>
          <w:szCs w:val="20"/>
          <w:lang w:val="pt-BR"/>
        </w:rPr>
      </w:pPr>
      <w:r w:rsidRPr="001C7E89">
        <w:rPr>
          <w:rFonts w:ascii="GHEA Grapalat" w:eastAsia="Times New Roman" w:hAnsi="GHEA Grapalat" w:cs="GHEA Grapalat"/>
          <w:sz w:val="20"/>
          <w:szCs w:val="20"/>
          <w:lang w:val="pt-BR"/>
        </w:rPr>
        <w:t xml:space="preserve"> Սույն համաձայնագիրը և կից </w:t>
      </w:r>
      <w:r w:rsidRPr="001C7E89">
        <w:rPr>
          <w:rFonts w:ascii="GHEA Grapalat" w:eastAsia="Times New Roman" w:hAnsi="GHEA Grapalat" w:cs="GHEA Grapalat"/>
          <w:sz w:val="20"/>
          <w:szCs w:val="20"/>
          <w:lang w:val="hy-AM"/>
        </w:rPr>
        <w:t>Պ</w:t>
      </w:r>
      <w:r w:rsidRPr="001C7E89">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D8BB7C9" w14:textId="77777777" w:rsidR="001C7E89" w:rsidRPr="001C7E89" w:rsidRDefault="001C7E89" w:rsidP="001C7E89">
      <w:pPr>
        <w:spacing w:after="0" w:line="240" w:lineRule="auto"/>
        <w:jc w:val="both"/>
        <w:rPr>
          <w:rFonts w:ascii="GHEA Grapalat" w:eastAsia="Times New Roman" w:hAnsi="GHEA Grapalat" w:cs="GHEA Grapalat"/>
          <w:sz w:val="20"/>
          <w:szCs w:val="20"/>
          <w:lang w:val="hy-AM"/>
        </w:rPr>
      </w:pPr>
    </w:p>
    <w:p w14:paraId="2416979A" w14:textId="77777777" w:rsidR="001C7E89" w:rsidRPr="001C7E89" w:rsidRDefault="001C7E89" w:rsidP="001C7E89">
      <w:pPr>
        <w:numPr>
          <w:ilvl w:val="0"/>
          <w:numId w:val="6"/>
        </w:numPr>
        <w:spacing w:after="0" w:line="240" w:lineRule="auto"/>
        <w:jc w:val="center"/>
        <w:rPr>
          <w:rFonts w:ascii="GHEA Grapalat" w:eastAsia="Times New Roman" w:hAnsi="GHEA Grapalat" w:cs="GHEA Grapalat"/>
          <w:b/>
          <w:bCs/>
          <w:sz w:val="20"/>
          <w:szCs w:val="20"/>
        </w:rPr>
      </w:pPr>
      <w:r w:rsidRPr="001C7E89">
        <w:rPr>
          <w:rFonts w:ascii="GHEA Grapalat" w:eastAsia="Times New Roman" w:hAnsi="GHEA Grapalat" w:cs="GHEA Grapalat"/>
          <w:b/>
          <w:bCs/>
          <w:sz w:val="20"/>
          <w:szCs w:val="20"/>
        </w:rPr>
        <w:t>Այլ պայմաններ</w:t>
      </w:r>
    </w:p>
    <w:p w14:paraId="11C2B2E9"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rPr>
      </w:pPr>
      <w:r w:rsidRPr="001C7E89">
        <w:rPr>
          <w:rFonts w:ascii="GHEA Grapalat" w:eastAsia="Times New Roman" w:hAnsi="GHEA Grapalat" w:cs="GHEA Grapalat"/>
          <w:sz w:val="20"/>
          <w:szCs w:val="20"/>
        </w:rPr>
        <w:lastRenderedPageBreak/>
        <w:t>2.1 Սույն համաձայնագիրը</w:t>
      </w:r>
      <w:r w:rsidRPr="001C7E89">
        <w:rPr>
          <w:rFonts w:ascii="GHEA Grapalat" w:eastAsia="Times New Roman" w:hAnsi="GHEA Grapalat" w:cs="GHEA Grapalat"/>
          <w:sz w:val="20"/>
          <w:szCs w:val="20"/>
          <w:lang w:val="hy-AM"/>
        </w:rPr>
        <w:t xml:space="preserve"> և Պահանջագիրը անհետկանչելի են,</w:t>
      </w:r>
      <w:r w:rsidRPr="001C7E89">
        <w:rPr>
          <w:rFonts w:ascii="GHEA Grapalat" w:eastAsia="Times New Roman" w:hAnsi="GHEA Grapalat" w:cs="GHEA Grapalat"/>
          <w:sz w:val="20"/>
          <w:szCs w:val="20"/>
        </w:rPr>
        <w:t xml:space="preserve"> ուժի մեջ </w:t>
      </w:r>
      <w:r w:rsidRPr="001C7E89">
        <w:rPr>
          <w:rFonts w:ascii="GHEA Grapalat" w:eastAsia="Times New Roman" w:hAnsi="GHEA Grapalat" w:cs="GHEA Grapalat"/>
          <w:sz w:val="20"/>
          <w:szCs w:val="20"/>
          <w:lang w:val="hy-AM"/>
        </w:rPr>
        <w:t>են</w:t>
      </w:r>
      <w:r w:rsidRPr="001C7E89">
        <w:rPr>
          <w:rFonts w:ascii="GHEA Grapalat" w:eastAsia="Times New Roman" w:hAnsi="GHEA Grapalat" w:cs="GHEA Grapalat"/>
          <w:sz w:val="20"/>
          <w:szCs w:val="20"/>
        </w:rPr>
        <w:t xml:space="preserve"> մտնում Ընկերության կողմից վավերացման պահից և ուժի մեջ</w:t>
      </w:r>
      <w:r w:rsidRPr="001C7E89">
        <w:rPr>
          <w:rFonts w:ascii="GHEA Grapalat" w:eastAsia="Times New Roman" w:hAnsi="GHEA Grapalat" w:cs="GHEA Grapalat"/>
          <w:sz w:val="20"/>
          <w:szCs w:val="20"/>
          <w:lang w:val="hy-AM"/>
        </w:rPr>
        <w:t xml:space="preserve"> են մինչև </w:t>
      </w:r>
      <w:r w:rsidRPr="001C7E89">
        <w:rPr>
          <w:rFonts w:ascii="GHEA Grapalat" w:eastAsia="Times New Roman"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75563E74"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A6CF9F"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77B466" w14:textId="77777777" w:rsidR="001C7E89" w:rsidRPr="001C7E89" w:rsidDel="00A13215"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55051EB"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r w:rsidRPr="001C7E89">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5638C4D" w14:textId="77777777" w:rsidR="001C7E89" w:rsidRPr="001C7E89" w:rsidRDefault="001C7E89" w:rsidP="001C7E89">
      <w:pPr>
        <w:spacing w:after="0" w:line="240" w:lineRule="auto"/>
        <w:ind w:firstLine="567"/>
        <w:jc w:val="both"/>
        <w:rPr>
          <w:rFonts w:ascii="GHEA Grapalat" w:eastAsia="Times New Roman" w:hAnsi="GHEA Grapalat" w:cs="GHEA Grapalat"/>
          <w:sz w:val="20"/>
          <w:szCs w:val="20"/>
          <w:lang w:val="hy-AM"/>
        </w:rPr>
      </w:pPr>
    </w:p>
    <w:p w14:paraId="470A2DFB" w14:textId="77777777" w:rsidR="001C7E89" w:rsidRPr="001C7E89" w:rsidRDefault="001C7E89" w:rsidP="001C7E89">
      <w:pPr>
        <w:spacing w:after="0" w:line="240" w:lineRule="auto"/>
        <w:ind w:firstLine="567"/>
        <w:jc w:val="center"/>
        <w:rPr>
          <w:rFonts w:ascii="GHEA Grapalat" w:eastAsia="Times New Roman" w:hAnsi="GHEA Grapalat" w:cs="GHEA Grapalat"/>
          <w:sz w:val="20"/>
          <w:szCs w:val="20"/>
          <w:lang w:val="hy-AM"/>
        </w:rPr>
      </w:pPr>
      <w:r w:rsidRPr="001C7E89">
        <w:rPr>
          <w:rFonts w:ascii="GHEA Grapalat" w:eastAsia="Times New Roman" w:hAnsi="GHEA Grapalat" w:cs="GHEA Grapalat"/>
          <w:b/>
          <w:sz w:val="20"/>
          <w:szCs w:val="20"/>
          <w:lang w:val="hy-AM"/>
        </w:rPr>
        <w:t>3. Ընկերության հասցեն, բանկային վավերապայմանները`</w:t>
      </w:r>
    </w:p>
    <w:p w14:paraId="6C92BF03" w14:textId="77777777" w:rsidR="001C7E89" w:rsidRPr="001C7E89" w:rsidRDefault="001C7E89" w:rsidP="001C7E89">
      <w:pPr>
        <w:spacing w:after="0" w:line="240" w:lineRule="auto"/>
        <w:jc w:val="both"/>
        <w:rPr>
          <w:rFonts w:ascii="GHEA Grapalat" w:eastAsia="Times New Roman" w:hAnsi="GHEA Grapalat" w:cs="GHEA Grapalat"/>
          <w:sz w:val="20"/>
          <w:szCs w:val="20"/>
          <w:u w:val="single"/>
          <w:lang w:val="hy-AM"/>
        </w:rPr>
      </w:pP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r w:rsidRPr="001C7E89">
        <w:rPr>
          <w:rFonts w:ascii="GHEA Grapalat" w:eastAsia="Times New Roman" w:hAnsi="GHEA Grapalat" w:cs="GHEA Grapalat"/>
          <w:sz w:val="20"/>
          <w:szCs w:val="20"/>
          <w:u w:val="single"/>
          <w:lang w:val="hy-AM"/>
        </w:rPr>
        <w:tab/>
      </w:r>
    </w:p>
    <w:p w14:paraId="54B6C535" w14:textId="77777777" w:rsidR="001C7E89" w:rsidRPr="001C7E89" w:rsidRDefault="001C7E89" w:rsidP="001C7E89">
      <w:pPr>
        <w:spacing w:after="0" w:line="240" w:lineRule="auto"/>
        <w:jc w:val="both"/>
        <w:rPr>
          <w:rFonts w:ascii="GHEA Grapalat" w:eastAsia="Times New Roman" w:hAnsi="GHEA Grapalat" w:cs="Times New Roman"/>
          <w:sz w:val="20"/>
          <w:szCs w:val="20"/>
          <w:vertAlign w:val="superscript"/>
          <w:lang w:val="hy-AM"/>
        </w:rPr>
      </w:pPr>
      <w:r w:rsidRPr="001C7E89">
        <w:rPr>
          <w:rFonts w:ascii="GHEA Grapalat" w:eastAsia="Times New Roman" w:hAnsi="GHEA Grapalat" w:cs="Times New Roman"/>
          <w:sz w:val="20"/>
          <w:szCs w:val="20"/>
          <w:vertAlign w:val="superscript"/>
          <w:lang w:val="hy-AM"/>
        </w:rPr>
        <w:t xml:space="preserve">                               ընկերության անվանումը</w:t>
      </w:r>
    </w:p>
    <w:p w14:paraId="02B86A7C" w14:textId="77777777" w:rsidR="001C7E89" w:rsidRPr="001C7E89" w:rsidRDefault="001C7E89" w:rsidP="001C7E89">
      <w:pPr>
        <w:spacing w:after="0" w:line="240" w:lineRule="auto"/>
        <w:jc w:val="both"/>
        <w:rPr>
          <w:rFonts w:ascii="GHEA Grapalat" w:eastAsia="Times New Roman" w:hAnsi="GHEA Grapalat" w:cs="Times New Roman"/>
          <w:sz w:val="20"/>
          <w:szCs w:val="20"/>
          <w:u w:val="single"/>
          <w:vertAlign w:val="superscript"/>
          <w:lang w:val="hy-AM"/>
        </w:rPr>
      </w:pPr>
      <w:r w:rsidRPr="001C7E89">
        <w:rPr>
          <w:rFonts w:ascii="GHEA Grapalat" w:eastAsia="Times New Roman" w:hAnsi="GHEA Grapalat" w:cs="Times New Roman"/>
          <w:sz w:val="20"/>
          <w:szCs w:val="20"/>
          <w:vertAlign w:val="superscript"/>
          <w:lang w:val="hy-AM"/>
        </w:rPr>
        <w:t xml:space="preserve"> </w:t>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p>
    <w:p w14:paraId="77D9BD8F" w14:textId="77777777" w:rsidR="001C7E89" w:rsidRPr="001C7E89" w:rsidRDefault="001C7E89" w:rsidP="001C7E89">
      <w:pPr>
        <w:spacing w:after="0" w:line="240" w:lineRule="auto"/>
        <w:jc w:val="both"/>
        <w:rPr>
          <w:rFonts w:ascii="GHEA Grapalat" w:eastAsia="Times New Roman" w:hAnsi="GHEA Grapalat" w:cs="Times New Roman"/>
          <w:sz w:val="20"/>
          <w:szCs w:val="20"/>
          <w:vertAlign w:val="superscript"/>
          <w:lang w:val="hy-AM"/>
        </w:rPr>
      </w:pPr>
      <w:r w:rsidRPr="001C7E89">
        <w:rPr>
          <w:rFonts w:ascii="GHEA Grapalat" w:eastAsia="Times New Roman" w:hAnsi="GHEA Grapalat" w:cs="Times New Roman"/>
          <w:sz w:val="20"/>
          <w:szCs w:val="20"/>
          <w:vertAlign w:val="superscript"/>
          <w:lang w:val="hy-AM"/>
        </w:rPr>
        <w:t xml:space="preserve">                              ընկերության հասցեն</w:t>
      </w:r>
    </w:p>
    <w:p w14:paraId="7749FEB9" w14:textId="77777777" w:rsidR="001C7E89" w:rsidRPr="001C7E89" w:rsidRDefault="001C7E89" w:rsidP="001C7E89">
      <w:pPr>
        <w:spacing w:after="0" w:line="240" w:lineRule="auto"/>
        <w:jc w:val="both"/>
        <w:rPr>
          <w:rFonts w:ascii="GHEA Grapalat" w:eastAsia="Times New Roman" w:hAnsi="GHEA Grapalat" w:cs="Times New Roman"/>
          <w:sz w:val="20"/>
          <w:szCs w:val="20"/>
          <w:u w:val="single"/>
          <w:vertAlign w:val="superscript"/>
          <w:lang w:val="hy-AM"/>
        </w:rPr>
      </w:pP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p>
    <w:p w14:paraId="6CBE0600" w14:textId="77777777" w:rsidR="001C7E89" w:rsidRPr="001C7E89" w:rsidRDefault="001C7E89" w:rsidP="001C7E89">
      <w:pPr>
        <w:spacing w:after="0" w:line="240" w:lineRule="auto"/>
        <w:jc w:val="both"/>
        <w:rPr>
          <w:rFonts w:ascii="GHEA Grapalat" w:eastAsia="Times New Roman" w:hAnsi="GHEA Grapalat" w:cs="Times New Roman"/>
          <w:sz w:val="20"/>
          <w:szCs w:val="20"/>
          <w:vertAlign w:val="superscript"/>
          <w:lang w:val="hy-AM"/>
        </w:rPr>
      </w:pPr>
      <w:r w:rsidRPr="001C7E89">
        <w:rPr>
          <w:rFonts w:ascii="GHEA Grapalat" w:eastAsia="Times New Roman" w:hAnsi="GHEA Grapalat" w:cs="Times New Roman"/>
          <w:sz w:val="20"/>
          <w:szCs w:val="20"/>
          <w:vertAlign w:val="superscript"/>
          <w:lang w:val="hy-AM"/>
        </w:rPr>
        <w:t xml:space="preserve">              ընկերությանը սպասարկող բանկի անվանումը</w:t>
      </w:r>
    </w:p>
    <w:p w14:paraId="50F92583" w14:textId="77777777" w:rsidR="001C7E89" w:rsidRPr="001C7E89" w:rsidRDefault="001C7E89" w:rsidP="001C7E89">
      <w:pPr>
        <w:spacing w:after="0" w:line="240" w:lineRule="auto"/>
        <w:jc w:val="both"/>
        <w:rPr>
          <w:rFonts w:ascii="GHEA Grapalat" w:eastAsia="Times New Roman" w:hAnsi="GHEA Grapalat" w:cs="Times New Roman"/>
          <w:sz w:val="20"/>
          <w:szCs w:val="20"/>
          <w:vertAlign w:val="superscript"/>
          <w:lang w:val="hy-AM"/>
        </w:rPr>
      </w:pP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p>
    <w:p w14:paraId="0120E1A5" w14:textId="77777777" w:rsidR="001C7E89" w:rsidRPr="001C7E89" w:rsidRDefault="001C7E89" w:rsidP="001C7E89">
      <w:pPr>
        <w:spacing w:after="0" w:line="240" w:lineRule="auto"/>
        <w:jc w:val="both"/>
        <w:rPr>
          <w:rFonts w:ascii="GHEA Grapalat" w:eastAsia="Times New Roman" w:hAnsi="GHEA Grapalat" w:cs="Times New Roman"/>
          <w:sz w:val="20"/>
          <w:szCs w:val="20"/>
          <w:vertAlign w:val="superscript"/>
          <w:lang w:val="hy-AM"/>
        </w:rPr>
      </w:pPr>
      <w:r w:rsidRPr="001C7E89">
        <w:rPr>
          <w:rFonts w:ascii="GHEA Grapalat" w:eastAsia="Times New Roman" w:hAnsi="GHEA Grapalat" w:cs="Times New Roman"/>
          <w:sz w:val="20"/>
          <w:szCs w:val="20"/>
          <w:vertAlign w:val="superscript"/>
          <w:lang w:val="hy-AM"/>
        </w:rPr>
        <w:t xml:space="preserve">                   ընկերության բանկային հաշվեհամարը</w:t>
      </w:r>
    </w:p>
    <w:p w14:paraId="657D1C41" w14:textId="77777777" w:rsidR="001C7E89" w:rsidRPr="001C7E89" w:rsidRDefault="001C7E89" w:rsidP="001C7E89">
      <w:pPr>
        <w:spacing w:after="0" w:line="240" w:lineRule="auto"/>
        <w:jc w:val="both"/>
        <w:rPr>
          <w:rFonts w:ascii="GHEA Grapalat" w:eastAsia="Times New Roman" w:hAnsi="GHEA Grapalat" w:cs="Times New Roman"/>
          <w:sz w:val="20"/>
          <w:szCs w:val="20"/>
          <w:vertAlign w:val="superscript"/>
          <w:lang w:val="hy-AM"/>
        </w:rPr>
      </w:pP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p>
    <w:p w14:paraId="0BB1D4FD" w14:textId="77777777" w:rsidR="001C7E89" w:rsidRPr="001C7E89" w:rsidRDefault="001C7E89" w:rsidP="001C7E89">
      <w:pPr>
        <w:spacing w:after="0" w:line="240" w:lineRule="auto"/>
        <w:jc w:val="both"/>
        <w:rPr>
          <w:rFonts w:ascii="GHEA Grapalat" w:eastAsia="Times New Roman" w:hAnsi="GHEA Grapalat" w:cs="Times New Roman"/>
          <w:sz w:val="20"/>
          <w:szCs w:val="20"/>
          <w:vertAlign w:val="superscript"/>
          <w:lang w:val="hy-AM"/>
        </w:rPr>
      </w:pPr>
      <w:r w:rsidRPr="001C7E89">
        <w:rPr>
          <w:rFonts w:ascii="GHEA Grapalat" w:eastAsia="Times New Roman" w:hAnsi="GHEA Grapalat" w:cs="Times New Roman"/>
          <w:sz w:val="20"/>
          <w:szCs w:val="20"/>
          <w:vertAlign w:val="superscript"/>
          <w:lang w:val="hy-AM"/>
        </w:rPr>
        <w:t xml:space="preserve">            ընկերության հարկ վճարողի հաշվառման համարը</w:t>
      </w:r>
    </w:p>
    <w:p w14:paraId="4044B804" w14:textId="77777777" w:rsidR="001C7E89" w:rsidRPr="001C7E89" w:rsidRDefault="001C7E89" w:rsidP="001C7E89">
      <w:pPr>
        <w:spacing w:after="0" w:line="240" w:lineRule="auto"/>
        <w:jc w:val="both"/>
        <w:rPr>
          <w:rFonts w:ascii="GHEA Grapalat" w:eastAsia="Times New Roman" w:hAnsi="GHEA Grapalat" w:cs="Times New Roman"/>
          <w:sz w:val="20"/>
          <w:szCs w:val="20"/>
          <w:u w:val="single"/>
          <w:vertAlign w:val="superscript"/>
          <w:lang w:val="hy-AM"/>
        </w:rPr>
      </w:pP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r w:rsidRPr="001C7E89">
        <w:rPr>
          <w:rFonts w:ascii="GHEA Grapalat" w:eastAsia="Times New Roman" w:hAnsi="GHEA Grapalat" w:cs="Times New Roman"/>
          <w:sz w:val="20"/>
          <w:szCs w:val="20"/>
          <w:u w:val="single"/>
          <w:vertAlign w:val="superscript"/>
          <w:lang w:val="hy-AM"/>
        </w:rPr>
        <w:tab/>
      </w:r>
    </w:p>
    <w:p w14:paraId="27543D95" w14:textId="77777777" w:rsidR="001C7E89" w:rsidRPr="001C7E89" w:rsidRDefault="001C7E89" w:rsidP="001C7E89">
      <w:pPr>
        <w:spacing w:after="0" w:line="240" w:lineRule="auto"/>
        <w:jc w:val="both"/>
        <w:rPr>
          <w:rFonts w:ascii="GHEA Grapalat" w:eastAsia="Times New Roman" w:hAnsi="GHEA Grapalat" w:cs="Times New Roman"/>
          <w:sz w:val="20"/>
          <w:szCs w:val="20"/>
          <w:vertAlign w:val="superscript"/>
          <w:lang w:val="hy-AM"/>
        </w:rPr>
      </w:pPr>
      <w:r w:rsidRPr="001C7E89">
        <w:rPr>
          <w:rFonts w:ascii="GHEA Grapalat" w:eastAsia="Times New Roman" w:hAnsi="GHEA Grapalat" w:cs="Times New Roman"/>
          <w:sz w:val="20"/>
          <w:szCs w:val="20"/>
          <w:vertAlign w:val="superscript"/>
          <w:lang w:val="hy-AM"/>
        </w:rPr>
        <w:t xml:space="preserve">       ընկերության տնօրենի անունը, ազգանունը և ստորագրությունը</w:t>
      </w:r>
    </w:p>
    <w:p w14:paraId="65CB4595" w14:textId="77777777" w:rsidR="001C7E89" w:rsidRPr="001C7E89" w:rsidRDefault="001C7E89" w:rsidP="001C7E89">
      <w:pPr>
        <w:spacing w:after="0" w:line="240" w:lineRule="auto"/>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Կ.Տ</w:t>
      </w:r>
    </w:p>
    <w:p w14:paraId="423957C5" w14:textId="77777777" w:rsidR="001C7E89" w:rsidRPr="001C7E89" w:rsidRDefault="001C7E89" w:rsidP="001C7E89">
      <w:pPr>
        <w:spacing w:after="0" w:line="240" w:lineRule="auto"/>
        <w:jc w:val="both"/>
        <w:rPr>
          <w:rFonts w:ascii="GHEA Grapalat" w:eastAsia="Times New Roman" w:hAnsi="GHEA Grapalat" w:cs="Times New Roman"/>
          <w:sz w:val="20"/>
          <w:szCs w:val="20"/>
          <w:lang w:val="hy-AM"/>
        </w:rPr>
      </w:pPr>
    </w:p>
    <w:p w14:paraId="2CE8F6F6" w14:textId="77777777" w:rsidR="001C7E89" w:rsidRPr="001C7E89" w:rsidRDefault="001C7E89" w:rsidP="001C7E89">
      <w:pPr>
        <w:spacing w:after="0" w:line="240" w:lineRule="auto"/>
        <w:jc w:val="both"/>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Օր/ամիս/տարի</w:t>
      </w:r>
    </w:p>
    <w:p w14:paraId="0056FF68"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2490E990"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665CF64E" w14:textId="77777777" w:rsidR="001C7E89" w:rsidRPr="001C7E89" w:rsidRDefault="001C7E89" w:rsidP="001C7E89">
      <w:pPr>
        <w:spacing w:after="0" w:line="240" w:lineRule="auto"/>
        <w:ind w:firstLine="567"/>
        <w:jc w:val="right"/>
        <w:rPr>
          <w:rFonts w:ascii="GHEA Grapalat" w:eastAsia="Times New Roman" w:hAnsi="GHEA Grapalat" w:cs="Times New Roman"/>
          <w:b/>
          <w:sz w:val="20"/>
          <w:szCs w:val="20"/>
          <w:lang w:val="hy-AM"/>
        </w:rPr>
      </w:pPr>
      <w:r w:rsidRPr="001C7E89">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C7E89" w:rsidRPr="001C7E89" w14:paraId="6924E04D"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61F105" w14:textId="77777777" w:rsidR="001C7E89" w:rsidRPr="001C7E89" w:rsidRDefault="001C7E89" w:rsidP="001C7E89">
            <w:pPr>
              <w:spacing w:after="0" w:line="240" w:lineRule="auto"/>
              <w:rPr>
                <w:rFonts w:ascii="GHEA Grapalat" w:eastAsia="Times New Roman" w:hAnsi="GHEA Grapalat" w:cs="Sylfaen"/>
                <w:b/>
                <w:bCs/>
                <w:sz w:val="20"/>
                <w:szCs w:val="20"/>
                <w:lang w:val="hy-AM"/>
              </w:rPr>
            </w:pPr>
            <w:r w:rsidRPr="001C7E89">
              <w:rPr>
                <w:rFonts w:ascii="GHEA Grapalat" w:eastAsia="Times New Roman" w:hAnsi="GHEA Grapalat" w:cs="Sylfaen"/>
                <w:sz w:val="20"/>
                <w:szCs w:val="20"/>
              </w:rPr>
              <w:lastRenderedPageBreak/>
              <w:t xml:space="preserve">1.                                                              </w:t>
            </w:r>
            <w:r w:rsidRPr="001C7E89">
              <w:rPr>
                <w:rFonts w:ascii="GHEA Grapalat" w:eastAsia="Times New Roman" w:hAnsi="GHEA Grapalat" w:cs="Sylfaen"/>
                <w:b/>
                <w:bCs/>
                <w:sz w:val="20"/>
                <w:szCs w:val="20"/>
              </w:rPr>
              <w:t>ՎՃԱՐՄԱՆ</w:t>
            </w:r>
            <w:r w:rsidRPr="001C7E89">
              <w:rPr>
                <w:rFonts w:ascii="GHEA Grapalat" w:eastAsia="Times New Roman" w:hAnsi="GHEA Grapalat" w:cs="Arial"/>
                <w:b/>
                <w:bCs/>
                <w:sz w:val="20"/>
                <w:szCs w:val="20"/>
              </w:rPr>
              <w:t xml:space="preserve"> </w:t>
            </w:r>
            <w:r w:rsidRPr="001C7E89">
              <w:rPr>
                <w:rFonts w:ascii="GHEA Grapalat" w:eastAsia="Times New Roman" w:hAnsi="GHEA Grapalat" w:cs="Sylfaen"/>
                <w:b/>
                <w:bCs/>
                <w:sz w:val="20"/>
                <w:szCs w:val="20"/>
              </w:rPr>
              <w:t xml:space="preserve">ՊԱՀԱՆՋԱԳԻՐ* </w:t>
            </w:r>
          </w:p>
          <w:p w14:paraId="236808C3" w14:textId="77777777" w:rsidR="001C7E89" w:rsidRPr="001C7E89" w:rsidRDefault="001C7E89" w:rsidP="001C7E89">
            <w:pPr>
              <w:spacing w:after="0" w:line="240" w:lineRule="auto"/>
              <w:jc w:val="center"/>
              <w:rPr>
                <w:rFonts w:ascii="GHEA Grapalat" w:eastAsia="Times New Roman" w:hAnsi="GHEA Grapalat" w:cs="Arial"/>
                <w:bCs/>
                <w:i/>
                <w:sz w:val="20"/>
                <w:szCs w:val="20"/>
              </w:rPr>
            </w:pPr>
          </w:p>
        </w:tc>
      </w:tr>
      <w:tr w:rsidR="001C7E89" w:rsidRPr="001C7E89" w14:paraId="7DF03BF9"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BDE468" w14:textId="77777777" w:rsidR="001C7E89" w:rsidRPr="001C7E89" w:rsidRDefault="001C7E89" w:rsidP="001C7E89">
            <w:pPr>
              <w:spacing w:after="0" w:line="240" w:lineRule="auto"/>
              <w:rPr>
                <w:rFonts w:ascii="GHEA Grapalat" w:eastAsia="Times New Roman" w:hAnsi="GHEA Grapalat" w:cs="Sylfaen"/>
                <w:sz w:val="20"/>
                <w:szCs w:val="20"/>
                <w:lang w:val="hy-AM"/>
              </w:rPr>
            </w:pPr>
            <w:r w:rsidRPr="001C7E89">
              <w:rPr>
                <w:rFonts w:ascii="GHEA Grapalat" w:eastAsia="Times New Roman" w:hAnsi="GHEA Grapalat" w:cs="Sylfaen"/>
                <w:sz w:val="20"/>
                <w:szCs w:val="20"/>
                <w:lang w:val="hy-AM"/>
              </w:rPr>
              <w:t>2</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Թիվ </w:t>
            </w:r>
          </w:p>
        </w:tc>
      </w:tr>
      <w:tr w:rsidR="001C7E89" w:rsidRPr="001C7E89" w14:paraId="37F8D6DE" w14:textId="77777777" w:rsidTr="009B41B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39C9A1" w14:textId="77777777" w:rsidR="001C7E89" w:rsidRPr="001C7E89" w:rsidRDefault="001C7E89" w:rsidP="001C7E89">
            <w:pPr>
              <w:numPr>
                <w:ilvl w:val="0"/>
                <w:numId w:val="3"/>
              </w:num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Ներկայացման</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ամսաթիվը</w:t>
            </w:r>
            <w:r w:rsidRPr="001C7E89">
              <w:rPr>
                <w:rFonts w:ascii="GHEA Grapalat" w:eastAsia="Times New Roman" w:hAnsi="GHEA Grapalat" w:cs="Arial"/>
                <w:sz w:val="20"/>
                <w:szCs w:val="20"/>
              </w:rPr>
              <w:t xml:space="preserve">` </w:t>
            </w:r>
            <w:r w:rsidRPr="001C7E89">
              <w:rPr>
                <w:rFonts w:ascii="GHEA Grapalat" w:eastAsia="Times New Roman" w:hAnsi="GHEA Grapalat" w:cs="Tahoma"/>
                <w:color w:val="000000"/>
                <w:sz w:val="20"/>
                <w:szCs w:val="20"/>
              </w:rPr>
              <w:t xml:space="preserve">"___" </w:t>
            </w:r>
            <w:r w:rsidRPr="001C7E89">
              <w:rPr>
                <w:rFonts w:ascii="GHEA Grapalat" w:eastAsia="Times New Roman" w:hAnsi="GHEA Grapalat" w:cs="Sylfaen"/>
                <w:color w:val="000000"/>
                <w:sz w:val="20"/>
                <w:szCs w:val="20"/>
              </w:rPr>
              <w:t xml:space="preserve">___ </w:t>
            </w:r>
            <w:r w:rsidRPr="001C7E89">
              <w:rPr>
                <w:rFonts w:ascii="GHEA Grapalat" w:eastAsia="Times New Roman" w:hAnsi="GHEA Grapalat" w:cs="Tahoma"/>
                <w:color w:val="000000"/>
                <w:sz w:val="20"/>
                <w:szCs w:val="20"/>
              </w:rPr>
              <w:t>20___</w:t>
            </w:r>
            <w:r w:rsidRPr="001C7E89">
              <w:rPr>
                <w:rFonts w:ascii="GHEA Grapalat" w:eastAsia="Times New Roman" w:hAnsi="GHEA Grapalat" w:cs="Sylfaen"/>
                <w:color w:val="000000"/>
                <w:sz w:val="20"/>
                <w:szCs w:val="20"/>
              </w:rPr>
              <w:t>թ.</w:t>
            </w:r>
          </w:p>
        </w:tc>
      </w:tr>
      <w:tr w:rsidR="001C7E89" w:rsidRPr="001C7E89" w14:paraId="23FAACDF" w14:textId="77777777" w:rsidTr="009B41B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7D106"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4</w:t>
            </w:r>
            <w:r w:rsidRPr="001C7E89">
              <w:rPr>
                <w:rFonts w:ascii="GHEA Grapalat" w:eastAsia="Times New Roman" w:hAnsi="GHEA Grapalat" w:cs="Sylfaen"/>
                <w:sz w:val="20"/>
                <w:szCs w:val="20"/>
              </w:rPr>
              <w:t xml:space="preserve">. </w:t>
            </w:r>
            <w:r w:rsidRPr="001C7E89">
              <w:rPr>
                <w:rFonts w:ascii="GHEA Grapalat" w:eastAsia="Times New Roman" w:hAnsi="GHEA Grapalat" w:cs="Sylfaen"/>
                <w:sz w:val="20"/>
                <w:szCs w:val="20"/>
                <w:lang w:val="hy-AM"/>
              </w:rPr>
              <w:t>Վճարողի անվանումը</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կամ անուն ազգանուն </w:t>
            </w:r>
            <w:r w:rsidRPr="001C7E89">
              <w:rPr>
                <w:rFonts w:ascii="GHEA Grapalat" w:eastAsia="Times New Roman" w:hAnsi="GHEA Grapalat" w:cs="Sylfaen"/>
                <w:sz w:val="20"/>
                <w:szCs w:val="20"/>
              </w:rPr>
              <w:t xml:space="preserve">(Ընկերություն </w:t>
            </w:r>
            <w:r w:rsidRPr="001C7E89">
              <w:rPr>
                <w:rFonts w:ascii="GHEA Grapalat" w:eastAsia="Times New Roman" w:hAnsi="GHEA Grapalat" w:cs="Arial"/>
                <w:sz w:val="20"/>
                <w:szCs w:val="20"/>
              </w:rPr>
              <w:t>`</w:t>
            </w:r>
          </w:p>
        </w:tc>
      </w:tr>
      <w:tr w:rsidR="001C7E89" w:rsidRPr="001C7E89" w14:paraId="7A914304" w14:textId="77777777" w:rsidTr="009B41B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6AABF"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5</w:t>
            </w:r>
            <w:r w:rsidRPr="001C7E89">
              <w:rPr>
                <w:rFonts w:ascii="GHEA Grapalat" w:eastAsia="Times New Roman" w:hAnsi="GHEA Grapalat" w:cs="Sylfaen"/>
                <w:sz w:val="20"/>
                <w:szCs w:val="20"/>
              </w:rPr>
              <w:t>. Վճարողի</w:t>
            </w:r>
            <w:r w:rsidRPr="001C7E89">
              <w:rPr>
                <w:rFonts w:ascii="GHEA Grapalat" w:eastAsia="Times New Roman" w:hAnsi="GHEA Grapalat" w:cs="Sylfaen"/>
                <w:sz w:val="20"/>
                <w:szCs w:val="20"/>
                <w:lang w:val="hy-AM"/>
              </w:rPr>
              <w:t xml:space="preserve">ն սպասարկող Ֆինանսական կազմակերպություն </w:t>
            </w:r>
            <w:proofErr w:type="gramStart"/>
            <w:r w:rsidRPr="001C7E89">
              <w:rPr>
                <w:rFonts w:ascii="GHEA Grapalat" w:eastAsia="Times New Roman" w:hAnsi="GHEA Grapalat" w:cs="Sylfaen"/>
                <w:sz w:val="20"/>
                <w:szCs w:val="20"/>
              </w:rPr>
              <w:t>(</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բանկ</w:t>
            </w:r>
            <w:proofErr w:type="gramEnd"/>
            <w:r w:rsidRPr="001C7E89">
              <w:rPr>
                <w:rFonts w:ascii="GHEA Grapalat" w:eastAsia="Times New Roman" w:hAnsi="GHEA Grapalat" w:cs="Sylfaen"/>
                <w:sz w:val="20"/>
                <w:szCs w:val="20"/>
              </w:rPr>
              <w:t>)</w:t>
            </w:r>
            <w:r w:rsidRPr="001C7E89">
              <w:rPr>
                <w:rFonts w:ascii="GHEA Grapalat" w:eastAsia="Times New Roman" w:hAnsi="GHEA Grapalat" w:cs="Arial"/>
                <w:sz w:val="20"/>
                <w:szCs w:val="20"/>
              </w:rPr>
              <w:t>`</w:t>
            </w:r>
          </w:p>
        </w:tc>
      </w:tr>
      <w:tr w:rsidR="001C7E89" w:rsidRPr="001C7E89" w14:paraId="6976E431" w14:textId="77777777" w:rsidTr="009B41B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4E44B"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6</w:t>
            </w:r>
            <w:r w:rsidRPr="001C7E89">
              <w:rPr>
                <w:rFonts w:ascii="GHEA Grapalat" w:eastAsia="Times New Roman" w:hAnsi="GHEA Grapalat" w:cs="Sylfaen"/>
                <w:sz w:val="20"/>
                <w:szCs w:val="20"/>
              </w:rPr>
              <w:t>. Վճարողի</w:t>
            </w:r>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Sylfaen"/>
                <w:sz w:val="20"/>
                <w:szCs w:val="20"/>
              </w:rPr>
              <w:t>հաշվի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համարը</w:t>
            </w:r>
            <w:r w:rsidRPr="001C7E89">
              <w:rPr>
                <w:rFonts w:ascii="GHEA Grapalat" w:eastAsia="Times New Roman" w:hAnsi="GHEA Grapalat" w:cs="Arial"/>
                <w:sz w:val="20"/>
                <w:szCs w:val="20"/>
              </w:rPr>
              <w:t>`</w:t>
            </w:r>
          </w:p>
        </w:tc>
      </w:tr>
      <w:tr w:rsidR="001C7E89" w:rsidRPr="001C7E89" w14:paraId="21DE5135"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D0891"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7</w:t>
            </w:r>
            <w:r w:rsidRPr="001C7E89">
              <w:rPr>
                <w:rFonts w:ascii="GHEA Grapalat" w:eastAsia="Times New Roman" w:hAnsi="GHEA Grapalat" w:cs="Sylfaen"/>
                <w:sz w:val="20"/>
                <w:szCs w:val="20"/>
              </w:rPr>
              <w:t>. Վճարողի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ՀՎՀՀ</w:t>
            </w:r>
            <w:r w:rsidRPr="001C7E89">
              <w:rPr>
                <w:rFonts w:ascii="GHEA Grapalat" w:eastAsia="Times New Roman" w:hAnsi="GHEA Grapalat" w:cs="Arial"/>
                <w:sz w:val="20"/>
                <w:szCs w:val="20"/>
              </w:rPr>
              <w:t>`</w:t>
            </w:r>
          </w:p>
        </w:tc>
      </w:tr>
      <w:tr w:rsidR="001C7E89" w:rsidRPr="001C7E89" w14:paraId="2EF2AFB6"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DE3060"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lang w:val="hy-AM"/>
              </w:rPr>
              <w:t>8</w:t>
            </w:r>
            <w:r w:rsidRPr="001C7E89">
              <w:rPr>
                <w:rFonts w:ascii="GHEA Grapalat" w:eastAsia="Times New Roman" w:hAnsi="GHEA Grapalat" w:cs="Sylfaen"/>
                <w:sz w:val="20"/>
                <w:szCs w:val="20"/>
              </w:rPr>
              <w:t>. Վճարողի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ՀԾՀ</w:t>
            </w:r>
            <w:r w:rsidRPr="001C7E89">
              <w:rPr>
                <w:rFonts w:ascii="GHEA Grapalat" w:eastAsia="Times New Roman" w:hAnsi="GHEA Grapalat" w:cs="Arial"/>
                <w:sz w:val="20"/>
                <w:szCs w:val="20"/>
              </w:rPr>
              <w:t>`</w:t>
            </w:r>
          </w:p>
        </w:tc>
      </w:tr>
      <w:tr w:rsidR="001C7E89" w:rsidRPr="001C7E89" w14:paraId="066ACF30"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BB4FB"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lang w:val="hy-AM"/>
              </w:rPr>
              <w:t>9</w:t>
            </w:r>
            <w:r w:rsidRPr="001C7E89">
              <w:rPr>
                <w:rFonts w:ascii="GHEA Grapalat" w:eastAsia="Times New Roman" w:hAnsi="GHEA Grapalat" w:cs="Sylfaen"/>
                <w:sz w:val="20"/>
                <w:szCs w:val="20"/>
              </w:rPr>
              <w:t xml:space="preserve">. </w:t>
            </w:r>
            <w:proofErr w:type="gramStart"/>
            <w:r w:rsidRPr="001C7E89">
              <w:rPr>
                <w:rFonts w:ascii="GHEA Grapalat" w:eastAsia="Times New Roman" w:hAnsi="GHEA Grapalat" w:cs="Sylfaen"/>
                <w:sz w:val="20"/>
                <w:szCs w:val="20"/>
              </w:rPr>
              <w:t>Շահառու</w:t>
            </w:r>
            <w:r w:rsidRPr="001C7E89">
              <w:rPr>
                <w:rFonts w:ascii="GHEA Grapalat" w:eastAsia="Times New Roman" w:hAnsi="GHEA Grapalat" w:cs="Sylfaen"/>
                <w:sz w:val="20"/>
                <w:szCs w:val="20"/>
                <w:lang w:val="hy-AM"/>
              </w:rPr>
              <w:t>ի  անվանումը</w:t>
            </w:r>
            <w:proofErr w:type="gramEnd"/>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կամ անուն ազգանուն </w:t>
            </w:r>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b/>
                <w:sz w:val="20"/>
                <w:szCs w:val="20"/>
                <w:lang w:val="hy-AM"/>
              </w:rPr>
              <w:t xml:space="preserve"> ՀՀ ԱՆ «Դատաբժշկական Գիտագործնական Կենտրոն» ՊՈԱԿ</w:t>
            </w:r>
          </w:p>
        </w:tc>
      </w:tr>
      <w:tr w:rsidR="001C7E89" w:rsidRPr="001C7E89" w14:paraId="3B7297DC" w14:textId="77777777" w:rsidTr="009B41B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9B1B49" w14:textId="77777777" w:rsidR="001C7E89" w:rsidRPr="001C7E89" w:rsidRDefault="001C7E89" w:rsidP="001C7E89">
            <w:pPr>
              <w:spacing w:after="0" w:line="240" w:lineRule="auto"/>
              <w:rPr>
                <w:rFonts w:ascii="GHEA Grapalat" w:eastAsia="Times New Roman" w:hAnsi="GHEA Grapalat" w:cs="Sylfaen"/>
                <w:sz w:val="20"/>
                <w:szCs w:val="20"/>
                <w:lang w:val="ru-RU"/>
              </w:rPr>
            </w:pPr>
            <w:r w:rsidRPr="001C7E89">
              <w:rPr>
                <w:rFonts w:ascii="GHEA Grapalat" w:eastAsia="Times New Roman" w:hAnsi="GHEA Grapalat" w:cs="Sylfaen"/>
                <w:sz w:val="20"/>
                <w:szCs w:val="20"/>
                <w:lang w:val="ru-RU"/>
              </w:rPr>
              <w:t xml:space="preserve">10. </w:t>
            </w:r>
            <w:r w:rsidRPr="001C7E89">
              <w:rPr>
                <w:rFonts w:ascii="GHEA Grapalat" w:eastAsia="Times New Roman" w:hAnsi="GHEA Grapalat" w:cs="Sylfaen"/>
                <w:sz w:val="20"/>
                <w:szCs w:val="20"/>
              </w:rPr>
              <w:t xml:space="preserve"> </w:t>
            </w:r>
            <w:proofErr w:type="gramStart"/>
            <w:r w:rsidRPr="001C7E89">
              <w:rPr>
                <w:rFonts w:ascii="GHEA Grapalat" w:eastAsia="Times New Roman" w:hAnsi="GHEA Grapalat" w:cs="Sylfaen"/>
                <w:sz w:val="20"/>
                <w:szCs w:val="20"/>
              </w:rPr>
              <w:t>Շահառուի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 xml:space="preserve"> ՀԾՀ</w:t>
            </w:r>
            <w:proofErr w:type="gramEnd"/>
            <w:r w:rsidRPr="001C7E89">
              <w:rPr>
                <w:rFonts w:ascii="GHEA Grapalat" w:eastAsia="Times New Roman" w:hAnsi="GHEA Grapalat" w:cs="Sylfaen"/>
                <w:sz w:val="20"/>
                <w:szCs w:val="20"/>
                <w:lang w:val="ru-RU"/>
              </w:rPr>
              <w:t xml:space="preserve"> (</w:t>
            </w:r>
            <w:r w:rsidRPr="001C7E89">
              <w:rPr>
                <w:rFonts w:ascii="GHEA Grapalat" w:eastAsia="Times New Roman" w:hAnsi="GHEA Grapalat" w:cs="Sylfaen"/>
                <w:sz w:val="20"/>
                <w:szCs w:val="20"/>
                <w:lang w:val="hy-AM"/>
              </w:rPr>
              <w:t>չի լրացվում</w:t>
            </w:r>
            <w:r w:rsidRPr="001C7E89">
              <w:rPr>
                <w:rFonts w:ascii="GHEA Grapalat" w:eastAsia="Times New Roman" w:hAnsi="GHEA Grapalat" w:cs="Sylfaen"/>
                <w:sz w:val="20"/>
                <w:szCs w:val="20"/>
                <w:lang w:val="ru-RU"/>
              </w:rPr>
              <w:t>)</w:t>
            </w:r>
          </w:p>
        </w:tc>
      </w:tr>
      <w:tr w:rsidR="001C7E89" w:rsidRPr="001C7E89" w14:paraId="382B9C4C" w14:textId="77777777" w:rsidTr="009B41B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38B2AE"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lang w:val="hy-AM"/>
              </w:rPr>
              <w:t>11</w:t>
            </w:r>
            <w:r w:rsidRPr="001C7E89">
              <w:rPr>
                <w:rFonts w:ascii="GHEA Grapalat" w:eastAsia="Times New Roman" w:hAnsi="GHEA Grapalat" w:cs="Sylfaen"/>
                <w:sz w:val="20"/>
                <w:szCs w:val="20"/>
              </w:rPr>
              <w:t>. Շահառուի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ՀՎՀՀ</w:t>
            </w:r>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b/>
                <w:sz w:val="20"/>
                <w:szCs w:val="20"/>
                <w:lang w:val="hy-AM"/>
              </w:rPr>
              <w:t>00405431</w:t>
            </w:r>
          </w:p>
        </w:tc>
      </w:tr>
      <w:tr w:rsidR="001C7E89" w:rsidRPr="001C7E89" w14:paraId="3986B36E" w14:textId="77777777" w:rsidTr="009B41B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17D657"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2</w:t>
            </w:r>
            <w:r w:rsidRPr="001C7E89">
              <w:rPr>
                <w:rFonts w:ascii="GHEA Grapalat" w:eastAsia="Times New Roman" w:hAnsi="GHEA Grapalat" w:cs="Sylfaen"/>
                <w:sz w:val="20"/>
                <w:szCs w:val="20"/>
              </w:rPr>
              <w:t>.</w:t>
            </w:r>
            <w:proofErr w:type="gramStart"/>
            <w:r w:rsidRPr="001C7E89">
              <w:rPr>
                <w:rFonts w:ascii="GHEA Grapalat" w:eastAsia="Times New Roman" w:hAnsi="GHEA Grapalat" w:cs="Sylfaen"/>
                <w:sz w:val="20"/>
                <w:szCs w:val="20"/>
              </w:rPr>
              <w:t>Շահառուի</w:t>
            </w:r>
            <w:r w:rsidRPr="001C7E89">
              <w:rPr>
                <w:rFonts w:ascii="GHEA Grapalat" w:eastAsia="Times New Roman" w:hAnsi="GHEA Grapalat" w:cs="Sylfaen"/>
                <w:sz w:val="20"/>
                <w:szCs w:val="20"/>
                <w:lang w:val="hy-AM"/>
              </w:rPr>
              <w:t>ն</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lang w:val="hy-AM"/>
              </w:rPr>
              <w:t xml:space="preserve"> սպասարկող</w:t>
            </w:r>
            <w:proofErr w:type="gramEnd"/>
            <w:r w:rsidRPr="001C7E89">
              <w:rPr>
                <w:rFonts w:ascii="GHEA Grapalat" w:eastAsia="Times New Roman" w:hAnsi="GHEA Grapalat" w:cs="Sylfaen"/>
                <w:sz w:val="20"/>
                <w:szCs w:val="20"/>
                <w:lang w:val="hy-AM"/>
              </w:rPr>
              <w:t xml:space="preserve"> Ֆինանսական կազմակերպություն</w:t>
            </w:r>
            <w:r w:rsidRPr="001C7E89">
              <w:rPr>
                <w:rFonts w:ascii="GHEA Grapalat" w:eastAsia="Times New Roman" w:hAnsi="GHEA Grapalat" w:cs="Sylfaen"/>
                <w:sz w:val="20"/>
                <w:szCs w:val="20"/>
              </w:rPr>
              <w:t xml:space="preserve"> (բանկ)</w:t>
            </w:r>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b/>
                <w:bCs/>
                <w:lang w:val="hy-AM"/>
              </w:rPr>
              <w:t xml:space="preserve"> Գանձապետարան</w:t>
            </w:r>
          </w:p>
        </w:tc>
      </w:tr>
      <w:tr w:rsidR="001C7E89" w:rsidRPr="001C7E89" w14:paraId="75CE9F02" w14:textId="77777777" w:rsidTr="009B41B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E451E" w14:textId="77777777"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3</w:t>
            </w:r>
            <w:r w:rsidRPr="001C7E89">
              <w:rPr>
                <w:rFonts w:ascii="GHEA Grapalat" w:eastAsia="Times New Roman" w:hAnsi="GHEA Grapalat" w:cs="Sylfaen"/>
                <w:sz w:val="20"/>
                <w:szCs w:val="20"/>
              </w:rPr>
              <w:t>.Շահառուի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հաշվի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համարը</w:t>
            </w:r>
            <w:r w:rsidRPr="001C7E89">
              <w:rPr>
                <w:rFonts w:ascii="GHEA Grapalat" w:eastAsia="Times New Roman" w:hAnsi="GHEA Grapalat" w:cs="Arial"/>
                <w:sz w:val="20"/>
                <w:szCs w:val="20"/>
              </w:rPr>
              <w:t xml:space="preserve"> (</w:t>
            </w:r>
            <w:proofErr w:type="gramStart"/>
            <w:r w:rsidRPr="001C7E89">
              <w:rPr>
                <w:rFonts w:ascii="GHEA Grapalat" w:eastAsia="Times New Roman" w:hAnsi="GHEA Grapalat" w:cs="Sylfaen"/>
                <w:sz w:val="20"/>
                <w:szCs w:val="20"/>
              </w:rPr>
              <w:t>հշ</w:t>
            </w:r>
            <w:r w:rsidRPr="001C7E89">
              <w:rPr>
                <w:rFonts w:ascii="GHEA Grapalat" w:eastAsia="Times New Roman" w:hAnsi="GHEA Grapalat" w:cs="Arial"/>
                <w:sz w:val="20"/>
                <w:szCs w:val="20"/>
              </w:rPr>
              <w:t>.N</w:t>
            </w:r>
            <w:proofErr w:type="gramEnd"/>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b/>
                <w:bCs/>
                <w:lang w:val="hy-AM"/>
              </w:rPr>
              <w:t>900018001975</w:t>
            </w:r>
          </w:p>
        </w:tc>
      </w:tr>
      <w:tr w:rsidR="001C7E89" w:rsidRPr="001C7E89" w14:paraId="138EF359"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B70D89"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4</w:t>
            </w:r>
            <w:r w:rsidRPr="001C7E89">
              <w:rPr>
                <w:rFonts w:ascii="GHEA Grapalat" w:eastAsia="Times New Roman" w:hAnsi="GHEA Grapalat" w:cs="Sylfaen"/>
                <w:sz w:val="20"/>
                <w:szCs w:val="20"/>
              </w:rPr>
              <w:t>.Գումարը</w:t>
            </w:r>
            <w:r w:rsidRPr="001C7E89">
              <w:rPr>
                <w:rFonts w:ascii="GHEA Grapalat" w:eastAsia="Times New Roman" w:hAnsi="GHEA Grapalat" w:cs="Arial"/>
                <w:sz w:val="20"/>
                <w:szCs w:val="20"/>
              </w:rPr>
              <w:t xml:space="preserve"> </w:t>
            </w:r>
            <w:r w:rsidRPr="001C7E89">
              <w:rPr>
                <w:rFonts w:ascii="GHEA Grapalat" w:eastAsia="Times New Roman" w:hAnsi="GHEA Grapalat" w:cs="Arial"/>
                <w:sz w:val="20"/>
                <w:szCs w:val="20"/>
                <w:lang w:val="ru-RU"/>
              </w:rPr>
              <w:t>(</w:t>
            </w:r>
            <w:r w:rsidRPr="001C7E89">
              <w:rPr>
                <w:rFonts w:ascii="GHEA Grapalat" w:eastAsia="Times New Roman" w:hAnsi="GHEA Grapalat" w:cs="Sylfaen"/>
                <w:sz w:val="20"/>
                <w:szCs w:val="20"/>
              </w:rPr>
              <w:t>թվերով</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Arial"/>
                <w:sz w:val="20"/>
                <w:szCs w:val="20"/>
              </w:rPr>
              <w:t xml:space="preserve"> </w:t>
            </w:r>
            <w:proofErr w:type="gramStart"/>
            <w:r w:rsidRPr="001C7E89">
              <w:rPr>
                <w:rFonts w:ascii="GHEA Grapalat" w:eastAsia="Times New Roman" w:hAnsi="GHEA Grapalat" w:cs="Sylfaen"/>
                <w:sz w:val="20"/>
                <w:szCs w:val="20"/>
              </w:rPr>
              <w:t>բառերով</w:t>
            </w:r>
            <w:r w:rsidRPr="001C7E89">
              <w:rPr>
                <w:rFonts w:ascii="GHEA Grapalat" w:eastAsia="Times New Roman" w:hAnsi="GHEA Grapalat" w:cs="Sylfaen"/>
                <w:sz w:val="20"/>
                <w:szCs w:val="20"/>
                <w:lang w:val="ru-RU"/>
              </w:rPr>
              <w:t>)</w:t>
            </w:r>
            <w:r w:rsidRPr="001C7E89">
              <w:rPr>
                <w:rFonts w:ascii="GHEA Grapalat" w:eastAsia="Times New Roman" w:hAnsi="GHEA Grapalat" w:cs="Arial"/>
                <w:sz w:val="20"/>
                <w:szCs w:val="20"/>
              </w:rPr>
              <w:t>`</w:t>
            </w:r>
            <w:proofErr w:type="gramEnd"/>
          </w:p>
        </w:tc>
      </w:tr>
      <w:tr w:rsidR="001C7E89" w:rsidRPr="001C7E89" w14:paraId="0618DEA8"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A681C"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15. </w:t>
            </w:r>
            <w:r w:rsidRPr="001C7E89">
              <w:rPr>
                <w:rFonts w:ascii="GHEA Grapalat" w:eastAsia="Times New Roman" w:hAnsi="GHEA Grapalat" w:cs="Sylfaen"/>
                <w:sz w:val="20"/>
                <w:szCs w:val="20"/>
                <w:lang w:val="hy-AM"/>
              </w:rPr>
              <w:t>Ակցեպտավորված գումարը</w:t>
            </w:r>
            <w:proofErr w:type="gramStart"/>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Sylfaen"/>
                <w:sz w:val="20"/>
                <w:szCs w:val="20"/>
              </w:rPr>
              <w:t xml:space="preserve"> (</w:t>
            </w:r>
            <w:proofErr w:type="gramEnd"/>
            <w:r w:rsidRPr="001C7E89">
              <w:rPr>
                <w:rFonts w:ascii="GHEA Grapalat" w:eastAsia="Times New Roman" w:hAnsi="GHEA Grapalat" w:cs="Sylfaen"/>
                <w:sz w:val="20"/>
                <w:szCs w:val="20"/>
              </w:rPr>
              <w:t>թվերով</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բառերով)</w:t>
            </w:r>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նախատեսված է նշված գումարի մասնակի ակցեպտի համար, որը չի կիրառվում</w:t>
            </w:r>
            <w:r w:rsidRPr="001C7E89">
              <w:rPr>
                <w:rFonts w:ascii="GHEA Grapalat" w:eastAsia="Times New Roman" w:hAnsi="GHEA Grapalat" w:cs="Sylfaen"/>
                <w:sz w:val="20"/>
                <w:szCs w:val="20"/>
              </w:rPr>
              <w:t>)</w:t>
            </w:r>
          </w:p>
        </w:tc>
      </w:tr>
      <w:tr w:rsidR="001C7E89" w:rsidRPr="001C7E89" w14:paraId="5C27D693"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22767A"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ru-RU"/>
              </w:rPr>
              <w:t>6</w:t>
            </w:r>
            <w:r w:rsidRPr="001C7E89">
              <w:rPr>
                <w:rFonts w:ascii="GHEA Grapalat" w:eastAsia="Times New Roman" w:hAnsi="GHEA Grapalat" w:cs="Sylfaen"/>
                <w:sz w:val="20"/>
                <w:szCs w:val="20"/>
              </w:rPr>
              <w:t>.Արժույթը</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բառերով</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և</w:t>
            </w:r>
            <w:r w:rsidRPr="001C7E89">
              <w:rPr>
                <w:rFonts w:ascii="GHEA Grapalat" w:eastAsia="Times New Roman" w:hAnsi="GHEA Grapalat" w:cs="Arial"/>
                <w:sz w:val="20"/>
                <w:szCs w:val="20"/>
              </w:rPr>
              <w:t xml:space="preserve"> </w:t>
            </w:r>
            <w:proofErr w:type="gramStart"/>
            <w:r w:rsidRPr="001C7E89">
              <w:rPr>
                <w:rFonts w:ascii="GHEA Grapalat" w:eastAsia="Times New Roman" w:hAnsi="GHEA Grapalat" w:cs="Sylfaen"/>
                <w:sz w:val="20"/>
                <w:szCs w:val="20"/>
              </w:rPr>
              <w:t>կոդով</w:t>
            </w:r>
            <w:r w:rsidRPr="001C7E89">
              <w:rPr>
                <w:rFonts w:ascii="GHEA Grapalat" w:eastAsia="Times New Roman" w:hAnsi="GHEA Grapalat" w:cs="Arial"/>
                <w:sz w:val="20"/>
                <w:szCs w:val="20"/>
              </w:rPr>
              <w:t>)`</w:t>
            </w:r>
            <w:proofErr w:type="gramEnd"/>
          </w:p>
        </w:tc>
      </w:tr>
      <w:tr w:rsidR="001C7E89" w:rsidRPr="001C7E89" w14:paraId="124A77C1" w14:textId="77777777" w:rsidTr="009B41B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F9E57" w14:textId="23900614" w:rsidR="001C7E89" w:rsidRPr="001C7E89" w:rsidRDefault="001C7E89" w:rsidP="001C7E89">
            <w:pPr>
              <w:spacing w:after="0" w:line="240" w:lineRule="auto"/>
              <w:rPr>
                <w:rFonts w:ascii="GHEA Grapalat" w:eastAsia="Times New Roman" w:hAnsi="GHEA Grapalat" w:cs="Arial"/>
                <w:sz w:val="20"/>
                <w:szCs w:val="20"/>
                <w:lang w:val="hy-AM"/>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7</w:t>
            </w:r>
            <w:r w:rsidRPr="001C7E89">
              <w:rPr>
                <w:rFonts w:ascii="GHEA Grapalat" w:eastAsia="Times New Roman" w:hAnsi="GHEA Grapalat" w:cs="Sylfaen"/>
                <w:sz w:val="20"/>
                <w:szCs w:val="20"/>
              </w:rPr>
              <w:t>.Գործարքի</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վճարման</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նպատակը</w:t>
            </w:r>
            <w:proofErr w:type="gramStart"/>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bCs/>
                <w:i/>
                <w:sz w:val="20"/>
                <w:szCs w:val="20"/>
              </w:rPr>
              <w:t>(</w:t>
            </w:r>
            <w:proofErr w:type="gramEnd"/>
            <w:r w:rsidR="0046500E" w:rsidRPr="001C7E89">
              <w:rPr>
                <w:rFonts w:ascii="GHEA Grapalat" w:eastAsia="Times New Roman" w:hAnsi="GHEA Grapalat" w:cs="GHEA Grapalat"/>
                <w:sz w:val="20"/>
                <w:szCs w:val="20"/>
                <w:lang w:val="pt-BR"/>
              </w:rPr>
              <w:t xml:space="preserve"> </w:t>
            </w:r>
            <w:r w:rsidR="0046500E" w:rsidRPr="001C7E89">
              <w:rPr>
                <w:rFonts w:ascii="GHEA Grapalat" w:eastAsia="Times New Roman" w:hAnsi="GHEA Grapalat" w:cs="GHEA Grapalat"/>
                <w:sz w:val="20"/>
                <w:szCs w:val="20"/>
                <w:lang w:val="pt-BR"/>
              </w:rPr>
              <w:t>պայմանագրի կատարման ապահով</w:t>
            </w:r>
            <w:r w:rsidR="0046500E">
              <w:rPr>
                <w:rFonts w:ascii="GHEA Grapalat" w:eastAsia="Times New Roman" w:hAnsi="GHEA Grapalat" w:cs="GHEA Grapalat"/>
                <w:sz w:val="20"/>
                <w:szCs w:val="20"/>
                <w:lang w:val="hy-AM"/>
              </w:rPr>
              <w:t>ման համար</w:t>
            </w:r>
            <w:r w:rsidRPr="001C7E89">
              <w:rPr>
                <w:rFonts w:ascii="GHEA Grapalat" w:eastAsia="Times New Roman" w:hAnsi="GHEA Grapalat" w:cs="Sylfaen"/>
                <w:bCs/>
                <w:i/>
                <w:sz w:val="20"/>
                <w:szCs w:val="20"/>
              </w:rPr>
              <w:t>)</w:t>
            </w:r>
          </w:p>
        </w:tc>
      </w:tr>
      <w:tr w:rsidR="001C7E89" w:rsidRPr="001C7E89" w14:paraId="0077C208" w14:textId="77777777" w:rsidTr="009B41BC">
        <w:trPr>
          <w:trHeight w:val="424"/>
        </w:trPr>
        <w:tc>
          <w:tcPr>
            <w:tcW w:w="10980" w:type="dxa"/>
            <w:gridSpan w:val="2"/>
            <w:tcBorders>
              <w:top w:val="single" w:sz="4" w:space="0" w:color="auto"/>
              <w:left w:val="single" w:sz="4" w:space="0" w:color="auto"/>
              <w:right w:val="single" w:sz="4" w:space="0" w:color="000000"/>
            </w:tcBorders>
            <w:noWrap/>
            <w:vAlign w:val="bottom"/>
          </w:tcPr>
          <w:p w14:paraId="4DE0DC3D" w14:textId="77777777" w:rsidR="001C7E89" w:rsidRPr="001C7E89" w:rsidRDefault="001C7E89" w:rsidP="001C7E89">
            <w:pPr>
              <w:spacing w:after="0" w:line="240" w:lineRule="auto"/>
              <w:rPr>
                <w:rFonts w:ascii="GHEA Grapalat" w:eastAsia="Times New Roman" w:hAnsi="GHEA Grapalat" w:cs="Arial"/>
                <w:sz w:val="20"/>
                <w:szCs w:val="20"/>
              </w:rPr>
            </w:pPr>
            <w:r w:rsidRPr="001C7E89">
              <w:rPr>
                <w:rFonts w:ascii="GHEA Grapalat" w:eastAsia="Times New Roman" w:hAnsi="GHEA Grapalat" w:cs="Sylfaen"/>
                <w:sz w:val="20"/>
                <w:szCs w:val="20"/>
              </w:rPr>
              <w:t>1</w:t>
            </w:r>
            <w:r w:rsidRPr="001C7E89">
              <w:rPr>
                <w:rFonts w:ascii="GHEA Grapalat" w:eastAsia="Times New Roman" w:hAnsi="GHEA Grapalat" w:cs="Sylfaen"/>
                <w:sz w:val="20"/>
                <w:szCs w:val="20"/>
                <w:lang w:val="hy-AM"/>
              </w:rPr>
              <w:t>8</w:t>
            </w:r>
            <w:r w:rsidRPr="001C7E89">
              <w:rPr>
                <w:rFonts w:ascii="GHEA Grapalat" w:eastAsia="Times New Roman" w:hAnsi="GHEA Grapalat" w:cs="Sylfaen"/>
                <w:sz w:val="20"/>
                <w:szCs w:val="20"/>
              </w:rPr>
              <w:t xml:space="preserve">. </w:t>
            </w:r>
            <w:r w:rsidRPr="001C7E89">
              <w:rPr>
                <w:rFonts w:ascii="GHEA Grapalat" w:eastAsia="Times New Roman" w:hAnsi="GHEA Grapalat" w:cs="Sylfaen"/>
                <w:sz w:val="20"/>
                <w:szCs w:val="20"/>
                <w:lang w:val="hy-AM"/>
              </w:rPr>
              <w:t xml:space="preserve">Վճարման կատարման հիմքերը՝ </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Փաստաթղթերի</w:t>
            </w:r>
            <w:r w:rsidRPr="001C7E89">
              <w:rPr>
                <w:rFonts w:ascii="GHEA Grapalat" w:eastAsia="Times New Roman" w:hAnsi="GHEA Grapalat" w:cs="Arial"/>
                <w:sz w:val="20"/>
                <w:szCs w:val="20"/>
                <w:lang w:val="hy-AM"/>
              </w:rPr>
              <w:t xml:space="preserve"> անվանումը</w:t>
            </w:r>
            <w:r w:rsidRPr="001C7E89">
              <w:rPr>
                <w:rFonts w:ascii="GHEA Grapalat" w:eastAsia="Times New Roman" w:hAnsi="GHEA Grapalat" w:cs="Arial"/>
                <w:sz w:val="20"/>
                <w:szCs w:val="20"/>
              </w:rPr>
              <w:t>,</w:t>
            </w:r>
            <w:r w:rsidRPr="001C7E89">
              <w:rPr>
                <w:rFonts w:ascii="GHEA Grapalat" w:eastAsia="Times New Roman" w:hAnsi="GHEA Grapalat" w:cs="Arial"/>
                <w:sz w:val="20"/>
                <w:szCs w:val="20"/>
                <w:lang w:val="hy-AM"/>
              </w:rPr>
              <w:t xml:space="preserve"> այդ թվում՝ տուժանքի մասին համաձայնագիրը, </w:t>
            </w:r>
            <w:r w:rsidRPr="001C7E89">
              <w:rPr>
                <w:rFonts w:ascii="GHEA Grapalat" w:eastAsia="Times New Roman" w:hAnsi="GHEA Grapalat" w:cs="Sylfaen"/>
                <w:sz w:val="20"/>
                <w:szCs w:val="20"/>
                <w:lang w:val="hy-AM"/>
              </w:rPr>
              <w:t>դրանց</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sz w:val="20"/>
                <w:szCs w:val="20"/>
                <w:lang w:val="hy-AM"/>
              </w:rPr>
              <w:t>համարները</w:t>
            </w:r>
            <w:r w:rsidRPr="001C7E89">
              <w:rPr>
                <w:rFonts w:ascii="GHEA Grapalat" w:eastAsia="Times New Roman" w:hAnsi="GHEA Grapalat" w:cs="Arial"/>
                <w:sz w:val="20"/>
                <w:szCs w:val="20"/>
                <w:lang w:val="hy-AM"/>
              </w:rPr>
              <w:t>,</w:t>
            </w:r>
            <w:r w:rsidRPr="001C7E89">
              <w:rPr>
                <w:rFonts w:ascii="GHEA Grapalat" w:eastAsia="Times New Roman" w:hAnsi="GHEA Grapalat" w:cs="Arial"/>
                <w:sz w:val="20"/>
                <w:szCs w:val="20"/>
              </w:rPr>
              <w:t xml:space="preserve"> </w:t>
            </w:r>
            <w:proofErr w:type="gramStart"/>
            <w:r w:rsidRPr="001C7E89">
              <w:rPr>
                <w:rFonts w:ascii="GHEA Grapalat" w:eastAsia="Times New Roman" w:hAnsi="GHEA Grapalat" w:cs="Sylfaen"/>
                <w:sz w:val="20"/>
                <w:szCs w:val="20"/>
                <w:lang w:val="hy-AM"/>
              </w:rPr>
              <w:t>պ</w:t>
            </w:r>
            <w:r w:rsidRPr="001C7E89">
              <w:rPr>
                <w:rFonts w:ascii="GHEA Grapalat" w:eastAsia="Times New Roman" w:hAnsi="GHEA Grapalat" w:cs="Sylfaen"/>
                <w:sz w:val="20"/>
                <w:szCs w:val="20"/>
              </w:rPr>
              <w:t xml:space="preserve">այմանագրի </w:t>
            </w:r>
            <w:r w:rsidRPr="001C7E89">
              <w:rPr>
                <w:rFonts w:ascii="GHEA Grapalat" w:eastAsia="Times New Roman" w:hAnsi="GHEA Grapalat" w:cs="Arial"/>
                <w:sz w:val="20"/>
                <w:szCs w:val="20"/>
              </w:rPr>
              <w:t xml:space="preserve"> </w:t>
            </w:r>
            <w:r w:rsidRPr="001C7E89">
              <w:rPr>
                <w:rFonts w:ascii="GHEA Grapalat" w:eastAsia="Times New Roman" w:hAnsi="GHEA Grapalat" w:cs="Sylfaen"/>
                <w:sz w:val="20"/>
                <w:szCs w:val="20"/>
              </w:rPr>
              <w:t>ծածկագիրը</w:t>
            </w:r>
            <w:proofErr w:type="gramEnd"/>
            <w:r w:rsidRPr="001C7E89">
              <w:rPr>
                <w:rFonts w:ascii="GHEA Grapalat" w:eastAsia="Times New Roman" w:hAnsi="GHEA Grapalat" w:cs="Arial"/>
                <w:sz w:val="20"/>
                <w:szCs w:val="20"/>
                <w:lang w:val="hy-AM"/>
              </w:rPr>
              <w:t xml:space="preserve"> որի հիման վրա կատարվում է  գանձումը</w:t>
            </w:r>
            <w:r w:rsidRPr="001C7E89">
              <w:rPr>
                <w:rFonts w:ascii="GHEA Grapalat" w:eastAsia="Times New Roman" w:hAnsi="GHEA Grapalat" w:cs="Arial"/>
                <w:sz w:val="20"/>
                <w:szCs w:val="20"/>
              </w:rPr>
              <w:t>)</w:t>
            </w:r>
            <w:r w:rsidRPr="001C7E89">
              <w:rPr>
                <w:rFonts w:ascii="GHEA Grapalat" w:eastAsia="Times New Roman" w:hAnsi="GHEA Grapalat" w:cs="Sylfaen"/>
                <w:sz w:val="20"/>
                <w:szCs w:val="20"/>
              </w:rPr>
              <w:t>`</w:t>
            </w:r>
          </w:p>
          <w:p w14:paraId="466DE1AF" w14:textId="77777777" w:rsidR="001C7E89" w:rsidRPr="001C7E89" w:rsidRDefault="001C7E89" w:rsidP="001C7E89">
            <w:pPr>
              <w:spacing w:after="0" w:line="240" w:lineRule="auto"/>
              <w:rPr>
                <w:rFonts w:ascii="GHEA Grapalat" w:eastAsia="Times New Roman" w:hAnsi="GHEA Grapalat" w:cs="Arial"/>
                <w:sz w:val="20"/>
                <w:szCs w:val="20"/>
              </w:rPr>
            </w:pPr>
          </w:p>
        </w:tc>
      </w:tr>
      <w:tr w:rsidR="001C7E89" w:rsidRPr="001C7E89" w14:paraId="050C0719" w14:textId="77777777" w:rsidTr="009B41BC">
        <w:trPr>
          <w:trHeight w:val="704"/>
        </w:trPr>
        <w:tc>
          <w:tcPr>
            <w:tcW w:w="10980" w:type="dxa"/>
            <w:gridSpan w:val="2"/>
            <w:tcBorders>
              <w:left w:val="single" w:sz="4" w:space="0" w:color="auto"/>
              <w:bottom w:val="single" w:sz="4" w:space="0" w:color="auto"/>
              <w:right w:val="single" w:sz="4" w:space="0" w:color="000000"/>
            </w:tcBorders>
            <w:noWrap/>
            <w:vAlign w:val="bottom"/>
          </w:tcPr>
          <w:p w14:paraId="0D5B5D03" w14:textId="77777777" w:rsidR="001C7E89" w:rsidRPr="001C7E89" w:rsidRDefault="001C7E89" w:rsidP="001C7E89">
            <w:pPr>
              <w:spacing w:after="0" w:line="240" w:lineRule="auto"/>
              <w:rPr>
                <w:rFonts w:ascii="GHEA Grapalat" w:eastAsia="Times New Roman" w:hAnsi="GHEA Grapalat" w:cs="Arial"/>
                <w:sz w:val="20"/>
                <w:szCs w:val="20"/>
                <w:lang w:val="hy-AM"/>
              </w:rPr>
            </w:pPr>
          </w:p>
        </w:tc>
      </w:tr>
      <w:tr w:rsidR="001C7E89" w:rsidRPr="001C7E89" w14:paraId="2DE80F5B" w14:textId="77777777" w:rsidTr="009B41B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79023E" w14:textId="77777777" w:rsidR="001C7E89" w:rsidRPr="001C7E89" w:rsidRDefault="001C7E89" w:rsidP="001C7E89">
            <w:pPr>
              <w:spacing w:after="0" w:line="240" w:lineRule="auto"/>
              <w:rPr>
                <w:rFonts w:ascii="GHEA Grapalat" w:eastAsia="Times New Roman" w:hAnsi="GHEA Grapalat" w:cs="Sylfaen"/>
                <w:sz w:val="20"/>
                <w:szCs w:val="20"/>
                <w:lang w:val="hy-AM"/>
              </w:rPr>
            </w:pPr>
            <w:r w:rsidRPr="001C7E89">
              <w:rPr>
                <w:rFonts w:ascii="GHEA Grapalat" w:eastAsia="Times New Roman" w:hAnsi="GHEA Grapalat" w:cs="Sylfaen"/>
                <w:sz w:val="20"/>
                <w:szCs w:val="20"/>
                <w:lang w:val="hy-AM"/>
              </w:rPr>
              <w:t>19. Վճարման պայմանները՝                                &lt;ակցեպտավորված վճարում&gt;</w:t>
            </w:r>
          </w:p>
          <w:p w14:paraId="7257D089" w14:textId="77777777" w:rsidR="001C7E89" w:rsidRPr="001C7E89" w:rsidRDefault="001C7E89" w:rsidP="001C7E89">
            <w:pPr>
              <w:spacing w:after="0" w:line="240" w:lineRule="auto"/>
              <w:rPr>
                <w:rFonts w:ascii="GHEA Grapalat" w:eastAsia="Times New Roman" w:hAnsi="GHEA Grapalat" w:cs="Sylfaen"/>
                <w:sz w:val="20"/>
                <w:szCs w:val="20"/>
                <w:lang w:val="ru-RU"/>
              </w:rPr>
            </w:pPr>
          </w:p>
        </w:tc>
      </w:tr>
      <w:tr w:rsidR="001C7E89" w:rsidRPr="001C7E89" w14:paraId="01633426" w14:textId="77777777" w:rsidTr="009B41B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1EC01"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lang w:val="hy-AM"/>
              </w:rPr>
              <w:t xml:space="preserve">20. Առդիր էջերի քանակը՝    </w:t>
            </w:r>
            <w:r w:rsidRPr="001C7E89">
              <w:rPr>
                <w:rFonts w:ascii="GHEA Grapalat" w:eastAsia="Times New Roman" w:hAnsi="GHEA Grapalat" w:cs="Arial"/>
                <w:sz w:val="20"/>
                <w:szCs w:val="20"/>
              </w:rPr>
              <w:t xml:space="preserve">--- </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sz w:val="20"/>
                <w:szCs w:val="20"/>
              </w:rPr>
              <w:t>էջ</w:t>
            </w:r>
          </w:p>
          <w:p w14:paraId="70E7A2F3" w14:textId="77777777" w:rsidR="001C7E89" w:rsidRPr="001C7E89" w:rsidRDefault="001C7E89" w:rsidP="001C7E89">
            <w:pPr>
              <w:spacing w:after="0" w:line="240" w:lineRule="auto"/>
              <w:rPr>
                <w:rFonts w:ascii="GHEA Grapalat" w:eastAsia="Times New Roman" w:hAnsi="GHEA Grapalat" w:cs="Sylfaen"/>
                <w:sz w:val="20"/>
                <w:szCs w:val="20"/>
                <w:lang w:val="hy-AM"/>
              </w:rPr>
            </w:pPr>
          </w:p>
        </w:tc>
      </w:tr>
      <w:tr w:rsidR="001C7E89" w:rsidRPr="001C7E89" w14:paraId="66C626F8" w14:textId="77777777" w:rsidTr="009B41BC">
        <w:trPr>
          <w:trHeight w:val="2194"/>
        </w:trPr>
        <w:tc>
          <w:tcPr>
            <w:tcW w:w="5616" w:type="dxa"/>
            <w:tcBorders>
              <w:top w:val="nil"/>
              <w:left w:val="single" w:sz="4" w:space="0" w:color="auto"/>
              <w:bottom w:val="single" w:sz="4" w:space="0" w:color="auto"/>
              <w:right w:val="single" w:sz="4" w:space="0" w:color="auto"/>
            </w:tcBorders>
            <w:noWrap/>
            <w:vAlign w:val="bottom"/>
          </w:tcPr>
          <w:p w14:paraId="55D4509F"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Courier New" w:eastAsia="Times New Roman" w:hAnsi="Courier New" w:cs="Courier New"/>
                <w:sz w:val="20"/>
                <w:szCs w:val="20"/>
              </w:rPr>
              <w:t> </w:t>
            </w:r>
            <w:r w:rsidRPr="001C7E89">
              <w:rPr>
                <w:rFonts w:ascii="GHEA Grapalat" w:eastAsia="Times New Roman" w:hAnsi="GHEA Grapalat" w:cs="Arial"/>
                <w:sz w:val="20"/>
                <w:szCs w:val="20"/>
                <w:lang w:val="hy-AM"/>
              </w:rPr>
              <w:t>22</w:t>
            </w:r>
            <w:r w:rsidRPr="001C7E89">
              <w:rPr>
                <w:rFonts w:ascii="GHEA Grapalat" w:eastAsia="Times New Roman" w:hAnsi="GHEA Grapalat" w:cs="Arial"/>
                <w:sz w:val="20"/>
                <w:szCs w:val="20"/>
              </w:rPr>
              <w:t>.</w:t>
            </w:r>
            <w:r w:rsidRPr="001C7E89">
              <w:rPr>
                <w:rFonts w:ascii="GHEA Grapalat" w:eastAsia="Times New Roman" w:hAnsi="GHEA Grapalat" w:cs="Sylfaen"/>
                <w:sz w:val="20"/>
                <w:szCs w:val="20"/>
              </w:rPr>
              <w:t>ա. Շահառուի ստորագրությունները</w:t>
            </w:r>
          </w:p>
          <w:p w14:paraId="4D25D428" w14:textId="77777777" w:rsidR="001C7E89" w:rsidRPr="001C7E89" w:rsidRDefault="001C7E89" w:rsidP="001C7E89">
            <w:pPr>
              <w:spacing w:after="0" w:line="240" w:lineRule="auto"/>
              <w:rPr>
                <w:rFonts w:ascii="GHEA Grapalat" w:eastAsia="Times New Roman" w:hAnsi="GHEA Grapalat" w:cs="Sylfaen"/>
                <w:sz w:val="20"/>
                <w:szCs w:val="20"/>
              </w:rPr>
            </w:pPr>
          </w:p>
          <w:p w14:paraId="3F48D328"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rPr>
              <w:t>/____________________/</w:t>
            </w:r>
          </w:p>
          <w:p w14:paraId="67D96A17" w14:textId="77777777" w:rsidR="001C7E89" w:rsidRPr="001C7E89" w:rsidRDefault="001C7E89" w:rsidP="001C7E89">
            <w:pPr>
              <w:spacing w:after="0" w:line="240" w:lineRule="auto"/>
              <w:rPr>
                <w:rFonts w:ascii="GHEA Grapalat" w:eastAsia="Times New Roman" w:hAnsi="GHEA Grapalat" w:cs="Tahoma"/>
                <w:color w:val="000000"/>
                <w:sz w:val="20"/>
                <w:szCs w:val="20"/>
              </w:rPr>
            </w:pPr>
          </w:p>
          <w:p w14:paraId="1AC7D5EA" w14:textId="77777777" w:rsidR="001C7E89" w:rsidRPr="001C7E89" w:rsidRDefault="001C7E89" w:rsidP="001C7E89">
            <w:pPr>
              <w:spacing w:after="0" w:line="240" w:lineRule="auto"/>
              <w:rPr>
                <w:rFonts w:ascii="GHEA Grapalat" w:eastAsia="Times New Roman" w:hAnsi="GHEA Grapalat" w:cs="Sylfaen"/>
                <w:sz w:val="20"/>
                <w:szCs w:val="20"/>
              </w:rPr>
            </w:pPr>
          </w:p>
          <w:p w14:paraId="7F663883" w14:textId="77777777" w:rsidR="001C7E89" w:rsidRPr="001C7E89" w:rsidRDefault="001C7E89" w:rsidP="001C7E89">
            <w:pPr>
              <w:spacing w:after="0" w:line="240" w:lineRule="auto"/>
              <w:jc w:val="right"/>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/____________________/</w:t>
            </w:r>
          </w:p>
          <w:p w14:paraId="0F92F6E0" w14:textId="77777777" w:rsidR="001C7E89" w:rsidRPr="001C7E89" w:rsidRDefault="001C7E89" w:rsidP="001C7E89">
            <w:pPr>
              <w:spacing w:after="0" w:line="240" w:lineRule="auto"/>
              <w:rPr>
                <w:rFonts w:ascii="GHEA Grapalat" w:eastAsia="Times New Roman" w:hAnsi="GHEA Grapalat" w:cs="Sylfaen"/>
                <w:sz w:val="20"/>
                <w:szCs w:val="20"/>
              </w:rPr>
            </w:pPr>
          </w:p>
          <w:p w14:paraId="14159777"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lang w:val="hy-AM"/>
              </w:rPr>
              <w:t>22</w:t>
            </w:r>
            <w:r w:rsidRPr="001C7E89">
              <w:rPr>
                <w:rFonts w:ascii="GHEA Grapalat" w:eastAsia="Times New Roman" w:hAnsi="GHEA Grapalat" w:cs="Sylfaen"/>
                <w:sz w:val="20"/>
                <w:szCs w:val="20"/>
              </w:rPr>
              <w:t>.բ.</w:t>
            </w:r>
          </w:p>
          <w:p w14:paraId="1B606A87"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Կ.Տ.</w:t>
            </w:r>
          </w:p>
          <w:p w14:paraId="5CE37CA8" w14:textId="77777777" w:rsidR="001C7E89" w:rsidRPr="001C7E89" w:rsidRDefault="001C7E89" w:rsidP="001C7E89">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E321B0A"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Arial"/>
                <w:sz w:val="20"/>
                <w:szCs w:val="20"/>
                <w:lang w:val="hy-AM"/>
              </w:rPr>
              <w:t>2</w:t>
            </w:r>
            <w:r w:rsidRPr="001C7E89">
              <w:rPr>
                <w:rFonts w:ascii="GHEA Grapalat" w:eastAsia="Times New Roman" w:hAnsi="GHEA Grapalat" w:cs="Arial"/>
                <w:sz w:val="20"/>
                <w:szCs w:val="20"/>
              </w:rPr>
              <w:t>1.</w:t>
            </w:r>
            <w:r w:rsidRPr="001C7E89">
              <w:rPr>
                <w:rFonts w:ascii="GHEA Grapalat" w:eastAsia="Times New Roman" w:hAnsi="GHEA Grapalat" w:cs="Sylfaen"/>
                <w:sz w:val="20"/>
                <w:szCs w:val="20"/>
              </w:rPr>
              <w:t xml:space="preserve">ա. </w:t>
            </w:r>
            <w:r w:rsidRPr="001C7E89">
              <w:rPr>
                <w:rFonts w:ascii="Courier New" w:eastAsia="Times New Roman" w:hAnsi="Courier New" w:cs="Courier New"/>
                <w:sz w:val="20"/>
                <w:szCs w:val="20"/>
              </w:rPr>
              <w:t> </w:t>
            </w:r>
            <w:r w:rsidRPr="001C7E89">
              <w:rPr>
                <w:rFonts w:ascii="GHEA Grapalat" w:eastAsia="Times New Roman" w:hAnsi="GHEA Grapalat" w:cs="Sylfaen"/>
                <w:sz w:val="20"/>
                <w:szCs w:val="20"/>
              </w:rPr>
              <w:t>Վճարողի ստորագրությունները`</w:t>
            </w:r>
          </w:p>
          <w:p w14:paraId="03441897" w14:textId="77777777" w:rsidR="001C7E89" w:rsidRPr="001C7E89" w:rsidRDefault="001C7E89" w:rsidP="001C7E89">
            <w:pPr>
              <w:spacing w:after="0" w:line="240" w:lineRule="auto"/>
              <w:jc w:val="right"/>
              <w:rPr>
                <w:rFonts w:ascii="GHEA Grapalat" w:eastAsia="Times New Roman" w:hAnsi="GHEA Grapalat" w:cs="Sylfaen"/>
                <w:sz w:val="20"/>
                <w:szCs w:val="20"/>
              </w:rPr>
            </w:pPr>
          </w:p>
          <w:p w14:paraId="6670170B"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 xml:space="preserve">                                               /____________________/</w:t>
            </w:r>
          </w:p>
          <w:p w14:paraId="7530F80E"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p>
          <w:p w14:paraId="72A939FA"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p>
          <w:p w14:paraId="612226A0" w14:textId="77777777" w:rsidR="001C7E89" w:rsidRPr="001C7E89" w:rsidRDefault="001C7E89" w:rsidP="001C7E89">
            <w:pPr>
              <w:spacing w:after="0" w:line="240" w:lineRule="auto"/>
              <w:jc w:val="right"/>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/____________________/</w:t>
            </w:r>
          </w:p>
          <w:p w14:paraId="7630BD3C" w14:textId="77777777" w:rsidR="001C7E89" w:rsidRPr="001C7E89" w:rsidRDefault="001C7E89" w:rsidP="001C7E89">
            <w:pPr>
              <w:spacing w:after="0" w:line="240" w:lineRule="auto"/>
              <w:jc w:val="right"/>
              <w:rPr>
                <w:rFonts w:ascii="GHEA Grapalat" w:eastAsia="Times New Roman" w:hAnsi="GHEA Grapalat" w:cs="Sylfaen"/>
                <w:sz w:val="20"/>
                <w:szCs w:val="20"/>
              </w:rPr>
            </w:pPr>
          </w:p>
          <w:p w14:paraId="46D8A354" w14:textId="77777777" w:rsidR="001C7E89" w:rsidRPr="001C7E89" w:rsidRDefault="001C7E89" w:rsidP="001C7E89">
            <w:pPr>
              <w:spacing w:after="0" w:line="240" w:lineRule="auto"/>
              <w:jc w:val="right"/>
              <w:rPr>
                <w:rFonts w:ascii="GHEA Grapalat" w:eastAsia="Times New Roman" w:hAnsi="GHEA Grapalat" w:cs="Sylfaen"/>
                <w:sz w:val="20"/>
                <w:szCs w:val="20"/>
              </w:rPr>
            </w:pPr>
            <w:r w:rsidRPr="001C7E89">
              <w:rPr>
                <w:rFonts w:ascii="GHEA Grapalat" w:eastAsia="Times New Roman" w:hAnsi="GHEA Grapalat" w:cs="Sylfaen"/>
                <w:sz w:val="20"/>
                <w:szCs w:val="20"/>
                <w:lang w:val="hy-AM"/>
              </w:rPr>
              <w:t>2</w:t>
            </w:r>
            <w:r w:rsidRPr="001C7E89">
              <w:rPr>
                <w:rFonts w:ascii="GHEA Grapalat" w:eastAsia="Times New Roman" w:hAnsi="GHEA Grapalat" w:cs="Sylfaen"/>
                <w:sz w:val="20"/>
                <w:szCs w:val="20"/>
              </w:rPr>
              <w:t>1.բ.                                                                    Կ.Տ.</w:t>
            </w:r>
          </w:p>
          <w:p w14:paraId="7FFEA328" w14:textId="77777777" w:rsidR="001C7E89" w:rsidRPr="001C7E89" w:rsidRDefault="001C7E89" w:rsidP="001C7E89">
            <w:pPr>
              <w:spacing w:after="0" w:line="240" w:lineRule="auto"/>
              <w:jc w:val="right"/>
              <w:rPr>
                <w:rFonts w:ascii="GHEA Grapalat" w:eastAsia="Times New Roman" w:hAnsi="GHEA Grapalat" w:cs="Sylfaen"/>
                <w:sz w:val="20"/>
                <w:szCs w:val="20"/>
              </w:rPr>
            </w:pPr>
          </w:p>
        </w:tc>
      </w:tr>
      <w:tr w:rsidR="001C7E89" w:rsidRPr="001C7E89" w14:paraId="6657F550" w14:textId="77777777" w:rsidTr="009B41BC">
        <w:trPr>
          <w:trHeight w:val="2058"/>
        </w:trPr>
        <w:tc>
          <w:tcPr>
            <w:tcW w:w="5616" w:type="dxa"/>
            <w:tcBorders>
              <w:top w:val="single" w:sz="4" w:space="0" w:color="auto"/>
              <w:left w:val="single" w:sz="4" w:space="0" w:color="auto"/>
              <w:right w:val="single" w:sz="4" w:space="0" w:color="auto"/>
            </w:tcBorders>
            <w:noWrap/>
            <w:vAlign w:val="bottom"/>
          </w:tcPr>
          <w:p w14:paraId="5AD1F898" w14:textId="77777777" w:rsidR="001C7E89" w:rsidRPr="001C7E89" w:rsidRDefault="001C7E89" w:rsidP="001C7E89">
            <w:pPr>
              <w:spacing w:after="0" w:line="240" w:lineRule="auto"/>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rPr>
              <w:t>2</w:t>
            </w:r>
            <w:r w:rsidRPr="001C7E89">
              <w:rPr>
                <w:rFonts w:ascii="GHEA Grapalat" w:eastAsia="Times New Roman" w:hAnsi="GHEA Grapalat" w:cs="Tahoma"/>
                <w:color w:val="000000"/>
                <w:sz w:val="20"/>
                <w:szCs w:val="20"/>
                <w:lang w:val="hy-AM"/>
              </w:rPr>
              <w:t>4</w:t>
            </w:r>
            <w:r w:rsidRPr="001C7E89">
              <w:rPr>
                <w:rFonts w:ascii="GHEA Grapalat" w:eastAsia="Times New Roman" w:hAnsi="GHEA Grapalat" w:cs="Tahoma"/>
                <w:color w:val="000000"/>
                <w:sz w:val="20"/>
                <w:szCs w:val="20"/>
              </w:rPr>
              <w:t xml:space="preserve">.ա.   </w:t>
            </w:r>
            <w:r w:rsidRPr="001C7E89">
              <w:rPr>
                <w:rFonts w:ascii="GHEA Grapalat" w:eastAsia="Times New Roman" w:hAnsi="GHEA Grapalat" w:cs="Tahoma"/>
                <w:color w:val="000000"/>
                <w:sz w:val="20"/>
                <w:szCs w:val="20"/>
                <w:lang w:val="hy-AM"/>
              </w:rPr>
              <w:t>Շահառուին  սպասարկող ֆինանսական կազմակերպություն</w:t>
            </w:r>
            <w:r w:rsidRPr="001C7E89">
              <w:rPr>
                <w:rFonts w:ascii="GHEA Grapalat" w:eastAsia="Times New Roman" w:hAnsi="GHEA Grapalat" w:cs="Tahoma"/>
                <w:color w:val="000000"/>
                <w:sz w:val="20"/>
                <w:szCs w:val="20"/>
              </w:rPr>
              <w:t xml:space="preserve"> </w:t>
            </w:r>
          </w:p>
          <w:p w14:paraId="443ACCC4" w14:textId="77777777" w:rsidR="001C7E89" w:rsidRPr="001C7E89" w:rsidRDefault="001C7E89" w:rsidP="001C7E89">
            <w:pPr>
              <w:spacing w:after="0" w:line="240" w:lineRule="auto"/>
              <w:rPr>
                <w:rFonts w:ascii="GHEA Grapalat" w:eastAsia="Times New Roman" w:hAnsi="GHEA Grapalat" w:cs="Tahoma"/>
                <w:color w:val="000000"/>
                <w:sz w:val="20"/>
                <w:szCs w:val="20"/>
                <w:lang w:val="hy-AM"/>
              </w:rPr>
            </w:pPr>
            <w:r w:rsidRPr="001C7E89">
              <w:rPr>
                <w:rFonts w:ascii="GHEA Grapalat" w:eastAsia="Times New Roman" w:hAnsi="GHEA Grapalat" w:cs="Tahoma"/>
                <w:color w:val="000000"/>
                <w:sz w:val="20"/>
                <w:szCs w:val="20"/>
              </w:rPr>
              <w:t xml:space="preserve">                             </w:t>
            </w:r>
            <w:r w:rsidRPr="001C7E89">
              <w:rPr>
                <w:rFonts w:ascii="GHEA Grapalat" w:eastAsia="Times New Roman" w:hAnsi="GHEA Grapalat" w:cs="Tahoma"/>
                <w:color w:val="000000"/>
                <w:sz w:val="20"/>
                <w:szCs w:val="20"/>
                <w:lang w:val="hy-AM"/>
              </w:rPr>
              <w:t xml:space="preserve">                 </w:t>
            </w:r>
          </w:p>
          <w:p w14:paraId="1ECE441C" w14:textId="77777777" w:rsidR="001C7E89" w:rsidRPr="001C7E89" w:rsidRDefault="001C7E89" w:rsidP="001C7E89">
            <w:pPr>
              <w:spacing w:after="0" w:line="240" w:lineRule="auto"/>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lang w:val="hy-AM"/>
              </w:rPr>
              <w:t xml:space="preserve">                                                 </w:t>
            </w:r>
            <w:r w:rsidRPr="001C7E89">
              <w:rPr>
                <w:rFonts w:ascii="GHEA Grapalat" w:eastAsia="Times New Roman" w:hAnsi="GHEA Grapalat" w:cs="Tahoma"/>
                <w:color w:val="000000"/>
                <w:sz w:val="20"/>
                <w:szCs w:val="20"/>
              </w:rPr>
              <w:t xml:space="preserve">   /____________________/</w:t>
            </w:r>
          </w:p>
          <w:p w14:paraId="6A17B5E5"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w:t>
            </w:r>
          </w:p>
          <w:p w14:paraId="2AA9F639"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/ստորագրություն/</w:t>
            </w:r>
          </w:p>
          <w:p w14:paraId="5557AEFD" w14:textId="77777777" w:rsidR="001C7E89" w:rsidRPr="001C7E89" w:rsidRDefault="001C7E89" w:rsidP="001C7E89">
            <w:pPr>
              <w:spacing w:after="0" w:line="240" w:lineRule="auto"/>
              <w:rPr>
                <w:rFonts w:ascii="GHEA Grapalat" w:eastAsia="Times New Roman" w:hAnsi="GHEA Grapalat" w:cs="Tahoma"/>
                <w:color w:val="000000"/>
                <w:sz w:val="20"/>
                <w:szCs w:val="20"/>
              </w:rPr>
            </w:pPr>
          </w:p>
          <w:p w14:paraId="1FE1084A" w14:textId="77777777" w:rsidR="001C7E89" w:rsidRPr="001C7E89" w:rsidRDefault="001C7E89" w:rsidP="001C7E89">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1707B356" w14:textId="77777777" w:rsidR="001C7E89" w:rsidRPr="001C7E89" w:rsidRDefault="001C7E89" w:rsidP="001C7E89">
            <w:pPr>
              <w:spacing w:after="0" w:line="240" w:lineRule="auto"/>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rPr>
              <w:t>2</w:t>
            </w:r>
            <w:r w:rsidRPr="001C7E89">
              <w:rPr>
                <w:rFonts w:ascii="GHEA Grapalat" w:eastAsia="Times New Roman" w:hAnsi="GHEA Grapalat" w:cs="Tahoma"/>
                <w:color w:val="000000"/>
                <w:sz w:val="20"/>
                <w:szCs w:val="20"/>
                <w:lang w:val="hy-AM"/>
              </w:rPr>
              <w:t>3</w:t>
            </w:r>
            <w:r w:rsidRPr="001C7E89">
              <w:rPr>
                <w:rFonts w:ascii="GHEA Grapalat" w:eastAsia="Times New Roman" w:hAnsi="GHEA Grapalat" w:cs="Tahoma"/>
                <w:color w:val="000000"/>
                <w:sz w:val="20"/>
                <w:szCs w:val="20"/>
              </w:rPr>
              <w:t xml:space="preserve">.ա.   </w:t>
            </w:r>
            <w:r w:rsidRPr="001C7E89">
              <w:rPr>
                <w:rFonts w:ascii="GHEA Grapalat" w:eastAsia="Times New Roman" w:hAnsi="GHEA Grapalat" w:cs="Tahoma"/>
                <w:color w:val="000000"/>
                <w:sz w:val="20"/>
                <w:szCs w:val="20"/>
                <w:lang w:val="hy-AM"/>
              </w:rPr>
              <w:t>Վճարողին  սպասարկող ֆինանսական կազմակերպություն</w:t>
            </w:r>
            <w:r w:rsidRPr="001C7E89">
              <w:rPr>
                <w:rFonts w:ascii="GHEA Grapalat" w:eastAsia="Times New Roman" w:hAnsi="GHEA Grapalat" w:cs="Tahoma"/>
                <w:color w:val="000000"/>
                <w:sz w:val="20"/>
                <w:szCs w:val="20"/>
              </w:rPr>
              <w:t xml:space="preserve"> </w:t>
            </w:r>
          </w:p>
          <w:p w14:paraId="1D77A36A"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p>
          <w:p w14:paraId="11C4E3B1"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p>
          <w:p w14:paraId="495FAA08" w14:textId="77777777" w:rsidR="001C7E89" w:rsidRPr="001C7E89" w:rsidRDefault="001C7E89" w:rsidP="001C7E89">
            <w:pPr>
              <w:spacing w:after="0" w:line="240" w:lineRule="auto"/>
              <w:jc w:val="right"/>
              <w:rPr>
                <w:rFonts w:ascii="GHEA Grapalat" w:eastAsia="Times New Roman" w:hAnsi="GHEA Grapalat" w:cs="Tahoma"/>
                <w:color w:val="000000"/>
                <w:sz w:val="20"/>
                <w:szCs w:val="20"/>
              </w:rPr>
            </w:pPr>
            <w:r w:rsidRPr="001C7E89">
              <w:rPr>
                <w:rFonts w:ascii="GHEA Grapalat" w:eastAsia="Times New Roman" w:hAnsi="GHEA Grapalat" w:cs="Tahoma"/>
                <w:color w:val="000000"/>
                <w:sz w:val="20"/>
                <w:szCs w:val="20"/>
              </w:rPr>
              <w:t>/____________________/</w:t>
            </w:r>
          </w:p>
          <w:p w14:paraId="760ADF9A" w14:textId="77777777" w:rsidR="001C7E89" w:rsidRPr="001C7E89" w:rsidRDefault="001C7E89" w:rsidP="001C7E89">
            <w:pPr>
              <w:spacing w:after="0" w:line="240" w:lineRule="auto"/>
              <w:jc w:val="center"/>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 xml:space="preserve">                                                   </w:t>
            </w:r>
            <w:r w:rsidRPr="001C7E89">
              <w:rPr>
                <w:rFonts w:ascii="GHEA Grapalat" w:eastAsia="Times New Roman" w:hAnsi="GHEA Grapalat" w:cs="Sylfaen"/>
                <w:sz w:val="20"/>
                <w:szCs w:val="20"/>
              </w:rPr>
              <w:t>/ստորագրություն/</w:t>
            </w:r>
          </w:p>
          <w:p w14:paraId="1A3109F6" w14:textId="77777777" w:rsidR="001C7E89" w:rsidRPr="001C7E89" w:rsidRDefault="001C7E89" w:rsidP="001C7E89">
            <w:pPr>
              <w:spacing w:after="0" w:line="240" w:lineRule="auto"/>
              <w:jc w:val="right"/>
              <w:rPr>
                <w:rFonts w:ascii="GHEA Grapalat" w:eastAsia="Times New Roman" w:hAnsi="GHEA Grapalat" w:cs="Arial"/>
                <w:sz w:val="20"/>
                <w:szCs w:val="20"/>
                <w:lang w:val="hy-AM"/>
              </w:rPr>
            </w:pPr>
          </w:p>
        </w:tc>
      </w:tr>
      <w:tr w:rsidR="001C7E89" w:rsidRPr="001C7E89" w14:paraId="7259A4CC" w14:textId="77777777" w:rsidTr="009B41BC">
        <w:trPr>
          <w:trHeight w:val="2194"/>
        </w:trPr>
        <w:tc>
          <w:tcPr>
            <w:tcW w:w="5616" w:type="dxa"/>
            <w:tcBorders>
              <w:top w:val="nil"/>
              <w:left w:val="single" w:sz="4" w:space="0" w:color="auto"/>
              <w:bottom w:val="single" w:sz="4" w:space="0" w:color="auto"/>
              <w:right w:val="single" w:sz="4" w:space="0" w:color="auto"/>
            </w:tcBorders>
            <w:noWrap/>
            <w:vAlign w:val="bottom"/>
          </w:tcPr>
          <w:p w14:paraId="576ADAD3"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lastRenderedPageBreak/>
              <w:t>24.բ.                                                       Կ.Տ.</w:t>
            </w:r>
          </w:p>
          <w:p w14:paraId="3959A58C" w14:textId="77777777" w:rsidR="001C7E89" w:rsidRPr="001C7E89" w:rsidRDefault="001C7E89" w:rsidP="001C7E89">
            <w:pPr>
              <w:spacing w:after="0" w:line="240" w:lineRule="auto"/>
              <w:rPr>
                <w:rFonts w:ascii="GHEA Grapalat" w:eastAsia="Times New Roman" w:hAnsi="GHEA Grapalat" w:cs="Sylfaen"/>
                <w:sz w:val="20"/>
                <w:szCs w:val="20"/>
              </w:rPr>
            </w:pPr>
          </w:p>
          <w:p w14:paraId="3F30BDFB" w14:textId="77777777" w:rsidR="001C7E89" w:rsidRPr="001C7E89" w:rsidRDefault="001C7E89" w:rsidP="001C7E89">
            <w:pPr>
              <w:spacing w:after="0" w:line="240" w:lineRule="auto"/>
              <w:rPr>
                <w:rFonts w:ascii="GHEA Grapalat" w:eastAsia="Times New Roman" w:hAnsi="GHEA Grapalat" w:cs="Sylfaen"/>
                <w:sz w:val="20"/>
                <w:szCs w:val="20"/>
              </w:rPr>
            </w:pPr>
          </w:p>
          <w:p w14:paraId="4BF52305"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Tahoma"/>
                <w:color w:val="000000"/>
                <w:sz w:val="20"/>
                <w:szCs w:val="20"/>
              </w:rPr>
              <w:t xml:space="preserve"> </w:t>
            </w:r>
            <w:r w:rsidRPr="001C7E89">
              <w:rPr>
                <w:rFonts w:ascii="GHEA Grapalat" w:eastAsia="Times New Roman" w:hAnsi="GHEA Grapalat" w:cs="Sylfaen"/>
                <w:sz w:val="20"/>
                <w:szCs w:val="20"/>
              </w:rPr>
              <w:t>2</w:t>
            </w:r>
            <w:r w:rsidRPr="001C7E89">
              <w:rPr>
                <w:rFonts w:ascii="GHEA Grapalat" w:eastAsia="Times New Roman" w:hAnsi="GHEA Grapalat" w:cs="Sylfaen"/>
                <w:sz w:val="20"/>
                <w:szCs w:val="20"/>
                <w:lang w:val="hy-AM"/>
              </w:rPr>
              <w:t>4</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գ</w:t>
            </w:r>
            <w:r w:rsidRPr="001C7E89">
              <w:rPr>
                <w:rFonts w:ascii="GHEA Grapalat" w:eastAsia="Times New Roman" w:hAnsi="GHEA Grapalat" w:cs="Tahoma"/>
                <w:color w:val="000000"/>
                <w:sz w:val="20"/>
                <w:szCs w:val="20"/>
              </w:rPr>
              <w:t xml:space="preserve">                                                 "___" </w:t>
            </w:r>
            <w:r w:rsidRPr="001C7E89">
              <w:rPr>
                <w:rFonts w:ascii="GHEA Grapalat" w:eastAsia="Times New Roman" w:hAnsi="GHEA Grapalat" w:cs="Sylfaen"/>
                <w:color w:val="000000"/>
                <w:sz w:val="20"/>
                <w:szCs w:val="20"/>
              </w:rPr>
              <w:t xml:space="preserve">___ </w:t>
            </w:r>
            <w:r w:rsidRPr="001C7E89">
              <w:rPr>
                <w:rFonts w:ascii="GHEA Grapalat" w:eastAsia="Times New Roman" w:hAnsi="GHEA Grapalat" w:cs="Tahoma"/>
                <w:color w:val="000000"/>
                <w:sz w:val="20"/>
                <w:szCs w:val="20"/>
              </w:rPr>
              <w:t xml:space="preserve">20___ </w:t>
            </w:r>
            <w:r w:rsidRPr="001C7E89">
              <w:rPr>
                <w:rFonts w:ascii="GHEA Grapalat" w:eastAsia="Times New Roman" w:hAnsi="GHEA Grapalat" w:cs="Sylfaen"/>
                <w:color w:val="000000"/>
                <w:sz w:val="20"/>
                <w:szCs w:val="20"/>
              </w:rPr>
              <w:t>թ.</w:t>
            </w:r>
            <w:r w:rsidRPr="001C7E89">
              <w:rPr>
                <w:rFonts w:ascii="GHEA Grapalat" w:eastAsia="Times New Roman" w:hAnsi="GHEA Grapalat" w:cs="Sylfaen"/>
                <w:sz w:val="20"/>
                <w:szCs w:val="20"/>
              </w:rPr>
              <w:t xml:space="preserve"> </w:t>
            </w:r>
          </w:p>
          <w:p w14:paraId="164D52AE" w14:textId="77777777" w:rsidR="001C7E89" w:rsidRPr="001C7E89" w:rsidRDefault="001C7E89" w:rsidP="001C7E89">
            <w:pPr>
              <w:spacing w:after="0" w:line="240" w:lineRule="auto"/>
              <w:rPr>
                <w:rFonts w:ascii="GHEA Grapalat" w:eastAsia="Times New Roman" w:hAnsi="GHEA Grapalat" w:cs="Sylfaen"/>
                <w:sz w:val="20"/>
                <w:szCs w:val="20"/>
              </w:rPr>
            </w:pPr>
          </w:p>
          <w:p w14:paraId="2F69AB36"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w:t>
            </w:r>
          </w:p>
          <w:p w14:paraId="03DA13D5" w14:textId="77777777" w:rsidR="001C7E89" w:rsidRPr="001C7E89" w:rsidRDefault="001C7E89" w:rsidP="001C7E89">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037845B"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23.բ.                                                                 Կ.Տ.    </w:t>
            </w:r>
          </w:p>
          <w:p w14:paraId="4CDD76D1" w14:textId="77777777" w:rsidR="001C7E89" w:rsidRPr="001C7E89" w:rsidRDefault="001C7E89" w:rsidP="001C7E89">
            <w:pPr>
              <w:spacing w:after="0" w:line="240" w:lineRule="auto"/>
              <w:rPr>
                <w:rFonts w:ascii="GHEA Grapalat" w:eastAsia="Times New Roman" w:hAnsi="GHEA Grapalat" w:cs="Sylfaen"/>
                <w:sz w:val="20"/>
                <w:szCs w:val="20"/>
              </w:rPr>
            </w:pPr>
          </w:p>
          <w:p w14:paraId="67240F02" w14:textId="77777777" w:rsidR="001C7E89" w:rsidRPr="001C7E89" w:rsidRDefault="001C7E89" w:rsidP="001C7E89">
            <w:pPr>
              <w:spacing w:after="0" w:line="240" w:lineRule="auto"/>
              <w:rPr>
                <w:rFonts w:ascii="GHEA Grapalat" w:eastAsia="Times New Roman" w:hAnsi="GHEA Grapalat" w:cs="Sylfaen"/>
                <w:sz w:val="20"/>
                <w:szCs w:val="20"/>
              </w:rPr>
            </w:pPr>
            <w:r w:rsidRPr="001C7E89">
              <w:rPr>
                <w:rFonts w:ascii="GHEA Grapalat" w:eastAsia="Times New Roman" w:hAnsi="GHEA Grapalat" w:cs="Sylfaen"/>
                <w:sz w:val="20"/>
                <w:szCs w:val="20"/>
              </w:rPr>
              <w:t xml:space="preserve">                     </w:t>
            </w:r>
          </w:p>
          <w:p w14:paraId="6D60ACD2" w14:textId="77777777" w:rsidR="001C7E89" w:rsidRPr="001C7E89" w:rsidRDefault="001C7E89" w:rsidP="001C7E89">
            <w:pPr>
              <w:spacing w:after="0" w:line="240" w:lineRule="auto"/>
              <w:rPr>
                <w:rFonts w:ascii="GHEA Grapalat" w:eastAsia="Times New Roman" w:hAnsi="GHEA Grapalat" w:cs="Sylfaen"/>
                <w:color w:val="000000"/>
                <w:sz w:val="20"/>
                <w:szCs w:val="20"/>
              </w:rPr>
            </w:pPr>
            <w:r w:rsidRPr="001C7E89">
              <w:rPr>
                <w:rFonts w:ascii="GHEA Grapalat" w:eastAsia="Times New Roman" w:hAnsi="GHEA Grapalat" w:cs="Sylfaen"/>
                <w:sz w:val="20"/>
                <w:szCs w:val="20"/>
              </w:rPr>
              <w:t>23.</w:t>
            </w:r>
            <w:proofErr w:type="gramStart"/>
            <w:r w:rsidRPr="001C7E89">
              <w:rPr>
                <w:rFonts w:ascii="GHEA Grapalat" w:eastAsia="Times New Roman" w:hAnsi="GHEA Grapalat" w:cs="Sylfaen"/>
                <w:sz w:val="20"/>
                <w:szCs w:val="20"/>
                <w:lang w:val="hy-AM"/>
              </w:rPr>
              <w:t>գ</w:t>
            </w:r>
            <w:r w:rsidRPr="001C7E89">
              <w:rPr>
                <w:rFonts w:ascii="GHEA Grapalat" w:eastAsia="Times New Roman" w:hAnsi="GHEA Grapalat" w:cs="Sylfaen"/>
                <w:sz w:val="20"/>
                <w:szCs w:val="20"/>
              </w:rPr>
              <w:t>.Կատարման</w:t>
            </w:r>
            <w:proofErr w:type="gramEnd"/>
            <w:r w:rsidRPr="001C7E89">
              <w:rPr>
                <w:rFonts w:ascii="GHEA Grapalat" w:eastAsia="Times New Roman" w:hAnsi="GHEA Grapalat" w:cs="Sylfaen"/>
                <w:sz w:val="20"/>
                <w:szCs w:val="20"/>
              </w:rPr>
              <w:t xml:space="preserve"> ամսաթիվը`           </w:t>
            </w:r>
            <w:r w:rsidRPr="001C7E89">
              <w:rPr>
                <w:rFonts w:ascii="GHEA Grapalat" w:eastAsia="Times New Roman" w:hAnsi="GHEA Grapalat" w:cs="Tahoma"/>
                <w:color w:val="000000"/>
                <w:sz w:val="20"/>
                <w:szCs w:val="20"/>
              </w:rPr>
              <w:t xml:space="preserve">"___" </w:t>
            </w:r>
            <w:r w:rsidRPr="001C7E89">
              <w:rPr>
                <w:rFonts w:ascii="GHEA Grapalat" w:eastAsia="Times New Roman" w:hAnsi="GHEA Grapalat" w:cs="Sylfaen"/>
                <w:color w:val="000000"/>
                <w:sz w:val="20"/>
                <w:szCs w:val="20"/>
              </w:rPr>
              <w:t xml:space="preserve">___ </w:t>
            </w:r>
            <w:r w:rsidRPr="001C7E89">
              <w:rPr>
                <w:rFonts w:ascii="GHEA Grapalat" w:eastAsia="Times New Roman" w:hAnsi="GHEA Grapalat" w:cs="Tahoma"/>
                <w:color w:val="000000"/>
                <w:sz w:val="20"/>
                <w:szCs w:val="20"/>
              </w:rPr>
              <w:t>20___</w:t>
            </w:r>
            <w:r w:rsidRPr="001C7E89">
              <w:rPr>
                <w:rFonts w:ascii="GHEA Grapalat" w:eastAsia="Times New Roman" w:hAnsi="GHEA Grapalat" w:cs="Sylfaen"/>
                <w:color w:val="000000"/>
                <w:sz w:val="20"/>
                <w:szCs w:val="20"/>
              </w:rPr>
              <w:t>թ.</w:t>
            </w:r>
          </w:p>
          <w:p w14:paraId="30D2E01D" w14:textId="77777777" w:rsidR="001C7E89" w:rsidRPr="001C7E89" w:rsidRDefault="001C7E89" w:rsidP="001C7E89">
            <w:pPr>
              <w:spacing w:after="0" w:line="240" w:lineRule="auto"/>
              <w:rPr>
                <w:rFonts w:ascii="GHEA Grapalat" w:eastAsia="Times New Roman" w:hAnsi="GHEA Grapalat" w:cs="Sylfaen"/>
                <w:color w:val="000000"/>
                <w:sz w:val="20"/>
                <w:szCs w:val="20"/>
              </w:rPr>
            </w:pPr>
          </w:p>
          <w:p w14:paraId="24EC7AB3" w14:textId="77777777" w:rsidR="001C7E89" w:rsidRPr="001C7E89" w:rsidRDefault="001C7E89" w:rsidP="001C7E89">
            <w:pPr>
              <w:spacing w:after="0" w:line="240" w:lineRule="auto"/>
              <w:rPr>
                <w:rFonts w:ascii="GHEA Grapalat" w:eastAsia="Times New Roman" w:hAnsi="GHEA Grapalat" w:cs="Sylfaen"/>
                <w:sz w:val="20"/>
                <w:szCs w:val="20"/>
              </w:rPr>
            </w:pPr>
          </w:p>
          <w:p w14:paraId="1F2BE76B" w14:textId="77777777" w:rsidR="001C7E89" w:rsidRPr="001C7E89" w:rsidRDefault="001C7E89" w:rsidP="001C7E89">
            <w:pPr>
              <w:spacing w:after="0" w:line="240" w:lineRule="auto"/>
              <w:jc w:val="right"/>
              <w:rPr>
                <w:rFonts w:ascii="GHEA Grapalat" w:eastAsia="Times New Roman" w:hAnsi="GHEA Grapalat" w:cs="Arial"/>
                <w:sz w:val="20"/>
                <w:szCs w:val="20"/>
              </w:rPr>
            </w:pPr>
          </w:p>
        </w:tc>
      </w:tr>
    </w:tbl>
    <w:p w14:paraId="74141766"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41D29678"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46E36185"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1C2102AF"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3970C579"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36547AE4" w14:textId="77777777" w:rsidR="001C7E89" w:rsidRPr="001C7E89" w:rsidRDefault="001C7E89" w:rsidP="001C7E89">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1C7E89">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1FB3EB0" w14:textId="77777777" w:rsidR="001C7E89" w:rsidRPr="001C7E89" w:rsidRDefault="001C7E89" w:rsidP="001C7E89">
      <w:pPr>
        <w:spacing w:after="0" w:line="240" w:lineRule="auto"/>
        <w:jc w:val="center"/>
        <w:rPr>
          <w:rFonts w:ascii="GHEA Grapalat" w:eastAsia="Times New Roman" w:hAnsi="GHEA Grapalat" w:cs="Times New Roman"/>
          <w:b/>
          <w:lang w:val="nl-NL"/>
        </w:rPr>
      </w:pPr>
      <w:r w:rsidRPr="001C7E89">
        <w:rPr>
          <w:rFonts w:ascii="GHEA Grapalat" w:eastAsia="Times New Roman" w:hAnsi="GHEA Grapalat" w:cs="Times New Roman"/>
          <w:b/>
          <w:sz w:val="24"/>
          <w:szCs w:val="24"/>
          <w:lang w:val="hy-AM"/>
        </w:rPr>
        <w:br w:type="page"/>
      </w:r>
      <w:r w:rsidRPr="001C7E89">
        <w:rPr>
          <w:rFonts w:ascii="GHEA Grapalat" w:eastAsia="Times New Roman" w:hAnsi="GHEA Grapalat" w:cs="Times New Roman"/>
          <w:b/>
          <w:lang w:val="hy-AM"/>
        </w:rPr>
        <w:lastRenderedPageBreak/>
        <w:t>Վճարման</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պահանջագրի</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պարտադիր</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վավերապայմանները</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և</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լրացման</w:t>
      </w:r>
      <w:r w:rsidRPr="001C7E89">
        <w:rPr>
          <w:rFonts w:ascii="GHEA Grapalat" w:eastAsia="Times New Roman" w:hAnsi="GHEA Grapalat" w:cs="Times New Roman"/>
          <w:b/>
          <w:lang w:val="nl-NL"/>
        </w:rPr>
        <w:t xml:space="preserve"> </w:t>
      </w:r>
      <w:r w:rsidRPr="001C7E89">
        <w:rPr>
          <w:rFonts w:ascii="GHEA Grapalat" w:eastAsia="Times New Roman" w:hAnsi="GHEA Grapalat" w:cs="Times New Roman"/>
          <w:b/>
          <w:lang w:val="hy-AM"/>
        </w:rPr>
        <w:t>ուղեցույցը</w:t>
      </w:r>
    </w:p>
    <w:p w14:paraId="7EA0D92C" w14:textId="77777777" w:rsidR="001C7E89" w:rsidRPr="001C7E89" w:rsidRDefault="001C7E89" w:rsidP="001C7E89">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C7E89" w:rsidRPr="001C7E89" w14:paraId="5203ADDD" w14:textId="77777777" w:rsidTr="009B41BC">
        <w:tc>
          <w:tcPr>
            <w:tcW w:w="720" w:type="dxa"/>
            <w:tcBorders>
              <w:top w:val="single" w:sz="4" w:space="0" w:color="auto"/>
              <w:left w:val="single" w:sz="4" w:space="0" w:color="auto"/>
              <w:bottom w:val="single" w:sz="4" w:space="0" w:color="auto"/>
              <w:right w:val="single" w:sz="4" w:space="0" w:color="auto"/>
            </w:tcBorders>
          </w:tcPr>
          <w:p w14:paraId="7BB87B1F" w14:textId="77777777" w:rsidR="001C7E89" w:rsidRPr="001C7E89" w:rsidRDefault="001C7E89" w:rsidP="001C7E89">
            <w:pPr>
              <w:spacing w:after="0" w:line="240" w:lineRule="auto"/>
              <w:jc w:val="both"/>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F584421"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83A872C"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Նշված դաշտի/</w:t>
            </w:r>
          </w:p>
          <w:p w14:paraId="68606D16"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645D77B" w14:textId="77777777" w:rsidR="001C7E89" w:rsidRPr="001C7E89" w:rsidRDefault="001C7E89" w:rsidP="001C7E89">
            <w:pPr>
              <w:spacing w:after="0" w:line="240" w:lineRule="auto"/>
              <w:jc w:val="center"/>
              <w:rPr>
                <w:rFonts w:ascii="GHEA Grapalat" w:eastAsia="Times New Roman" w:hAnsi="GHEA Grapalat" w:cs="Times New Roman"/>
                <w:b/>
                <w:sz w:val="20"/>
                <w:szCs w:val="20"/>
                <w:lang w:val="hy-AM"/>
              </w:rPr>
            </w:pPr>
            <w:r w:rsidRPr="001C7E89">
              <w:rPr>
                <w:rFonts w:ascii="GHEA Grapalat" w:eastAsia="Times New Roman" w:hAnsi="GHEA Grapalat" w:cs="Times New Roman"/>
                <w:b/>
                <w:sz w:val="20"/>
                <w:szCs w:val="20"/>
              </w:rPr>
              <w:t>Վավերապայմանի լրացման պահանջը</w:t>
            </w:r>
            <w:r w:rsidRPr="001C7E89">
              <w:rPr>
                <w:rFonts w:ascii="GHEA Grapalat" w:eastAsia="Times New Roman" w:hAnsi="GHEA Grapalat" w:cs="Times New Roman"/>
                <w:b/>
                <w:sz w:val="20"/>
                <w:szCs w:val="20"/>
                <w:lang w:val="hy-AM"/>
              </w:rPr>
              <w:t xml:space="preserve"> </w:t>
            </w:r>
          </w:p>
          <w:p w14:paraId="50687880"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w:t>
            </w:r>
            <w:r w:rsidRPr="001C7E89">
              <w:rPr>
                <w:rFonts w:ascii="GHEA Grapalat" w:eastAsia="Times New Roman" w:hAnsi="GHEA Grapalat" w:cs="Times New Roman"/>
                <w:b/>
                <w:sz w:val="20"/>
                <w:szCs w:val="20"/>
                <w:lang w:val="hy-AM"/>
              </w:rPr>
              <w:t>գնումների գործընթացի հետ կապված</w:t>
            </w:r>
            <w:r w:rsidRPr="001C7E89">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2E3B924" w14:textId="77777777" w:rsidR="001C7E89" w:rsidRPr="001C7E89" w:rsidRDefault="001C7E89" w:rsidP="001C7E89">
            <w:pPr>
              <w:spacing w:after="0" w:line="240" w:lineRule="auto"/>
              <w:ind w:left="-588" w:firstLine="588"/>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Վավերապայմանը</w:t>
            </w:r>
          </w:p>
          <w:p w14:paraId="05427079" w14:textId="77777777" w:rsidR="001C7E89" w:rsidRPr="001C7E89" w:rsidRDefault="001C7E89" w:rsidP="001C7E89">
            <w:pPr>
              <w:spacing w:after="0" w:line="240" w:lineRule="auto"/>
              <w:ind w:left="-588" w:firstLine="588"/>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 xml:space="preserve">լրացնող կողմը` </w:t>
            </w:r>
          </w:p>
          <w:p w14:paraId="60E195FE" w14:textId="77777777" w:rsidR="001C7E89" w:rsidRPr="001C7E89" w:rsidRDefault="001C7E89" w:rsidP="001C7E89">
            <w:pPr>
              <w:spacing w:after="0" w:line="240" w:lineRule="auto"/>
              <w:ind w:left="-588" w:firstLine="588"/>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շահառուն կամ վճարողը</w:t>
            </w:r>
          </w:p>
          <w:p w14:paraId="4944086A" w14:textId="77777777" w:rsidR="001C7E89" w:rsidRPr="001C7E89" w:rsidRDefault="001C7E89" w:rsidP="001C7E89">
            <w:pPr>
              <w:spacing w:after="0" w:line="240" w:lineRule="auto"/>
              <w:ind w:left="-588" w:firstLine="588"/>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w:t>
            </w:r>
            <w:r w:rsidRPr="001C7E89">
              <w:rPr>
                <w:rFonts w:ascii="GHEA Grapalat" w:eastAsia="Times New Roman" w:hAnsi="GHEA Grapalat" w:cs="Times New Roman"/>
                <w:b/>
                <w:sz w:val="20"/>
                <w:szCs w:val="20"/>
                <w:lang w:val="hy-AM"/>
              </w:rPr>
              <w:t>գնումների գործընթացի հետ կապված</w:t>
            </w:r>
            <w:r w:rsidRPr="001C7E89">
              <w:rPr>
                <w:rFonts w:ascii="GHEA Grapalat" w:eastAsia="Times New Roman" w:hAnsi="GHEA Grapalat" w:cs="Times New Roman"/>
                <w:b/>
                <w:sz w:val="20"/>
                <w:szCs w:val="20"/>
              </w:rPr>
              <w:t>)</w:t>
            </w:r>
          </w:p>
        </w:tc>
      </w:tr>
      <w:tr w:rsidR="001C7E89" w:rsidRPr="001C7E89" w14:paraId="6F852271" w14:textId="77777777" w:rsidTr="009B41BC">
        <w:tc>
          <w:tcPr>
            <w:tcW w:w="720" w:type="dxa"/>
            <w:tcBorders>
              <w:top w:val="single" w:sz="4" w:space="0" w:color="auto"/>
              <w:left w:val="single" w:sz="4" w:space="0" w:color="auto"/>
              <w:bottom w:val="single" w:sz="4" w:space="0" w:color="auto"/>
              <w:right w:val="single" w:sz="4" w:space="0" w:color="auto"/>
            </w:tcBorders>
          </w:tcPr>
          <w:p w14:paraId="7231CB94"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B5BD3DD"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CDBC318"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5D8224B"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FA88864" w14:textId="77777777" w:rsidR="001C7E89" w:rsidRPr="001C7E89" w:rsidRDefault="001C7E89" w:rsidP="001C7E89">
            <w:pPr>
              <w:spacing w:after="0" w:line="240" w:lineRule="auto"/>
              <w:jc w:val="center"/>
              <w:rPr>
                <w:rFonts w:ascii="GHEA Grapalat" w:eastAsia="Times New Roman" w:hAnsi="GHEA Grapalat" w:cs="Times New Roman"/>
                <w:b/>
                <w:sz w:val="20"/>
                <w:szCs w:val="20"/>
              </w:rPr>
            </w:pPr>
            <w:r w:rsidRPr="001C7E89">
              <w:rPr>
                <w:rFonts w:ascii="GHEA Grapalat" w:eastAsia="Times New Roman" w:hAnsi="GHEA Grapalat" w:cs="Times New Roman"/>
                <w:b/>
                <w:sz w:val="20"/>
                <w:szCs w:val="20"/>
              </w:rPr>
              <w:t>5</w:t>
            </w:r>
          </w:p>
        </w:tc>
      </w:tr>
      <w:tr w:rsidR="001C7E89" w:rsidRPr="001C7E89" w14:paraId="7EB2514B" w14:textId="77777777" w:rsidTr="009B41BC">
        <w:tc>
          <w:tcPr>
            <w:tcW w:w="720" w:type="dxa"/>
            <w:tcBorders>
              <w:top w:val="single" w:sz="4" w:space="0" w:color="auto"/>
              <w:left w:val="single" w:sz="4" w:space="0" w:color="auto"/>
              <w:bottom w:val="single" w:sz="4" w:space="0" w:color="auto"/>
              <w:right w:val="single" w:sz="4" w:space="0" w:color="auto"/>
            </w:tcBorders>
          </w:tcPr>
          <w:p w14:paraId="6187392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BA8101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97E1F6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88164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DCB636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Փաստաթղթի վրա նախապես լրացված է &lt;Վճարման պահանջագիր&gt;</w:t>
            </w:r>
          </w:p>
        </w:tc>
      </w:tr>
      <w:tr w:rsidR="001C7E89" w:rsidRPr="001C7E89" w14:paraId="54083BCF" w14:textId="77777777" w:rsidTr="009B41BC">
        <w:tc>
          <w:tcPr>
            <w:tcW w:w="720" w:type="dxa"/>
            <w:tcBorders>
              <w:top w:val="single" w:sz="4" w:space="0" w:color="auto"/>
              <w:left w:val="single" w:sz="4" w:space="0" w:color="auto"/>
              <w:bottom w:val="single" w:sz="4" w:space="0" w:color="auto"/>
              <w:right w:val="single" w:sz="4" w:space="0" w:color="auto"/>
            </w:tcBorders>
          </w:tcPr>
          <w:p w14:paraId="19E59E76" w14:textId="77777777" w:rsidR="001C7E89" w:rsidRPr="001C7E89" w:rsidRDefault="001C7E89" w:rsidP="001C7E89">
            <w:pPr>
              <w:numPr>
                <w:ilvl w:val="0"/>
                <w:numId w:val="26"/>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18FCE438" w14:textId="77777777" w:rsidR="001C7E89" w:rsidRPr="001C7E89" w:rsidRDefault="001C7E89" w:rsidP="001C7E89">
            <w:pPr>
              <w:spacing w:after="0" w:line="240" w:lineRule="auto"/>
              <w:jc w:val="both"/>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8CBF98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30B14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B0E70B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1C7E89" w:rsidRPr="001C7E89" w14:paraId="6183FA17" w14:textId="77777777" w:rsidTr="009B41BC">
        <w:tc>
          <w:tcPr>
            <w:tcW w:w="720" w:type="dxa"/>
            <w:tcBorders>
              <w:top w:val="single" w:sz="4" w:space="0" w:color="auto"/>
              <w:left w:val="single" w:sz="4" w:space="0" w:color="auto"/>
              <w:bottom w:val="single" w:sz="4" w:space="0" w:color="auto"/>
              <w:right w:val="single" w:sz="4" w:space="0" w:color="auto"/>
            </w:tcBorders>
          </w:tcPr>
          <w:p w14:paraId="5AEB47AB" w14:textId="77777777" w:rsidR="001C7E89" w:rsidRPr="001C7E89" w:rsidRDefault="001C7E89" w:rsidP="001C7E89">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0F29524D" w14:textId="77777777" w:rsidR="001C7E89" w:rsidRPr="001C7E89" w:rsidRDefault="001C7E89" w:rsidP="001C7E89">
            <w:pPr>
              <w:spacing w:after="0" w:line="240" w:lineRule="auto"/>
              <w:jc w:val="both"/>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470C0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A4F09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09AD888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15A5537" w14:textId="77777777" w:rsidR="001C7E89" w:rsidRPr="001C7E89" w:rsidRDefault="001C7E89" w:rsidP="001C7E89">
            <w:pPr>
              <w:spacing w:after="0" w:line="240" w:lineRule="auto"/>
              <w:ind w:left="132" w:hanging="132"/>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1C7E89">
              <w:rPr>
                <w:rFonts w:ascii="GHEA Grapalat" w:eastAsia="Times New Roman" w:hAnsi="GHEA Grapalat" w:cs="Times New Roman"/>
                <w:sz w:val="20"/>
                <w:szCs w:val="20"/>
                <w:lang w:val="hy-AM"/>
              </w:rPr>
              <w:t xml:space="preserve">: </w:t>
            </w:r>
          </w:p>
        </w:tc>
      </w:tr>
      <w:tr w:rsidR="001C7E89" w:rsidRPr="001C7E89" w14:paraId="1A99C033" w14:textId="77777777" w:rsidTr="009B41BC">
        <w:tc>
          <w:tcPr>
            <w:tcW w:w="720" w:type="dxa"/>
            <w:tcBorders>
              <w:top w:val="single" w:sz="4" w:space="0" w:color="auto"/>
              <w:left w:val="single" w:sz="4" w:space="0" w:color="auto"/>
              <w:bottom w:val="single" w:sz="4" w:space="0" w:color="auto"/>
              <w:right w:val="single" w:sz="4" w:space="0" w:color="auto"/>
            </w:tcBorders>
          </w:tcPr>
          <w:p w14:paraId="1F1E3FC4" w14:textId="77777777" w:rsidR="001C7E89" w:rsidRPr="001C7E89" w:rsidRDefault="001C7E89" w:rsidP="001C7E89">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680FBE5" w14:textId="77777777" w:rsidR="001C7E89" w:rsidRPr="001C7E89" w:rsidRDefault="001C7E89" w:rsidP="001C7E89">
            <w:pPr>
              <w:spacing w:after="0" w:line="240" w:lineRule="auto"/>
              <w:jc w:val="both"/>
              <w:rPr>
                <w:rFonts w:ascii="GHEA Grapalat" w:eastAsia="Times New Roman" w:hAnsi="GHEA Grapalat" w:cs="Times New Roman"/>
                <w:sz w:val="20"/>
                <w:szCs w:val="20"/>
              </w:rPr>
            </w:pPr>
            <w:r w:rsidRPr="001C7E89">
              <w:rPr>
                <w:rFonts w:ascii="GHEA Grapalat" w:eastAsia="Times New Roman" w:hAnsi="GHEA Grapalat" w:cs="Sylfaen"/>
                <w:sz w:val="20"/>
                <w:szCs w:val="20"/>
                <w:lang w:val="hy-AM"/>
              </w:rPr>
              <w:t>Վճարողի անվանումը</w:t>
            </w:r>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D4C7B2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1D3D6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4EC9F8D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55BB774" w14:textId="77777777" w:rsidR="001C7E89" w:rsidRPr="001C7E89" w:rsidRDefault="001C7E89" w:rsidP="001C7E89">
            <w:pPr>
              <w:spacing w:after="0" w:line="240" w:lineRule="auto"/>
              <w:ind w:left="252" w:hanging="252"/>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1C7E89" w14:paraId="60E129C1" w14:textId="77777777" w:rsidTr="009B41BC">
        <w:tc>
          <w:tcPr>
            <w:tcW w:w="720" w:type="dxa"/>
            <w:tcBorders>
              <w:top w:val="single" w:sz="4" w:space="0" w:color="auto"/>
              <w:left w:val="single" w:sz="4" w:space="0" w:color="auto"/>
              <w:bottom w:val="single" w:sz="4" w:space="0" w:color="auto"/>
              <w:right w:val="single" w:sz="4" w:space="0" w:color="auto"/>
            </w:tcBorders>
          </w:tcPr>
          <w:p w14:paraId="176F1CF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CB6678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AD6F7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99290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2C6D4D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1C7E89" w14:paraId="7A7D1A59" w14:textId="77777777" w:rsidTr="009B41BC">
        <w:tc>
          <w:tcPr>
            <w:tcW w:w="720" w:type="dxa"/>
            <w:tcBorders>
              <w:top w:val="single" w:sz="4" w:space="0" w:color="auto"/>
              <w:left w:val="single" w:sz="4" w:space="0" w:color="auto"/>
              <w:bottom w:val="single" w:sz="4" w:space="0" w:color="auto"/>
              <w:right w:val="single" w:sz="4" w:space="0" w:color="auto"/>
            </w:tcBorders>
          </w:tcPr>
          <w:p w14:paraId="390BBA8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200096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675F3B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135C8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7FD208A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7A2C57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1C7E89" w14:paraId="7B47BC71" w14:textId="77777777" w:rsidTr="009B41BC">
        <w:tc>
          <w:tcPr>
            <w:tcW w:w="720" w:type="dxa"/>
            <w:tcBorders>
              <w:top w:val="single" w:sz="4" w:space="0" w:color="auto"/>
              <w:left w:val="single" w:sz="4" w:space="0" w:color="auto"/>
              <w:bottom w:val="single" w:sz="4" w:space="0" w:color="auto"/>
              <w:right w:val="single" w:sz="4" w:space="0" w:color="auto"/>
            </w:tcBorders>
          </w:tcPr>
          <w:p w14:paraId="2C68BF2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97AB1C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30230D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18D8B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023E9CD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713524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1C7E89" w14:paraId="2D09CED0" w14:textId="77777777" w:rsidTr="009B41BC">
        <w:tc>
          <w:tcPr>
            <w:tcW w:w="720" w:type="dxa"/>
            <w:tcBorders>
              <w:top w:val="single" w:sz="4" w:space="0" w:color="auto"/>
              <w:left w:val="single" w:sz="4" w:space="0" w:color="auto"/>
              <w:bottom w:val="single" w:sz="4" w:space="0" w:color="auto"/>
              <w:right w:val="single" w:sz="4" w:space="0" w:color="auto"/>
            </w:tcBorders>
          </w:tcPr>
          <w:p w14:paraId="0A153EC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C16185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6B1408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04B95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4546C04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լրացվում է Հայաստանի Հանրապետության նորմատիվ </w:t>
            </w:r>
            <w:r w:rsidRPr="001C7E89">
              <w:rPr>
                <w:rFonts w:ascii="GHEA Grapalat" w:eastAsia="Times New Roman" w:hAnsi="GHEA Grapalat" w:cs="Times New Roma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64A577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lastRenderedPageBreak/>
              <w:t>լրացվում է վճարողի կողմից</w:t>
            </w:r>
          </w:p>
        </w:tc>
      </w:tr>
      <w:tr w:rsidR="001C7E89" w:rsidRPr="001C7E89" w14:paraId="2C795808" w14:textId="77777777" w:rsidTr="009B41BC">
        <w:tc>
          <w:tcPr>
            <w:tcW w:w="720" w:type="dxa"/>
            <w:tcBorders>
              <w:top w:val="single" w:sz="4" w:space="0" w:color="auto"/>
              <w:left w:val="single" w:sz="4" w:space="0" w:color="auto"/>
              <w:bottom w:val="single" w:sz="4" w:space="0" w:color="auto"/>
              <w:right w:val="single" w:sz="4" w:space="0" w:color="auto"/>
            </w:tcBorders>
          </w:tcPr>
          <w:p w14:paraId="6C4FDAF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E8F90D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roofErr w:type="gramStart"/>
            <w:r w:rsidRPr="001C7E89">
              <w:rPr>
                <w:rFonts w:ascii="GHEA Grapalat" w:eastAsia="Times New Roman" w:hAnsi="GHEA Grapalat" w:cs="Times New Roman"/>
                <w:sz w:val="20"/>
                <w:szCs w:val="20"/>
              </w:rPr>
              <w:t>շահառու</w:t>
            </w:r>
            <w:r w:rsidRPr="001C7E89">
              <w:rPr>
                <w:rFonts w:ascii="GHEA Grapalat" w:eastAsia="Times New Roman" w:hAnsi="GHEA Grapalat" w:cs="Sylfaen"/>
                <w:sz w:val="20"/>
                <w:szCs w:val="20"/>
                <w:lang w:val="hy-AM"/>
              </w:rPr>
              <w:t>ի  անվանումը</w:t>
            </w:r>
            <w:proofErr w:type="gramEnd"/>
            <w:r w:rsidRPr="001C7E89">
              <w:rPr>
                <w:rFonts w:ascii="GHEA Grapalat" w:eastAsia="Times New Roman" w:hAnsi="GHEA Grapalat" w:cs="Sylfaen"/>
                <w:sz w:val="20"/>
                <w:szCs w:val="20"/>
              </w:rPr>
              <w:t>,</w:t>
            </w:r>
            <w:r w:rsidRPr="001C7E89">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B5606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401B6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4F67D2B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D0BE5B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նախապես լրացվում է շահառուի կողմից` հրավերով</w:t>
            </w:r>
          </w:p>
        </w:tc>
      </w:tr>
      <w:tr w:rsidR="001C7E89" w:rsidRPr="001C7E89" w14:paraId="4C470985" w14:textId="77777777" w:rsidTr="009B41BC">
        <w:tc>
          <w:tcPr>
            <w:tcW w:w="720" w:type="dxa"/>
            <w:tcBorders>
              <w:top w:val="single" w:sz="4" w:space="0" w:color="auto"/>
              <w:left w:val="single" w:sz="4" w:space="0" w:color="auto"/>
              <w:bottom w:val="single" w:sz="4" w:space="0" w:color="auto"/>
              <w:right w:val="single" w:sz="4" w:space="0" w:color="auto"/>
            </w:tcBorders>
          </w:tcPr>
          <w:p w14:paraId="4632F29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B92445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Հ</w:t>
            </w:r>
            <w:r w:rsidRPr="001C7E89">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555304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ABA4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1238705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Sylfaen"/>
                <w:sz w:val="20"/>
                <w:szCs w:val="20"/>
              </w:rPr>
              <w:t xml:space="preserve"> (</w:t>
            </w:r>
            <w:r w:rsidRPr="001C7E89">
              <w:rPr>
                <w:rFonts w:ascii="GHEA Grapalat" w:eastAsia="Times New Roman" w:hAnsi="GHEA Grapalat" w:cs="Sylfaen"/>
                <w:sz w:val="20"/>
                <w:szCs w:val="20"/>
                <w:lang w:val="hy-AM"/>
              </w:rPr>
              <w:t>գնումների հետ կապված գործընթացում չի լրացվում</w:t>
            </w:r>
            <w:r w:rsidRPr="001C7E89">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3A5E7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Sylfaen"/>
                <w:sz w:val="20"/>
                <w:szCs w:val="20"/>
                <w:lang w:val="ru-RU"/>
              </w:rPr>
              <w:t>(</w:t>
            </w:r>
            <w:r w:rsidRPr="001C7E89">
              <w:rPr>
                <w:rFonts w:ascii="GHEA Grapalat" w:eastAsia="Times New Roman" w:hAnsi="GHEA Grapalat" w:cs="Sylfaen"/>
                <w:sz w:val="20"/>
                <w:szCs w:val="20"/>
                <w:lang w:val="hy-AM"/>
              </w:rPr>
              <w:t>չի լրացվում</w:t>
            </w:r>
            <w:r w:rsidRPr="001C7E89">
              <w:rPr>
                <w:rFonts w:ascii="GHEA Grapalat" w:eastAsia="Times New Roman" w:hAnsi="GHEA Grapalat" w:cs="Sylfaen"/>
                <w:sz w:val="20"/>
                <w:szCs w:val="20"/>
                <w:lang w:val="ru-RU"/>
              </w:rPr>
              <w:t>)</w:t>
            </w:r>
          </w:p>
        </w:tc>
      </w:tr>
      <w:tr w:rsidR="001C7E89" w:rsidRPr="001C7E89" w14:paraId="215D0C0F" w14:textId="77777777" w:rsidTr="009B41BC">
        <w:tc>
          <w:tcPr>
            <w:tcW w:w="720" w:type="dxa"/>
            <w:tcBorders>
              <w:top w:val="single" w:sz="4" w:space="0" w:color="auto"/>
              <w:left w:val="single" w:sz="4" w:space="0" w:color="auto"/>
              <w:bottom w:val="single" w:sz="4" w:space="0" w:color="auto"/>
              <w:right w:val="single" w:sz="4" w:space="0" w:color="auto"/>
            </w:tcBorders>
          </w:tcPr>
          <w:p w14:paraId="5C450AA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FB7AD7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486C2E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F66B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5B43612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2F3E32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նախապես լրացվում է շահառուի կողմից` հրավերով</w:t>
            </w:r>
          </w:p>
        </w:tc>
      </w:tr>
      <w:tr w:rsidR="001C7E89" w:rsidRPr="001C7E89" w14:paraId="566767CD" w14:textId="77777777" w:rsidTr="009B41BC">
        <w:tc>
          <w:tcPr>
            <w:tcW w:w="720" w:type="dxa"/>
            <w:tcBorders>
              <w:top w:val="single" w:sz="4" w:space="0" w:color="auto"/>
              <w:left w:val="single" w:sz="4" w:space="0" w:color="auto"/>
              <w:bottom w:val="single" w:sz="4" w:space="0" w:color="auto"/>
              <w:right w:val="single" w:sz="4" w:space="0" w:color="auto"/>
            </w:tcBorders>
          </w:tcPr>
          <w:p w14:paraId="09A44F3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F802B4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308258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42F1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E0569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նախապես լրացվում է շահառուի կողմից` հրավերով</w:t>
            </w:r>
          </w:p>
        </w:tc>
      </w:tr>
      <w:tr w:rsidR="001C7E89" w:rsidRPr="001C7E89" w14:paraId="2A089565" w14:textId="77777777" w:rsidTr="009B41BC">
        <w:tc>
          <w:tcPr>
            <w:tcW w:w="720" w:type="dxa"/>
            <w:tcBorders>
              <w:top w:val="single" w:sz="4" w:space="0" w:color="auto"/>
              <w:left w:val="single" w:sz="4" w:space="0" w:color="auto"/>
              <w:bottom w:val="single" w:sz="4" w:space="0" w:color="auto"/>
              <w:right w:val="single" w:sz="4" w:space="0" w:color="auto"/>
            </w:tcBorders>
          </w:tcPr>
          <w:p w14:paraId="5806081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A71A51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4D810F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0ECB7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729F521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շահառուի այն բանկային (</w:t>
            </w:r>
            <w:r w:rsidRPr="001C7E89">
              <w:rPr>
                <w:rFonts w:ascii="GHEA Grapalat" w:eastAsia="Times New Roman" w:hAnsi="GHEA Grapalat" w:cs="Times New Roman"/>
                <w:sz w:val="20"/>
                <w:szCs w:val="20"/>
                <w:lang w:val="hy-AM"/>
              </w:rPr>
              <w:t>գանձապետական</w:t>
            </w:r>
            <w:r w:rsidRPr="001C7E89">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1D245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նախապես լրացվում է շահառուի կողմից` հրավերով</w:t>
            </w:r>
          </w:p>
        </w:tc>
      </w:tr>
      <w:tr w:rsidR="001C7E89" w:rsidRPr="001C7E89" w14:paraId="520791BC" w14:textId="77777777" w:rsidTr="009B41BC">
        <w:tc>
          <w:tcPr>
            <w:tcW w:w="720" w:type="dxa"/>
            <w:tcBorders>
              <w:top w:val="single" w:sz="4" w:space="0" w:color="auto"/>
              <w:left w:val="single" w:sz="4" w:space="0" w:color="auto"/>
              <w:bottom w:val="single" w:sz="4" w:space="0" w:color="auto"/>
              <w:right w:val="single" w:sz="4" w:space="0" w:color="auto"/>
            </w:tcBorders>
          </w:tcPr>
          <w:p w14:paraId="2658117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BA2F0E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5008C4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19E9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6BFEB05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4BF17F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լրացվում է վճարողի կողմից</w:t>
            </w:r>
            <w:r w:rsidRPr="001C7E89">
              <w:rPr>
                <w:rFonts w:ascii="GHEA Grapalat" w:eastAsia="Times New Roman" w:hAnsi="GHEA Grapalat" w:cs="Times New Roman"/>
                <w:sz w:val="20"/>
                <w:szCs w:val="20"/>
                <w:lang w:val="hy-AM"/>
              </w:rPr>
              <w:t xml:space="preserve"> </w:t>
            </w:r>
          </w:p>
        </w:tc>
      </w:tr>
      <w:tr w:rsidR="001C7E89" w:rsidRPr="0046500E" w14:paraId="64DAB1E0" w14:textId="77777777" w:rsidTr="009B41BC">
        <w:tc>
          <w:tcPr>
            <w:tcW w:w="720" w:type="dxa"/>
            <w:tcBorders>
              <w:top w:val="single" w:sz="4" w:space="0" w:color="auto"/>
              <w:left w:val="single" w:sz="4" w:space="0" w:color="auto"/>
              <w:bottom w:val="single" w:sz="4" w:space="0" w:color="auto"/>
              <w:right w:val="single" w:sz="4" w:space="0" w:color="auto"/>
            </w:tcBorders>
          </w:tcPr>
          <w:p w14:paraId="076EB0D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C81FB6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Ակցեպտավորված գումարը՝  (թվերով</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sz w:val="20"/>
                <w:szCs w:val="20"/>
                <w:lang w:val="hy-AM"/>
              </w:rPr>
              <w:t>և</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19637B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E55CF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ոչ պարտադիր</w:t>
            </w:r>
          </w:p>
          <w:p w14:paraId="2C2D8ED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ACD664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(չի լրացվում եւ չի կիրառվում)</w:t>
            </w:r>
          </w:p>
        </w:tc>
      </w:tr>
      <w:tr w:rsidR="001C7E89" w:rsidRPr="001C7E89" w14:paraId="05CB6F70" w14:textId="77777777" w:rsidTr="009B41BC">
        <w:tc>
          <w:tcPr>
            <w:tcW w:w="720" w:type="dxa"/>
            <w:tcBorders>
              <w:top w:val="single" w:sz="4" w:space="0" w:color="auto"/>
              <w:left w:val="single" w:sz="4" w:space="0" w:color="auto"/>
              <w:bottom w:val="single" w:sz="4" w:space="0" w:color="auto"/>
              <w:right w:val="single" w:sz="4" w:space="0" w:color="auto"/>
            </w:tcBorders>
          </w:tcPr>
          <w:p w14:paraId="34E6BBD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2BFE17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638A5CF"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DD66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D57365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վճարողի կողմից</w:t>
            </w:r>
          </w:p>
        </w:tc>
      </w:tr>
      <w:tr w:rsidR="001C7E89" w:rsidRPr="0046500E" w14:paraId="42C55787" w14:textId="77777777" w:rsidTr="009B41BC">
        <w:tc>
          <w:tcPr>
            <w:tcW w:w="720" w:type="dxa"/>
            <w:tcBorders>
              <w:top w:val="single" w:sz="4" w:space="0" w:color="auto"/>
              <w:left w:val="single" w:sz="4" w:space="0" w:color="auto"/>
              <w:bottom w:val="single" w:sz="4" w:space="0" w:color="auto"/>
              <w:right w:val="single" w:sz="4" w:space="0" w:color="auto"/>
            </w:tcBorders>
          </w:tcPr>
          <w:p w14:paraId="687EBD0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26AF3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1D1D5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FA465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 xml:space="preserve">Պարտադիր </w:t>
            </w:r>
            <w:r w:rsidRPr="001C7E89">
              <w:rPr>
                <w:rFonts w:ascii="GHEA Grapalat" w:eastAsia="Times New Roman" w:hAnsi="GHEA Grapalat" w:cs="Times New Roman"/>
                <w:sz w:val="20"/>
                <w:szCs w:val="20"/>
                <w:lang w:val="hy-AM"/>
              </w:rPr>
              <w:t xml:space="preserve">լրացվում է </w:t>
            </w:r>
            <w:r w:rsidRPr="001C7E89">
              <w:rPr>
                <w:rFonts w:ascii="GHEA Grapalat" w:eastAsia="Times New Roman" w:hAnsi="GHEA Grapalat" w:cs="Times New Roman"/>
                <w:sz w:val="20"/>
                <w:szCs w:val="20"/>
              </w:rPr>
              <w:t>«</w:t>
            </w:r>
            <w:r w:rsidRPr="001C7E89">
              <w:rPr>
                <w:rFonts w:ascii="GHEA Grapalat" w:eastAsia="Times New Roman" w:hAnsi="GHEA Grapalat" w:cs="Times New Roman"/>
                <w:sz w:val="20"/>
                <w:szCs w:val="20"/>
                <w:lang w:val="hy-AM"/>
              </w:rPr>
              <w:t>պայմանագրի կատարման ապահովման համար</w:t>
            </w:r>
            <w:r w:rsidRPr="001C7E89">
              <w:rPr>
                <w:rFonts w:ascii="GHEA Grapalat" w:eastAsia="Times New Roman" w:hAnsi="GHEA Grapalat" w:cs="Times New Roman"/>
                <w:sz w:val="20"/>
                <w:szCs w:val="20"/>
              </w:rPr>
              <w:t>»</w:t>
            </w:r>
            <w:r w:rsidRPr="001C7E89">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69BEB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նախապես լրացվում է շահառուի կողմից` հրավերով</w:t>
            </w:r>
          </w:p>
        </w:tc>
      </w:tr>
      <w:tr w:rsidR="001C7E89" w:rsidRPr="001C7E89" w14:paraId="67B5F25A" w14:textId="77777777" w:rsidTr="009B41BC">
        <w:tc>
          <w:tcPr>
            <w:tcW w:w="720" w:type="dxa"/>
            <w:tcBorders>
              <w:top w:val="single" w:sz="4" w:space="0" w:color="auto"/>
              <w:left w:val="single" w:sz="4" w:space="0" w:color="auto"/>
              <w:bottom w:val="single" w:sz="4" w:space="0" w:color="auto"/>
              <w:right w:val="single" w:sz="4" w:space="0" w:color="auto"/>
            </w:tcBorders>
          </w:tcPr>
          <w:p w14:paraId="27BBBDF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873AA7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85F42C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91212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0FB0FD9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1C7E89">
              <w:rPr>
                <w:rFonts w:ascii="GHEA Grapalat" w:eastAsia="Times New Roman" w:hAnsi="GHEA Grapalat" w:cs="Times New Roman"/>
                <w:sz w:val="20"/>
                <w:szCs w:val="20"/>
              </w:rPr>
              <w:t>համարը</w:t>
            </w:r>
            <w:r w:rsidRPr="001C7E89">
              <w:rPr>
                <w:rFonts w:ascii="GHEA Grapalat" w:eastAsia="Times New Roman" w:hAnsi="GHEA Grapalat" w:cs="Times New Roman"/>
                <w:sz w:val="20"/>
                <w:szCs w:val="20"/>
                <w:lang w:val="hy-AM"/>
              </w:rPr>
              <w:t>,</w:t>
            </w:r>
            <w:r w:rsidRPr="001C7E89">
              <w:rPr>
                <w:rFonts w:ascii="GHEA Grapalat" w:eastAsia="Times New Roman" w:hAnsi="GHEA Grapalat" w:cs="Arial"/>
                <w:sz w:val="20"/>
                <w:szCs w:val="20"/>
                <w:lang w:val="hy-AM"/>
              </w:rPr>
              <w:t xml:space="preserve"> </w:t>
            </w:r>
            <w:r w:rsidRPr="001C7E89">
              <w:rPr>
                <w:rFonts w:ascii="GHEA Grapalat" w:eastAsia="Times New Roman" w:hAnsi="GHEA Grapalat" w:cs="Times New Roman"/>
                <w:sz w:val="20"/>
                <w:szCs w:val="20"/>
              </w:rPr>
              <w:t xml:space="preserve"> գնման</w:t>
            </w:r>
            <w:proofErr w:type="gramEnd"/>
            <w:r w:rsidRPr="001C7E89">
              <w:rPr>
                <w:rFonts w:ascii="GHEA Grapalat" w:eastAsia="Times New Roman" w:hAnsi="GHEA Grapalat" w:cs="Times New Roman"/>
                <w:sz w:val="20"/>
                <w:szCs w:val="20"/>
              </w:rPr>
              <w:t xml:space="preserve"> ընթացակարգի </w:t>
            </w:r>
            <w:r w:rsidRPr="001C7E89">
              <w:rPr>
                <w:rFonts w:ascii="GHEA Grapalat" w:eastAsia="Times New Roman" w:hAnsi="GHEA Grapalat" w:cs="Times New Roman"/>
                <w:sz w:val="20"/>
                <w:szCs w:val="20"/>
              </w:rPr>
              <w:lastRenderedPageBreak/>
              <w:t>ծածկագիրը</w:t>
            </w:r>
            <w:r w:rsidRPr="001C7E89">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3FCE3A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lastRenderedPageBreak/>
              <w:t xml:space="preserve">լրացվում է </w:t>
            </w:r>
            <w:r w:rsidRPr="001C7E89">
              <w:rPr>
                <w:rFonts w:ascii="GHEA Grapalat" w:eastAsia="Times New Roman" w:hAnsi="GHEA Grapalat" w:cs="Times New Roman"/>
                <w:sz w:val="20"/>
                <w:szCs w:val="20"/>
                <w:lang w:val="hy-AM"/>
              </w:rPr>
              <w:t>շահառու</w:t>
            </w:r>
            <w:r w:rsidRPr="001C7E89">
              <w:rPr>
                <w:rFonts w:ascii="GHEA Grapalat" w:eastAsia="Times New Roman" w:hAnsi="GHEA Grapalat" w:cs="Times New Roman"/>
                <w:sz w:val="20"/>
                <w:szCs w:val="20"/>
              </w:rPr>
              <w:t>ի կողմից</w:t>
            </w:r>
          </w:p>
        </w:tc>
      </w:tr>
      <w:tr w:rsidR="001C7E89" w:rsidRPr="0046500E" w14:paraId="31DE8A0F" w14:textId="77777777" w:rsidTr="009B41BC">
        <w:tc>
          <w:tcPr>
            <w:tcW w:w="720" w:type="dxa"/>
            <w:tcBorders>
              <w:top w:val="single" w:sz="4" w:space="0" w:color="auto"/>
              <w:left w:val="single" w:sz="4" w:space="0" w:color="auto"/>
              <w:bottom w:val="single" w:sz="4" w:space="0" w:color="auto"/>
              <w:right w:val="single" w:sz="4" w:space="0" w:color="auto"/>
            </w:tcBorders>
          </w:tcPr>
          <w:p w14:paraId="4A1F567D" w14:textId="77777777" w:rsidR="001C7E89" w:rsidRPr="001C7E89" w:rsidDel="0010680B"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F45D38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4D18F6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7751B0" w14:textId="77777777" w:rsidR="001C7E89" w:rsidRPr="001C7E89" w:rsidRDefault="001C7E89" w:rsidP="001C7E89">
            <w:pPr>
              <w:spacing w:after="0" w:line="240" w:lineRule="auto"/>
              <w:jc w:val="center"/>
              <w:rPr>
                <w:rFonts w:ascii="GHEA Grapalat" w:eastAsia="Times New Roman" w:hAnsi="GHEA Grapalat" w:cs="Sylfaen"/>
                <w:sz w:val="20"/>
                <w:szCs w:val="20"/>
                <w:lang w:val="hy-AM"/>
              </w:rPr>
            </w:pPr>
            <w:r w:rsidRPr="001C7E89">
              <w:rPr>
                <w:rFonts w:ascii="GHEA Grapalat" w:eastAsia="Times New Roman" w:hAnsi="GHEA Grapalat" w:cs="Times New Roman"/>
                <w:sz w:val="20"/>
                <w:szCs w:val="20"/>
              </w:rPr>
              <w:t>պարտադիր</w:t>
            </w:r>
            <w:r w:rsidRPr="001C7E89">
              <w:rPr>
                <w:rFonts w:ascii="GHEA Grapalat" w:eastAsia="Times New Roman" w:hAnsi="GHEA Grapalat" w:cs="Sylfaen"/>
                <w:sz w:val="20"/>
                <w:szCs w:val="20"/>
                <w:lang w:val="hy-AM"/>
              </w:rPr>
              <w:t xml:space="preserve"> </w:t>
            </w:r>
          </w:p>
          <w:p w14:paraId="7A859CA8" w14:textId="77777777" w:rsidR="001C7E89" w:rsidRPr="001C7E89" w:rsidRDefault="001C7E89" w:rsidP="001C7E89">
            <w:pPr>
              <w:spacing w:after="0" w:line="240" w:lineRule="auto"/>
              <w:jc w:val="center"/>
              <w:rPr>
                <w:rFonts w:ascii="GHEA Grapalat" w:eastAsia="Times New Roman" w:hAnsi="GHEA Grapalat" w:cs="Sylfaen"/>
                <w:sz w:val="20"/>
                <w:szCs w:val="20"/>
                <w:lang w:val="hy-AM"/>
              </w:rPr>
            </w:pPr>
            <w:r w:rsidRPr="001C7E89">
              <w:rPr>
                <w:rFonts w:ascii="GHEA Grapalat" w:eastAsia="Times New Roman" w:hAnsi="GHEA Grapalat" w:cs="Sylfaen"/>
                <w:sz w:val="20"/>
                <w:szCs w:val="20"/>
                <w:lang w:val="hy-AM"/>
              </w:rPr>
              <w:t xml:space="preserve">լրացվում է &lt;ակցեպտավորված վճարում&gt; բառերը, </w:t>
            </w:r>
          </w:p>
          <w:p w14:paraId="72D7E36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F3C92F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նախապես լրացվում է շահառուի կողմից </w:t>
            </w:r>
          </w:p>
        </w:tc>
      </w:tr>
      <w:tr w:rsidR="001C7E89" w:rsidRPr="001C7E89" w14:paraId="497F538E" w14:textId="77777777" w:rsidTr="009B41BC">
        <w:tc>
          <w:tcPr>
            <w:tcW w:w="720" w:type="dxa"/>
            <w:tcBorders>
              <w:top w:val="single" w:sz="4" w:space="0" w:color="auto"/>
              <w:left w:val="single" w:sz="4" w:space="0" w:color="auto"/>
              <w:bottom w:val="single" w:sz="4" w:space="0" w:color="auto"/>
              <w:right w:val="single" w:sz="4" w:space="0" w:color="auto"/>
            </w:tcBorders>
          </w:tcPr>
          <w:p w14:paraId="41633F1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778F0F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5C0D46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A12E6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3F7D63E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w:t>
            </w:r>
            <w:r w:rsidRPr="001C7E89">
              <w:rPr>
                <w:rFonts w:ascii="GHEA Grapalat" w:eastAsia="Times New Roman" w:hAnsi="GHEA Grapalat" w:cs="Times New Roman"/>
                <w:sz w:val="20"/>
                <w:szCs w:val="20"/>
                <w:lang w:val="hy-AM"/>
              </w:rPr>
              <w:t>վճարողի բանկին</w:t>
            </w:r>
            <w:r w:rsidRPr="001C7E89">
              <w:rPr>
                <w:rFonts w:ascii="GHEA Grapalat" w:eastAsia="Times New Roman" w:hAnsi="GHEA Grapalat" w:cs="Times New Roman"/>
                <w:sz w:val="20"/>
                <w:szCs w:val="20"/>
              </w:rPr>
              <w:t>)</w:t>
            </w:r>
          </w:p>
          <w:p w14:paraId="486F84B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Եթ ե լրացվել է &lt;</w:t>
            </w:r>
            <w:r w:rsidRPr="001C7E89">
              <w:rPr>
                <w:rFonts w:ascii="GHEA Grapalat" w:eastAsia="Times New Roman" w:hAnsi="GHEA Grapalat" w:cs="Sylfaen"/>
                <w:sz w:val="20"/>
                <w:szCs w:val="20"/>
                <w:lang w:val="hy-AM"/>
              </w:rPr>
              <w:t>Վճարման կատարման հիմքեր&gt; դաշտը ապա այս տվյալը պարտադիր լրացվում է</w:t>
            </w:r>
            <w:r w:rsidRPr="001C7E89">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443A5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շահառուի</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կողմից</w:t>
            </w:r>
          </w:p>
        </w:tc>
      </w:tr>
      <w:tr w:rsidR="001C7E89" w:rsidRPr="0046500E" w14:paraId="399C2115" w14:textId="77777777" w:rsidTr="009B41BC">
        <w:tc>
          <w:tcPr>
            <w:tcW w:w="720" w:type="dxa"/>
            <w:tcBorders>
              <w:top w:val="single" w:sz="4" w:space="0" w:color="auto"/>
              <w:left w:val="single" w:sz="4" w:space="0" w:color="auto"/>
              <w:bottom w:val="single" w:sz="4" w:space="0" w:color="auto"/>
              <w:right w:val="single" w:sz="4" w:space="0" w:color="auto"/>
            </w:tcBorders>
          </w:tcPr>
          <w:p w14:paraId="34B545B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2</w:t>
            </w:r>
            <w:r w:rsidRPr="001C7E89">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940D3E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70EFF6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68866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25FA016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այս դաշտը լրացվում</w:t>
            </w:r>
            <w:r w:rsidRPr="001C7E89">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1C7E89">
              <w:rPr>
                <w:rFonts w:ascii="GHEA Grapalat" w:eastAsia="Times New Roman" w:hAnsi="GHEA Grapalat" w:cs="Times New Roman"/>
                <w:sz w:val="20"/>
                <w:szCs w:val="20"/>
              </w:rPr>
              <w:t xml:space="preserve"> եթե </w:t>
            </w:r>
            <w:r w:rsidRPr="001C7E89">
              <w:rPr>
                <w:rFonts w:ascii="GHEA Grapalat" w:eastAsia="Times New Roman" w:hAnsi="GHEA Grapalat" w:cs="Sylfaen"/>
                <w:sz w:val="20"/>
                <w:szCs w:val="20"/>
                <w:lang w:val="hy-AM"/>
              </w:rPr>
              <w:t xml:space="preserve">Վճարման պայմաններ դաշտում </w:t>
            </w:r>
            <w:r w:rsidRPr="001C7E89">
              <w:rPr>
                <w:rFonts w:ascii="GHEA Grapalat" w:eastAsia="Times New Roman" w:hAnsi="GHEA Grapalat" w:cs="Times New Roman"/>
                <w:sz w:val="20"/>
                <w:szCs w:val="20"/>
                <w:lang w:val="hy-AM"/>
              </w:rPr>
              <w:t>նշված է &lt;ակցեպտավորված վճարում&gt; ապա</w:t>
            </w:r>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Times New Roman"/>
                <w:sz w:val="20"/>
                <w:szCs w:val="20"/>
              </w:rPr>
              <w:t>վճարող</w:t>
            </w:r>
            <w:r w:rsidRPr="001C7E89">
              <w:rPr>
                <w:rFonts w:ascii="GHEA Grapalat" w:eastAsia="Times New Roman" w:hAnsi="GHEA Grapalat" w:cs="Times New Roman"/>
                <w:sz w:val="20"/>
                <w:szCs w:val="20"/>
                <w:lang w:val="hy-AM"/>
              </w:rPr>
              <w:t xml:space="preserve">ը ստորագրելով՝ </w:t>
            </w:r>
            <w:r w:rsidRPr="001C7E89">
              <w:rPr>
                <w:rFonts w:ascii="GHEA Grapalat" w:eastAsia="Times New Roman" w:hAnsi="GHEA Grapalat" w:cs="Sylfaen"/>
                <w:sz w:val="20"/>
                <w:szCs w:val="20"/>
                <w:lang w:val="hy-AM"/>
              </w:rPr>
              <w:t xml:space="preserve">նախապես </w:t>
            </w:r>
            <w:r w:rsidRPr="001C7E89">
              <w:rPr>
                <w:rFonts w:ascii="GHEA Grapalat" w:eastAsia="Times New Roman" w:hAnsi="GHEA Grapalat" w:cs="Times New Roman"/>
                <w:sz w:val="20"/>
                <w:szCs w:val="20"/>
                <w:lang w:val="hy-AM"/>
              </w:rPr>
              <w:t xml:space="preserve">համաձայնվում  </w:t>
            </w:r>
            <w:r w:rsidRPr="001C7E89">
              <w:rPr>
                <w:rFonts w:ascii="GHEA Grapalat" w:eastAsia="Times New Roman" w:hAnsi="GHEA Grapalat" w:cs="Sylfaen"/>
                <w:sz w:val="20"/>
                <w:szCs w:val="20"/>
                <w:lang w:val="hy-AM"/>
              </w:rPr>
              <w:t xml:space="preserve">  </w:t>
            </w:r>
            <w:r w:rsidRPr="001C7E89">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314A54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A15A55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ստորագրվում է վճարողի կողմից կամ </w:t>
            </w:r>
          </w:p>
          <w:p w14:paraId="3B74701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դրվում է վճարողի էլեկտրոնային ստորագրությունը</w:t>
            </w:r>
          </w:p>
          <w:p w14:paraId="7CFE0F4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r>
      <w:tr w:rsidR="001C7E89" w:rsidRPr="0046500E" w14:paraId="0F9AD29E" w14:textId="77777777" w:rsidTr="009B41BC">
        <w:tc>
          <w:tcPr>
            <w:tcW w:w="720" w:type="dxa"/>
            <w:tcBorders>
              <w:top w:val="single" w:sz="4" w:space="0" w:color="auto"/>
              <w:left w:val="single" w:sz="4" w:space="0" w:color="auto"/>
              <w:bottom w:val="single" w:sz="4" w:space="0" w:color="auto"/>
              <w:right w:val="single" w:sz="4" w:space="0" w:color="auto"/>
            </w:tcBorders>
            <w:vAlign w:val="center"/>
          </w:tcPr>
          <w:p w14:paraId="35ADEED5" w14:textId="77777777" w:rsidR="001C7E89" w:rsidRPr="001C7E89" w:rsidRDefault="001C7E89" w:rsidP="001C7E89">
            <w:pPr>
              <w:spacing w:after="0" w:line="240" w:lineRule="auto"/>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2</w:t>
            </w:r>
            <w:r w:rsidRPr="001C7E89">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CB030C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E4D16F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77E51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պարտադիր` </w:t>
            </w:r>
          </w:p>
          <w:p w14:paraId="489D776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կնիքի առկայության դեպքում</w:t>
            </w:r>
            <w:r w:rsidRPr="001C7E89">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F9A90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կնքվում է վճարողի կողմից </w:t>
            </w:r>
          </w:p>
          <w:p w14:paraId="13D5E40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թղթային եղանակով ներկայացնելիս</w:t>
            </w:r>
          </w:p>
        </w:tc>
      </w:tr>
      <w:tr w:rsidR="001C7E89" w:rsidRPr="001C7E89" w14:paraId="0E1301EE" w14:textId="77777777" w:rsidTr="009B41BC">
        <w:tc>
          <w:tcPr>
            <w:tcW w:w="720" w:type="dxa"/>
            <w:tcBorders>
              <w:top w:val="single" w:sz="4" w:space="0" w:color="auto"/>
              <w:left w:val="single" w:sz="4" w:space="0" w:color="auto"/>
              <w:bottom w:val="single" w:sz="4" w:space="0" w:color="auto"/>
              <w:right w:val="single" w:sz="4" w:space="0" w:color="auto"/>
            </w:tcBorders>
          </w:tcPr>
          <w:p w14:paraId="418EAF9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22</w:t>
            </w:r>
            <w:r w:rsidRPr="001C7E89">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9F33CE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37425D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DD4EC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r w:rsidRPr="001C7E89">
              <w:rPr>
                <w:rFonts w:ascii="GHEA Grapalat" w:eastAsia="Times New Roman" w:hAnsi="GHEA Grapalat" w:cs="Times New Roman"/>
                <w:sz w:val="20"/>
                <w:szCs w:val="20"/>
                <w:lang w:val="hy-AM"/>
              </w:rPr>
              <w:t>՝</w:t>
            </w:r>
            <w:r w:rsidRPr="001C7E89">
              <w:rPr>
                <w:rFonts w:ascii="GHEA Grapalat" w:eastAsia="Times New Roman" w:hAnsi="GHEA Grapalat" w:cs="Times New Roman"/>
                <w:sz w:val="20"/>
                <w:szCs w:val="20"/>
              </w:rPr>
              <w:t xml:space="preserve"> </w:t>
            </w:r>
          </w:p>
          <w:p w14:paraId="7A22EFD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9571D7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ստորագրվում է շահառուի կողմից</w:t>
            </w:r>
          </w:p>
        </w:tc>
      </w:tr>
      <w:tr w:rsidR="001C7E89" w:rsidRPr="001C7E89" w14:paraId="1E79FDC4" w14:textId="77777777" w:rsidTr="009B41BC">
        <w:tc>
          <w:tcPr>
            <w:tcW w:w="720" w:type="dxa"/>
            <w:tcBorders>
              <w:top w:val="single" w:sz="4" w:space="0" w:color="auto"/>
              <w:left w:val="single" w:sz="4" w:space="0" w:color="auto"/>
              <w:bottom w:val="single" w:sz="4" w:space="0" w:color="auto"/>
              <w:right w:val="single" w:sz="4" w:space="0" w:color="auto"/>
            </w:tcBorders>
            <w:vAlign w:val="center"/>
          </w:tcPr>
          <w:p w14:paraId="0A3DBFD0" w14:textId="77777777" w:rsidR="001C7E89" w:rsidRPr="001C7E89" w:rsidRDefault="001C7E89" w:rsidP="001C7E89">
            <w:pPr>
              <w:spacing w:after="0" w:line="240" w:lineRule="auto"/>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22</w:t>
            </w:r>
            <w:r w:rsidRPr="001C7E89">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DF4327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C40663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9DBF9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պարտադիր` </w:t>
            </w:r>
          </w:p>
          <w:p w14:paraId="57CCEB5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B6E160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կնքվում է շահառուի կողմից</w:t>
            </w:r>
            <w:r w:rsidRPr="001C7E89">
              <w:rPr>
                <w:rFonts w:ascii="GHEA Grapalat" w:eastAsia="Times New Roman" w:hAnsi="GHEA Grapalat" w:cs="Times New Roman"/>
                <w:sz w:val="20"/>
                <w:szCs w:val="20"/>
                <w:lang w:val="hy-AM"/>
              </w:rPr>
              <w:t xml:space="preserve"> </w:t>
            </w:r>
          </w:p>
          <w:p w14:paraId="795073D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թղթային եղանակով բանկ ներկայացնելիս</w:t>
            </w:r>
          </w:p>
        </w:tc>
      </w:tr>
      <w:tr w:rsidR="001C7E89" w:rsidRPr="001C7E89" w14:paraId="39797F2E" w14:textId="77777777" w:rsidTr="009B41BC">
        <w:tc>
          <w:tcPr>
            <w:tcW w:w="720" w:type="dxa"/>
            <w:tcBorders>
              <w:top w:val="single" w:sz="4" w:space="0" w:color="auto"/>
              <w:left w:val="single" w:sz="4" w:space="0" w:color="auto"/>
              <w:bottom w:val="single" w:sz="4" w:space="0" w:color="auto"/>
              <w:right w:val="single" w:sz="4" w:space="0" w:color="auto"/>
            </w:tcBorders>
          </w:tcPr>
          <w:p w14:paraId="4909144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3</w:t>
            </w:r>
            <w:r w:rsidRPr="001C7E89">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5AE97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BB4AA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2AD895"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78C39AA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վճարման պահանջագիրը վճարողին սպասարկող ֆինանսական կազմակերպության</w:t>
            </w:r>
            <w:r w:rsidRPr="001C7E89">
              <w:rPr>
                <w:rFonts w:ascii="GHEA Grapalat" w:eastAsia="Times New Roman" w:hAnsi="GHEA Grapalat" w:cs="Times New Roman"/>
                <w:sz w:val="20"/>
                <w:szCs w:val="20"/>
                <w:lang w:val="hy-AM"/>
              </w:rPr>
              <w:t>ը</w:t>
            </w:r>
            <w:r w:rsidRPr="001C7E89">
              <w:rPr>
                <w:rFonts w:ascii="GHEA Grapalat" w:eastAsia="Times New Roman" w:hAnsi="GHEA Grapalat" w:cs="Times New Roman"/>
                <w:sz w:val="20"/>
                <w:szCs w:val="20"/>
              </w:rPr>
              <w:t xml:space="preserve"> թղթային </w:t>
            </w:r>
            <w:proofErr w:type="gramStart"/>
            <w:r w:rsidRPr="001C7E89">
              <w:rPr>
                <w:rFonts w:ascii="GHEA Grapalat" w:eastAsia="Times New Roman" w:hAnsi="GHEA Grapalat" w:cs="Times New Roman"/>
                <w:sz w:val="20"/>
                <w:szCs w:val="20"/>
              </w:rPr>
              <w:t xml:space="preserve">եղանակով </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ներկայաց</w:t>
            </w:r>
            <w:r w:rsidRPr="001C7E89">
              <w:rPr>
                <w:rFonts w:ascii="GHEA Grapalat" w:eastAsia="Times New Roman" w:hAnsi="GHEA Grapalat" w:cs="Times New Roman"/>
                <w:sz w:val="20"/>
                <w:szCs w:val="20"/>
                <w:lang w:val="hy-AM"/>
              </w:rPr>
              <w:t>ված</w:t>
            </w:r>
            <w:proofErr w:type="gramEnd"/>
            <w:r w:rsidRPr="001C7E89">
              <w:rPr>
                <w:rFonts w:ascii="GHEA Grapalat" w:eastAsia="Times New Roman" w:hAnsi="GHEA Grapalat" w:cs="Times New Roman"/>
                <w:sz w:val="20"/>
                <w:szCs w:val="20"/>
                <w:lang w:val="hy-AM"/>
              </w:rPr>
              <w:t xml:space="preserve"> լի</w:t>
            </w:r>
            <w:r w:rsidRPr="001C7E89">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10E04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0C7B8627" w14:textId="77777777" w:rsidTr="009B41BC">
        <w:tc>
          <w:tcPr>
            <w:tcW w:w="720" w:type="dxa"/>
            <w:tcBorders>
              <w:top w:val="single" w:sz="4" w:space="0" w:color="auto"/>
              <w:left w:val="single" w:sz="4" w:space="0" w:color="auto"/>
              <w:bottom w:val="single" w:sz="4" w:space="0" w:color="auto"/>
              <w:right w:val="single" w:sz="4" w:space="0" w:color="auto"/>
            </w:tcBorders>
            <w:vAlign w:val="center"/>
          </w:tcPr>
          <w:p w14:paraId="0510CAB4" w14:textId="77777777" w:rsidR="001C7E89" w:rsidRPr="001C7E89" w:rsidRDefault="001C7E89" w:rsidP="001C7E89">
            <w:pPr>
              <w:spacing w:after="0" w:line="240" w:lineRule="auto"/>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3</w:t>
            </w:r>
            <w:r w:rsidRPr="001C7E89">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3D0E5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վճարողին սպասարկող ֆինանսական </w:t>
            </w:r>
            <w:r w:rsidRPr="001C7E89">
              <w:rPr>
                <w:rFonts w:ascii="GHEA Grapalat" w:eastAsia="Times New Roman" w:hAnsi="GHEA Grapalat" w:cs="Times New Roman"/>
                <w:sz w:val="20"/>
                <w:szCs w:val="20"/>
              </w:rPr>
              <w:lastRenderedPageBreak/>
              <w:t xml:space="preserve">կազմակերպության (մասնաճյուղի) </w:t>
            </w:r>
            <w:r w:rsidRPr="001C7E89">
              <w:rPr>
                <w:rFonts w:ascii="GHEA Grapalat" w:eastAsia="Times New Roman" w:hAnsi="GHEA Grapalat" w:cs="Times New Roman"/>
                <w:sz w:val="20"/>
                <w:szCs w:val="20"/>
                <w:lang w:val="hy-AM"/>
              </w:rPr>
              <w:t>դրոշմա</w:t>
            </w:r>
            <w:r w:rsidRPr="001C7E89">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15C0D3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3743A0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4CE2A476"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վճարման պահանջագիրը վճարողին սպասարկող </w:t>
            </w:r>
            <w:r w:rsidRPr="001C7E89">
              <w:rPr>
                <w:rFonts w:ascii="GHEA Grapalat" w:eastAsia="Times New Roman" w:hAnsi="GHEA Grapalat" w:cs="Times New Roman"/>
                <w:sz w:val="20"/>
                <w:szCs w:val="20"/>
              </w:rPr>
              <w:lastRenderedPageBreak/>
              <w:t>ֆինանսական կազմակերպության</w:t>
            </w:r>
            <w:r w:rsidRPr="001C7E89">
              <w:rPr>
                <w:rFonts w:ascii="GHEA Grapalat" w:eastAsia="Times New Roman" w:hAnsi="GHEA Grapalat" w:cs="Times New Roman"/>
                <w:sz w:val="20"/>
                <w:szCs w:val="20"/>
                <w:lang w:val="hy-AM"/>
              </w:rPr>
              <w:t>ը</w:t>
            </w:r>
            <w:r w:rsidRPr="001C7E89">
              <w:rPr>
                <w:rFonts w:ascii="GHEA Grapalat" w:eastAsia="Times New Roman" w:hAnsi="GHEA Grapalat" w:cs="Times New Roman"/>
                <w:sz w:val="20"/>
                <w:szCs w:val="20"/>
              </w:rPr>
              <w:t xml:space="preserve"> թղթային եղանակով ներկայաց</w:t>
            </w:r>
            <w:r w:rsidRPr="001C7E89">
              <w:rPr>
                <w:rFonts w:ascii="GHEA Grapalat" w:eastAsia="Times New Roman" w:hAnsi="GHEA Grapalat" w:cs="Times New Roman"/>
                <w:sz w:val="20"/>
                <w:szCs w:val="20"/>
                <w:lang w:val="hy-AM"/>
              </w:rPr>
              <w:t>ված լի</w:t>
            </w:r>
            <w:r w:rsidRPr="001C7E89">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DCC2A3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7AE01DDD" w14:textId="77777777" w:rsidTr="009B41BC">
        <w:tc>
          <w:tcPr>
            <w:tcW w:w="720" w:type="dxa"/>
            <w:tcBorders>
              <w:top w:val="single" w:sz="4" w:space="0" w:color="auto"/>
              <w:left w:val="single" w:sz="4" w:space="0" w:color="auto"/>
              <w:bottom w:val="single" w:sz="4" w:space="0" w:color="auto"/>
              <w:right w:val="single" w:sz="4" w:space="0" w:color="auto"/>
            </w:tcBorders>
          </w:tcPr>
          <w:p w14:paraId="79D62C4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3</w:t>
            </w:r>
            <w:r w:rsidRPr="001C7E89">
              <w:rPr>
                <w:rFonts w:ascii="GHEA Grapalat" w:eastAsia="Times New Roman" w:hAnsi="GHEA Grapalat" w:cs="Times New Roman"/>
                <w:sz w:val="20"/>
                <w:szCs w:val="20"/>
              </w:rPr>
              <w:t>.</w:t>
            </w:r>
            <w:r w:rsidRPr="001C7E89">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86E97A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5BBFFE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547FB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p w14:paraId="2CB501B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70FF96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5476A4A2" w14:textId="77777777" w:rsidTr="009B41BC">
        <w:tc>
          <w:tcPr>
            <w:tcW w:w="720" w:type="dxa"/>
            <w:tcBorders>
              <w:top w:val="single" w:sz="4" w:space="0" w:color="auto"/>
              <w:left w:val="single" w:sz="4" w:space="0" w:color="auto"/>
              <w:bottom w:val="single" w:sz="4" w:space="0" w:color="auto"/>
              <w:right w:val="single" w:sz="4" w:space="0" w:color="auto"/>
            </w:tcBorders>
          </w:tcPr>
          <w:p w14:paraId="02E696A2"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4</w:t>
            </w:r>
            <w:r w:rsidRPr="001C7E89">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2D755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1FB055C"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09963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ոչ պարտադիր</w:t>
            </w:r>
          </w:p>
          <w:p w14:paraId="68D4256D"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լրացվում է </w:t>
            </w:r>
            <w:r w:rsidRPr="001C7E89">
              <w:rPr>
                <w:rFonts w:ascii="GHEA Grapalat" w:eastAsia="Times New Roman" w:hAnsi="GHEA Grapalat" w:cs="Times New Roman"/>
                <w:sz w:val="20"/>
                <w:szCs w:val="20"/>
              </w:rPr>
              <w:t>վճարման պահանջագիրը շահառուին սպասարկող ֆինանսական կազմակերպության</w:t>
            </w:r>
            <w:r w:rsidRPr="001C7E89">
              <w:rPr>
                <w:rFonts w:ascii="GHEA Grapalat" w:eastAsia="Times New Roman" w:hAnsi="GHEA Grapalat" w:cs="Times New Roman"/>
                <w:sz w:val="20"/>
                <w:szCs w:val="20"/>
                <w:lang w:val="hy-AM"/>
              </w:rPr>
              <w:t xml:space="preserve">ը </w:t>
            </w:r>
            <w:r w:rsidRPr="001C7E89">
              <w:rPr>
                <w:rFonts w:ascii="GHEA Grapalat" w:eastAsia="Times New Roman" w:hAnsi="GHEA Grapalat" w:cs="Times New Roman"/>
                <w:sz w:val="20"/>
                <w:szCs w:val="20"/>
              </w:rPr>
              <w:t xml:space="preserve"> ներկայաց</w:t>
            </w:r>
            <w:r w:rsidRPr="001C7E89">
              <w:rPr>
                <w:rFonts w:ascii="GHEA Grapalat" w:eastAsia="Times New Roman" w:hAnsi="GHEA Grapalat" w:cs="Times New Roman"/>
                <w:sz w:val="20"/>
                <w:szCs w:val="20"/>
                <w:lang w:val="hy-AM"/>
              </w:rPr>
              <w:t>վ</w:t>
            </w:r>
            <w:r w:rsidRPr="001C7E89">
              <w:rPr>
                <w:rFonts w:ascii="GHEA Grapalat" w:eastAsia="Times New Roman" w:hAnsi="GHEA Grapalat" w:cs="Times New Roman"/>
                <w:sz w:val="20"/>
                <w:szCs w:val="20"/>
              </w:rPr>
              <w:t>ելու դեպքում</w:t>
            </w:r>
            <w:r w:rsidRPr="001C7E89">
              <w:rPr>
                <w:rFonts w:ascii="GHEA Grapalat" w:eastAsia="Times New Roman" w:hAnsi="GHEA Grapalat" w:cs="Times New Roman"/>
                <w:sz w:val="20"/>
                <w:szCs w:val="20"/>
                <w:lang w:val="hy-AM"/>
              </w:rPr>
              <w:t xml:space="preserve">, որտեղ </w:t>
            </w:r>
            <w:r w:rsidRPr="001C7E89" w:rsidDel="00DF049B">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rPr>
              <w:t xml:space="preserve">աշխատակցի ստորագրությունը </w:t>
            </w:r>
            <w:r w:rsidRPr="001C7E89">
              <w:rPr>
                <w:rFonts w:ascii="GHEA Grapalat" w:eastAsia="Times New Roman" w:hAnsi="GHEA Grapalat" w:cs="Times New Roman"/>
                <w:sz w:val="20"/>
                <w:szCs w:val="20"/>
                <w:lang w:val="hy-AM"/>
              </w:rPr>
              <w:t xml:space="preserve">դրվում է </w:t>
            </w:r>
            <w:r w:rsidRPr="001C7E89">
              <w:rPr>
                <w:rFonts w:ascii="GHEA Grapalat" w:eastAsia="Times New Roman" w:hAnsi="GHEA Grapalat" w:cs="Times New Roman"/>
                <w:sz w:val="20"/>
                <w:szCs w:val="20"/>
              </w:rPr>
              <w:t>թղթային եղանակով ներկայաց</w:t>
            </w:r>
            <w:r w:rsidRPr="001C7E89">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ACAD07"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7F70AC8C" w14:textId="77777777" w:rsidTr="009B41BC">
        <w:tc>
          <w:tcPr>
            <w:tcW w:w="720" w:type="dxa"/>
            <w:tcBorders>
              <w:top w:val="single" w:sz="4" w:space="0" w:color="auto"/>
              <w:left w:val="single" w:sz="4" w:space="0" w:color="auto"/>
              <w:bottom w:val="single" w:sz="4" w:space="0" w:color="auto"/>
              <w:right w:val="single" w:sz="4" w:space="0" w:color="auto"/>
            </w:tcBorders>
          </w:tcPr>
          <w:p w14:paraId="6696B271"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4</w:t>
            </w:r>
            <w:r w:rsidRPr="001C7E89">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87FDA"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 xml:space="preserve">շահառռւին սպասարկող ֆինանսական կազմակերպության (մասնաճյուղի) </w:t>
            </w:r>
            <w:r w:rsidRPr="001C7E89">
              <w:rPr>
                <w:rFonts w:ascii="GHEA Grapalat" w:eastAsia="Times New Roman" w:hAnsi="GHEA Grapalat" w:cs="Times New Roman"/>
                <w:sz w:val="20"/>
                <w:szCs w:val="20"/>
                <w:lang w:val="hy-AM"/>
              </w:rPr>
              <w:t>դրոշմա</w:t>
            </w:r>
            <w:r w:rsidRPr="001C7E89">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E5DB020"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3AA4F9"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ոչ </w:t>
            </w:r>
            <w:r w:rsidRPr="001C7E89">
              <w:rPr>
                <w:rFonts w:ascii="GHEA Grapalat" w:eastAsia="Times New Roman" w:hAnsi="GHEA Grapalat" w:cs="Times New Roman"/>
                <w:sz w:val="20"/>
                <w:szCs w:val="20"/>
              </w:rPr>
              <w:t>պարտադիր</w:t>
            </w:r>
          </w:p>
          <w:p w14:paraId="43D7CD4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լրացվում է </w:t>
            </w:r>
            <w:r w:rsidRPr="001C7E89">
              <w:rPr>
                <w:rFonts w:ascii="GHEA Grapalat" w:eastAsia="Times New Roman" w:hAnsi="GHEA Grapalat" w:cs="Times New Roman"/>
                <w:sz w:val="20"/>
                <w:szCs w:val="20"/>
              </w:rPr>
              <w:t xml:space="preserve">վճարման պահանջագիրը </w:t>
            </w:r>
            <w:r w:rsidRPr="001C7E89">
              <w:rPr>
                <w:rFonts w:ascii="GHEA Grapalat" w:eastAsia="Times New Roman" w:hAnsi="GHEA Grapalat" w:cs="Times New Roman"/>
                <w:sz w:val="20"/>
                <w:szCs w:val="20"/>
                <w:lang w:val="hy-AM"/>
              </w:rPr>
              <w:t xml:space="preserve">վերջինիս </w:t>
            </w:r>
            <w:r w:rsidRPr="001C7E89">
              <w:rPr>
                <w:rFonts w:ascii="GHEA Grapalat" w:eastAsia="Times New Roman" w:hAnsi="GHEA Grapalat" w:cs="Times New Roman"/>
                <w:sz w:val="20"/>
                <w:szCs w:val="20"/>
              </w:rPr>
              <w:t>ներկայաց</w:t>
            </w:r>
            <w:r w:rsidRPr="001C7E89">
              <w:rPr>
                <w:rFonts w:ascii="GHEA Grapalat" w:eastAsia="Times New Roman" w:hAnsi="GHEA Grapalat" w:cs="Times New Roman"/>
                <w:sz w:val="20"/>
                <w:szCs w:val="20"/>
                <w:lang w:val="hy-AM"/>
              </w:rPr>
              <w:t>վ</w:t>
            </w:r>
            <w:r w:rsidRPr="001C7E89">
              <w:rPr>
                <w:rFonts w:ascii="GHEA Grapalat" w:eastAsia="Times New Roman" w:hAnsi="GHEA Grapalat" w:cs="Times New Roman"/>
                <w:sz w:val="20"/>
                <w:szCs w:val="20"/>
              </w:rPr>
              <w:t>ելու դեպքում</w:t>
            </w:r>
            <w:r w:rsidRPr="001C7E89">
              <w:rPr>
                <w:rFonts w:ascii="GHEA Grapalat" w:eastAsia="Times New Roman" w:hAnsi="GHEA Grapalat" w:cs="Times New Roman"/>
                <w:sz w:val="20"/>
                <w:szCs w:val="20"/>
                <w:lang w:val="hy-AM"/>
              </w:rPr>
              <w:t xml:space="preserve">, որտեղ </w:t>
            </w:r>
            <w:r w:rsidRPr="001C7E89" w:rsidDel="00DF049B">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hy-AM"/>
              </w:rPr>
              <w:t xml:space="preserve"> դրոշմակնիքը</w:t>
            </w:r>
            <w:r w:rsidRPr="001C7E89">
              <w:rPr>
                <w:rFonts w:ascii="GHEA Grapalat" w:eastAsia="Times New Roman" w:hAnsi="GHEA Grapalat" w:cs="Times New Roman"/>
                <w:sz w:val="20"/>
                <w:szCs w:val="20"/>
              </w:rPr>
              <w:t xml:space="preserve"> </w:t>
            </w:r>
            <w:r w:rsidRPr="001C7E89">
              <w:rPr>
                <w:rFonts w:ascii="GHEA Grapalat" w:eastAsia="Times New Roman" w:hAnsi="GHEA Grapalat" w:cs="Times New Roman"/>
                <w:sz w:val="20"/>
                <w:szCs w:val="20"/>
                <w:lang w:val="hy-AM"/>
              </w:rPr>
              <w:t xml:space="preserve">դրվում է </w:t>
            </w:r>
            <w:r w:rsidRPr="001C7E89">
              <w:rPr>
                <w:rFonts w:ascii="GHEA Grapalat" w:eastAsia="Times New Roman" w:hAnsi="GHEA Grapalat" w:cs="Times New Roman"/>
                <w:sz w:val="20"/>
                <w:szCs w:val="20"/>
              </w:rPr>
              <w:t>թղթային եղանակով ներկայաց</w:t>
            </w:r>
            <w:r w:rsidRPr="001C7E89">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EB217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r w:rsidR="001C7E89" w:rsidRPr="001C7E89" w14:paraId="1E3247A6" w14:textId="77777777" w:rsidTr="009B41BC">
        <w:tc>
          <w:tcPr>
            <w:tcW w:w="720" w:type="dxa"/>
            <w:tcBorders>
              <w:top w:val="single" w:sz="4" w:space="0" w:color="auto"/>
              <w:left w:val="single" w:sz="4" w:space="0" w:color="auto"/>
              <w:bottom w:val="single" w:sz="4" w:space="0" w:color="auto"/>
              <w:right w:val="single" w:sz="4" w:space="0" w:color="auto"/>
            </w:tcBorders>
          </w:tcPr>
          <w:p w14:paraId="20986588"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2</w:t>
            </w:r>
            <w:r w:rsidRPr="001C7E89">
              <w:rPr>
                <w:rFonts w:ascii="GHEA Grapalat" w:eastAsia="Times New Roman" w:hAnsi="GHEA Grapalat" w:cs="Times New Roman"/>
                <w:sz w:val="20"/>
                <w:szCs w:val="20"/>
                <w:lang w:val="hy-AM"/>
              </w:rPr>
              <w:t>4</w:t>
            </w:r>
            <w:r w:rsidRPr="001C7E89">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7BD0D3"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606EDE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E1295B"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ոչ </w:t>
            </w:r>
            <w:r w:rsidRPr="001C7E89">
              <w:rPr>
                <w:rFonts w:ascii="GHEA Grapalat" w:eastAsia="Times New Roman" w:hAnsi="GHEA Grapalat" w:cs="Times New Roman"/>
                <w:sz w:val="20"/>
                <w:szCs w:val="20"/>
              </w:rPr>
              <w:t>պարտադիր</w:t>
            </w:r>
          </w:p>
          <w:p w14:paraId="72FC669E"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r w:rsidRPr="001C7E89">
              <w:rPr>
                <w:rFonts w:ascii="GHEA Grapalat" w:eastAsia="Times New Roman" w:hAnsi="GHEA Grapalat" w:cs="Times New Roman"/>
                <w:sz w:val="20"/>
                <w:szCs w:val="20"/>
                <w:lang w:val="hy-AM"/>
              </w:rPr>
              <w:t xml:space="preserve">լրացվում է </w:t>
            </w:r>
            <w:r w:rsidRPr="001C7E89">
              <w:rPr>
                <w:rFonts w:ascii="GHEA Grapalat" w:eastAsia="Times New Roman" w:hAnsi="GHEA Grapalat" w:cs="Times New Roman"/>
                <w:sz w:val="20"/>
                <w:szCs w:val="20"/>
              </w:rPr>
              <w:t xml:space="preserve">վճարման պահանջագիրը </w:t>
            </w:r>
            <w:r w:rsidRPr="001C7E89">
              <w:rPr>
                <w:rFonts w:ascii="GHEA Grapalat" w:eastAsia="Times New Roman" w:hAnsi="GHEA Grapalat" w:cs="Times New Roman"/>
                <w:sz w:val="20"/>
                <w:szCs w:val="20"/>
                <w:lang w:val="hy-AM"/>
              </w:rPr>
              <w:t xml:space="preserve">վերջինիս </w:t>
            </w:r>
            <w:r w:rsidRPr="001C7E89">
              <w:rPr>
                <w:rFonts w:ascii="GHEA Grapalat" w:eastAsia="Times New Roman" w:hAnsi="GHEA Grapalat" w:cs="Times New Roman"/>
                <w:sz w:val="20"/>
                <w:szCs w:val="20"/>
              </w:rPr>
              <w:t>ներկայաց</w:t>
            </w:r>
            <w:r w:rsidRPr="001C7E89">
              <w:rPr>
                <w:rFonts w:ascii="GHEA Grapalat" w:eastAsia="Times New Roman" w:hAnsi="GHEA Grapalat" w:cs="Times New Roman"/>
                <w:sz w:val="20"/>
                <w:szCs w:val="20"/>
                <w:lang w:val="hy-AM"/>
              </w:rPr>
              <w:t>վ</w:t>
            </w:r>
            <w:r w:rsidRPr="001C7E89">
              <w:rPr>
                <w:rFonts w:ascii="GHEA Grapalat" w:eastAsia="Times New Roman" w:hAnsi="GHEA Grapalat" w:cs="Times New Roman"/>
                <w:sz w:val="20"/>
                <w:szCs w:val="20"/>
              </w:rPr>
              <w:t>ելու դեպքում</w:t>
            </w:r>
            <w:r w:rsidRPr="001C7E89">
              <w:rPr>
                <w:rFonts w:ascii="GHEA Grapalat" w:eastAsia="Times New Roman" w:hAnsi="GHEA Grapalat" w:cs="Times New Roman"/>
                <w:sz w:val="20"/>
                <w:szCs w:val="20"/>
                <w:lang w:val="hy-AM"/>
              </w:rPr>
              <w:t xml:space="preserve">,   որտեղ </w:t>
            </w:r>
            <w:r w:rsidRPr="001C7E89" w:rsidDel="00DF049B">
              <w:rPr>
                <w:rFonts w:ascii="GHEA Grapalat" w:eastAsia="Times New Roman" w:hAnsi="GHEA Grapalat" w:cs="Times New Roman"/>
                <w:sz w:val="20"/>
                <w:szCs w:val="20"/>
                <w:lang w:val="hy-AM"/>
              </w:rPr>
              <w:t xml:space="preserve"> </w:t>
            </w:r>
            <w:r w:rsidRPr="001C7E89">
              <w:rPr>
                <w:rFonts w:ascii="GHEA Grapalat" w:eastAsia="Times New Roman" w:hAnsi="GHEA Grapalat" w:cs="Times New Roman"/>
                <w:sz w:val="20"/>
                <w:szCs w:val="20"/>
                <w:lang w:val="hy-AM"/>
              </w:rPr>
              <w:t xml:space="preserve"> սույն տվյալները</w:t>
            </w:r>
            <w:r w:rsidRPr="001C7E89">
              <w:rPr>
                <w:rFonts w:ascii="GHEA Grapalat" w:eastAsia="Times New Roman" w:hAnsi="GHEA Grapalat" w:cs="Times New Roman"/>
                <w:sz w:val="20"/>
                <w:szCs w:val="20"/>
              </w:rPr>
              <w:t xml:space="preserve"> </w:t>
            </w:r>
            <w:r w:rsidRPr="001C7E89">
              <w:rPr>
                <w:rFonts w:ascii="GHEA Grapalat" w:eastAsia="Times New Roman" w:hAnsi="GHEA Grapalat" w:cs="Times New Roman"/>
                <w:sz w:val="20"/>
                <w:szCs w:val="20"/>
                <w:lang w:val="hy-AM"/>
              </w:rPr>
              <w:t xml:space="preserve">դրվում են </w:t>
            </w:r>
            <w:r w:rsidRPr="001C7E89">
              <w:rPr>
                <w:rFonts w:ascii="GHEA Grapalat" w:eastAsia="Times New Roman" w:hAnsi="GHEA Grapalat" w:cs="Times New Roman"/>
                <w:sz w:val="20"/>
                <w:szCs w:val="20"/>
              </w:rPr>
              <w:t>թղթային եղանակով ներկայաց</w:t>
            </w:r>
            <w:r w:rsidRPr="001C7E89">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7F99E14" w14:textId="77777777" w:rsidR="001C7E89" w:rsidRPr="001C7E89" w:rsidRDefault="001C7E89" w:rsidP="001C7E89">
            <w:pPr>
              <w:spacing w:after="0" w:line="240" w:lineRule="auto"/>
              <w:jc w:val="center"/>
              <w:rPr>
                <w:rFonts w:ascii="GHEA Grapalat" w:eastAsia="Times New Roman" w:hAnsi="GHEA Grapalat" w:cs="Times New Roman"/>
                <w:sz w:val="20"/>
                <w:szCs w:val="20"/>
              </w:rPr>
            </w:pPr>
          </w:p>
        </w:tc>
      </w:tr>
    </w:tbl>
    <w:p w14:paraId="09F371BE"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5B5F2F9B"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6DB2463E"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6B3D98CE" w14:textId="77777777" w:rsidR="001C7E89" w:rsidRPr="001C7E89" w:rsidRDefault="001C7E89" w:rsidP="001C7E89">
      <w:pPr>
        <w:spacing w:after="0" w:line="360" w:lineRule="auto"/>
        <w:ind w:firstLine="720"/>
        <w:jc w:val="right"/>
        <w:rPr>
          <w:rFonts w:ascii="GHEA Grapalat" w:eastAsia="Times New Roman" w:hAnsi="GHEA Grapalat" w:cs="Sylfaen"/>
          <w:sz w:val="20"/>
          <w:szCs w:val="20"/>
        </w:rPr>
      </w:pPr>
    </w:p>
    <w:p w14:paraId="351C0069" w14:textId="77777777" w:rsidR="001C7E89" w:rsidRPr="001C7E89" w:rsidRDefault="001C7E89" w:rsidP="001C7E89">
      <w:pPr>
        <w:spacing w:after="0" w:line="240" w:lineRule="auto"/>
        <w:ind w:left="-66"/>
        <w:jc w:val="center"/>
        <w:rPr>
          <w:rFonts w:ascii="GHEA Grapalat" w:eastAsia="Times New Roman" w:hAnsi="GHEA Grapalat" w:cs="Sylfaen"/>
          <w:b/>
          <w:sz w:val="24"/>
          <w:szCs w:val="24"/>
          <w:lang w:val="hy-AM"/>
        </w:rPr>
      </w:pPr>
      <w:r w:rsidRPr="001C7E89">
        <w:rPr>
          <w:rFonts w:ascii="GHEA Grapalat" w:eastAsia="Times New Roman" w:hAnsi="GHEA Grapalat" w:cs="Times New Roman"/>
          <w:b/>
          <w:sz w:val="24"/>
          <w:szCs w:val="24"/>
          <w:lang w:val="hy-AM"/>
        </w:rPr>
        <w:br w:type="page"/>
      </w:r>
    </w:p>
    <w:p w14:paraId="0E489370" w14:textId="77777777" w:rsidR="001C7E89" w:rsidRPr="001C7E89" w:rsidRDefault="001C7E89" w:rsidP="001C7E89">
      <w:pPr>
        <w:spacing w:after="0" w:line="240" w:lineRule="auto"/>
        <w:ind w:firstLine="567"/>
        <w:jc w:val="right"/>
        <w:rPr>
          <w:rFonts w:ascii="GHEA Grapalat" w:eastAsia="Times New Roman" w:hAnsi="GHEA Grapalat" w:cs="Sylfaen"/>
          <w:b/>
          <w:sz w:val="20"/>
          <w:szCs w:val="20"/>
          <w:lang w:val="hy-AM"/>
        </w:rPr>
      </w:pPr>
      <w:r w:rsidRPr="001C7E89">
        <w:rPr>
          <w:rFonts w:ascii="GHEA Grapalat" w:eastAsia="Times New Roman" w:hAnsi="GHEA Grapalat" w:cs="Sylfaen"/>
          <w:b/>
          <w:sz w:val="20"/>
          <w:szCs w:val="20"/>
          <w:lang w:val="hy-AM"/>
        </w:rPr>
        <w:lastRenderedPageBreak/>
        <w:t>Հավելված 6</w:t>
      </w:r>
    </w:p>
    <w:p w14:paraId="114CFA9E" w14:textId="77777777" w:rsidR="001C7E89" w:rsidRPr="001C7E89" w:rsidRDefault="001C7E89" w:rsidP="001C7E89">
      <w:pPr>
        <w:spacing w:after="0" w:line="240" w:lineRule="auto"/>
        <w:ind w:firstLine="284"/>
        <w:jc w:val="right"/>
        <w:rPr>
          <w:rFonts w:ascii="GHEA Grapalat" w:eastAsia="Times New Roman" w:hAnsi="GHEA Grapalat" w:cs="Sylfaen"/>
          <w:b/>
          <w:sz w:val="20"/>
          <w:szCs w:val="20"/>
          <w:lang w:val="es-ES" w:eastAsia="ru-RU"/>
        </w:rPr>
      </w:pPr>
      <w:r w:rsidRPr="001C7E89">
        <w:rPr>
          <w:rFonts w:ascii="GHEA Grapalat" w:eastAsia="Times New Roman" w:hAnsi="GHEA Grapalat" w:cs="Sylfaen"/>
          <w:b/>
          <w:sz w:val="20"/>
          <w:szCs w:val="20"/>
          <w:lang w:val="es-ES" w:eastAsia="ru-RU"/>
        </w:rPr>
        <w:t>ԳՀԱՊՁԲ-15/15-2020-</w:t>
      </w:r>
      <w:r w:rsidRPr="001C7E89">
        <w:rPr>
          <w:rFonts w:ascii="GHEA Grapalat" w:eastAsia="Times New Roman" w:hAnsi="GHEA Grapalat" w:cs="Sylfaen"/>
          <w:b/>
          <w:sz w:val="20"/>
          <w:szCs w:val="20"/>
          <w:lang w:val="hy-AM" w:eastAsia="ru-RU"/>
        </w:rPr>
        <w:t>8</w:t>
      </w:r>
      <w:r w:rsidRPr="001C7E89">
        <w:rPr>
          <w:rFonts w:ascii="GHEA Grapalat" w:eastAsia="Times New Roman" w:hAnsi="GHEA Grapalat" w:cs="Sylfaen"/>
          <w:b/>
          <w:sz w:val="20"/>
          <w:szCs w:val="20"/>
          <w:lang w:val="es-ES" w:eastAsia="ru-RU"/>
        </w:rPr>
        <w:t>-ԴԲԳԳԿ ծածկագրով</w:t>
      </w:r>
    </w:p>
    <w:p w14:paraId="51374B73" w14:textId="77777777" w:rsidR="001C7E89" w:rsidRPr="001C7E89" w:rsidRDefault="001C7E89" w:rsidP="001C7E89">
      <w:pPr>
        <w:spacing w:after="0" w:line="240" w:lineRule="auto"/>
        <w:ind w:firstLine="567"/>
        <w:jc w:val="right"/>
        <w:rPr>
          <w:rFonts w:ascii="GHEA Grapalat" w:eastAsia="Times New Roman" w:hAnsi="GHEA Grapalat" w:cs="Sylfaen"/>
          <w:b/>
          <w:sz w:val="20"/>
          <w:szCs w:val="20"/>
          <w:lang w:val="hy-AM"/>
        </w:rPr>
      </w:pPr>
      <w:r w:rsidRPr="001C7E89">
        <w:rPr>
          <w:rFonts w:ascii="GHEA Grapalat" w:eastAsia="Times New Roman" w:hAnsi="GHEA Grapalat" w:cs="Sylfaen"/>
          <w:b/>
          <w:sz w:val="20"/>
          <w:szCs w:val="20"/>
          <w:lang w:val="es-ES"/>
        </w:rPr>
        <w:t>գնանշման հարցման հրավերի</w:t>
      </w:r>
    </w:p>
    <w:p w14:paraId="515662A1" w14:textId="77777777" w:rsidR="001C7E89" w:rsidRPr="001C7E89" w:rsidRDefault="001C7E89" w:rsidP="001C7E89">
      <w:pPr>
        <w:spacing w:after="0" w:line="240" w:lineRule="auto"/>
        <w:jc w:val="right"/>
        <w:rPr>
          <w:rFonts w:ascii="GHEA Grapalat" w:eastAsia="Times New Roman" w:hAnsi="GHEA Grapalat" w:cs="Times New Roman"/>
          <w:i/>
          <w:sz w:val="20"/>
          <w:szCs w:val="24"/>
          <w:lang w:val="hy-AM"/>
        </w:rPr>
      </w:pPr>
    </w:p>
    <w:p w14:paraId="7A128AE2" w14:textId="77777777" w:rsidR="001C7E89" w:rsidRPr="001C7E89" w:rsidRDefault="001C7E89" w:rsidP="001C7E89">
      <w:pPr>
        <w:spacing w:after="0" w:line="240" w:lineRule="auto"/>
        <w:ind w:left="-142" w:firstLine="142"/>
        <w:jc w:val="center"/>
        <w:rPr>
          <w:rFonts w:ascii="GHEA Grapalat" w:eastAsia="Times New Roman" w:hAnsi="GHEA Grapalat" w:cs="Times New Roman"/>
          <w:b/>
          <w:szCs w:val="24"/>
          <w:lang w:val="hy-AM"/>
        </w:rPr>
      </w:pPr>
      <w:r w:rsidRPr="001C7E89">
        <w:rPr>
          <w:rFonts w:ascii="GHEA Grapalat" w:eastAsia="Times New Roman" w:hAnsi="GHEA Grapalat" w:cs="Sylfaen"/>
          <w:b/>
          <w:szCs w:val="24"/>
          <w:lang w:val="hy-AM"/>
        </w:rPr>
        <w:t>ԲԺՇԿԱԿԱՆ ՆՇԱՆԱԿՈՒԹՅԱՆ ՊԱՐԱԳԱՆԵՐԻ ԵՎ ՆՅՈՒԹԵՐԻ ՄԱՏԱԿԱՐԱՐՄԱՆ</w:t>
      </w:r>
    </w:p>
    <w:p w14:paraId="3466FC7C" w14:textId="77777777" w:rsidR="001C7E89" w:rsidRPr="001C7E89" w:rsidRDefault="001C7E89" w:rsidP="001C7E89">
      <w:pPr>
        <w:spacing w:after="0" w:line="240" w:lineRule="auto"/>
        <w:ind w:left="-142" w:firstLine="142"/>
        <w:jc w:val="center"/>
        <w:rPr>
          <w:rFonts w:ascii="GHEA Grapalat" w:eastAsia="Times New Roman" w:hAnsi="GHEA Grapalat" w:cs="Times Armenian"/>
          <w:b/>
          <w:sz w:val="24"/>
          <w:szCs w:val="24"/>
          <w:lang w:val="hy-AM"/>
        </w:rPr>
      </w:pPr>
      <w:r w:rsidRPr="001C7E89">
        <w:rPr>
          <w:rFonts w:ascii="GHEA Grapalat" w:eastAsia="Times New Roman" w:hAnsi="GHEA Grapalat" w:cs="Sylfaen"/>
          <w:b/>
          <w:szCs w:val="24"/>
          <w:lang w:val="hy-AM"/>
        </w:rPr>
        <w:t>ՊԱՅՄԱՆԱԳԻՐ</w:t>
      </w:r>
      <w:r w:rsidRPr="001C7E89">
        <w:rPr>
          <w:rFonts w:ascii="GHEA Grapalat" w:eastAsia="Times New Roman" w:hAnsi="GHEA Grapalat" w:cs="Times Armenian"/>
          <w:b/>
          <w:szCs w:val="24"/>
          <w:lang w:val="hy-AM"/>
        </w:rPr>
        <w:t xml:space="preserve"> </w:t>
      </w:r>
      <w:r w:rsidRPr="001C7E89">
        <w:rPr>
          <w:rFonts w:ascii="GHEA Grapalat" w:eastAsia="Times New Roman" w:hAnsi="GHEA Grapalat" w:cs="Times New Roman"/>
          <w:b/>
          <w:sz w:val="24"/>
          <w:szCs w:val="24"/>
          <w:lang w:val="hy-AM"/>
        </w:rPr>
        <w:t xml:space="preserve">N </w:t>
      </w:r>
      <w:r w:rsidRPr="001C7E89">
        <w:rPr>
          <w:rFonts w:ascii="GHEA Grapalat" w:eastAsia="Times New Roman" w:hAnsi="GHEA Grapalat" w:cs="Times New Roman"/>
          <w:b/>
          <w:sz w:val="24"/>
          <w:szCs w:val="24"/>
          <w:u w:val="single"/>
          <w:lang w:val="hy-AM"/>
        </w:rPr>
        <w:tab/>
      </w:r>
      <w:r w:rsidRPr="001C7E89">
        <w:rPr>
          <w:rFonts w:ascii="GHEA Grapalat" w:eastAsia="Times New Roman" w:hAnsi="GHEA Grapalat" w:cs="Times New Roman"/>
          <w:b/>
          <w:sz w:val="24"/>
          <w:szCs w:val="24"/>
          <w:u w:val="single"/>
          <w:lang w:val="hy-AM"/>
        </w:rPr>
        <w:tab/>
      </w:r>
      <w:r w:rsidRPr="001C7E89">
        <w:rPr>
          <w:rFonts w:ascii="GHEA Grapalat" w:eastAsia="Times New Roman" w:hAnsi="GHEA Grapalat" w:cs="Times New Roman"/>
          <w:b/>
          <w:sz w:val="24"/>
          <w:szCs w:val="24"/>
          <w:u w:val="single"/>
          <w:lang w:val="hy-AM"/>
        </w:rPr>
        <w:tab/>
      </w:r>
      <w:r w:rsidRPr="001C7E89">
        <w:rPr>
          <w:rFonts w:ascii="GHEA Grapalat" w:eastAsia="Times New Roman" w:hAnsi="GHEA Grapalat" w:cs="Times New Roman"/>
          <w:b/>
          <w:sz w:val="24"/>
          <w:szCs w:val="24"/>
          <w:u w:val="single"/>
          <w:lang w:val="hy-AM"/>
        </w:rPr>
        <w:tab/>
      </w:r>
    </w:p>
    <w:p w14:paraId="6DF0E89A" w14:textId="77777777" w:rsidR="001C7E89" w:rsidRPr="001C7E89" w:rsidRDefault="001C7E89" w:rsidP="001C7E89">
      <w:pPr>
        <w:spacing w:after="0" w:line="240" w:lineRule="auto"/>
        <w:jc w:val="center"/>
        <w:rPr>
          <w:rFonts w:ascii="GHEA Grapalat" w:eastAsia="Times New Roman" w:hAnsi="GHEA Grapalat" w:cs="Sylfaen"/>
          <w:sz w:val="20"/>
          <w:szCs w:val="24"/>
          <w:lang w:val="hy-AM"/>
        </w:rPr>
      </w:pPr>
    </w:p>
    <w:p w14:paraId="4E1847B1" w14:textId="77777777" w:rsidR="001C7E89" w:rsidRPr="001C7E89" w:rsidRDefault="001C7E89" w:rsidP="001C7E89">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ab/>
        <w:t xml:space="preserve">         ք. </w:t>
      </w:r>
      <w:r w:rsidRPr="001C7E89">
        <w:rPr>
          <w:rFonts w:ascii="GHEA Grapalat" w:eastAsia="Times New Roman" w:hAnsi="GHEA Grapalat" w:cs="Sylfaen"/>
          <w:sz w:val="20"/>
          <w:szCs w:val="24"/>
          <w:u w:val="single"/>
          <w:lang w:val="hy-AM"/>
        </w:rPr>
        <w:t xml:space="preserve">           </w:t>
      </w:r>
      <w:r w:rsidRPr="001C7E89">
        <w:rPr>
          <w:rFonts w:ascii="GHEA Grapalat" w:eastAsia="Times New Roman" w:hAnsi="GHEA Grapalat" w:cs="Sylfaen"/>
          <w:sz w:val="20"/>
          <w:szCs w:val="24"/>
          <w:lang w:val="hy-AM"/>
        </w:rPr>
        <w:t xml:space="preserve">                                                                                          </w:t>
      </w:r>
      <w:r w:rsidRPr="001C7E89">
        <w:rPr>
          <w:rFonts w:ascii="GHEA Grapalat" w:eastAsia="Times New Roman" w:hAnsi="GHEA Grapalat" w:cs="Times New Roman"/>
          <w:sz w:val="24"/>
          <w:szCs w:val="24"/>
          <w:lang w:val="hy-AM"/>
        </w:rPr>
        <w:t>«</w:t>
      </w:r>
      <w:r w:rsidRPr="001C7E89">
        <w:rPr>
          <w:rFonts w:ascii="GHEA Grapalat" w:eastAsia="Times New Roman" w:hAnsi="GHEA Grapalat" w:cs="Times New Roman"/>
          <w:sz w:val="24"/>
          <w:szCs w:val="24"/>
          <w:u w:val="single"/>
          <w:lang w:val="hy-AM"/>
        </w:rPr>
        <w:t xml:space="preserve">     </w:t>
      </w:r>
      <w:r w:rsidRPr="001C7E89">
        <w:rPr>
          <w:rFonts w:ascii="GHEA Grapalat" w:eastAsia="Times New Roman" w:hAnsi="GHEA Grapalat" w:cs="Times New Roman"/>
          <w:sz w:val="24"/>
          <w:szCs w:val="24"/>
          <w:lang w:val="hy-AM"/>
        </w:rPr>
        <w:t xml:space="preserve">» </w:t>
      </w:r>
      <w:r w:rsidRPr="001C7E89">
        <w:rPr>
          <w:rFonts w:ascii="GHEA Grapalat" w:eastAsia="Times New Roman" w:hAnsi="GHEA Grapalat" w:cs="Times New Roman"/>
          <w:sz w:val="24"/>
          <w:szCs w:val="24"/>
          <w:u w:val="single"/>
          <w:lang w:val="hy-AM"/>
        </w:rPr>
        <w:t xml:space="preserve">          </w:t>
      </w:r>
      <w:r w:rsidRPr="001C7E89">
        <w:rPr>
          <w:rFonts w:ascii="GHEA Grapalat" w:eastAsia="Times New Roman" w:hAnsi="GHEA Grapalat" w:cs="Times New Roman"/>
          <w:sz w:val="24"/>
          <w:szCs w:val="24"/>
          <w:lang w:val="hy-AM"/>
        </w:rPr>
        <w:t xml:space="preserve"> </w:t>
      </w:r>
      <w:r w:rsidRPr="001C7E89">
        <w:rPr>
          <w:rFonts w:ascii="GHEA Grapalat" w:eastAsia="Times New Roman" w:hAnsi="GHEA Grapalat" w:cs="Sylfaen"/>
          <w:sz w:val="20"/>
          <w:szCs w:val="24"/>
          <w:lang w:val="hy-AM"/>
        </w:rPr>
        <w:t>20   թ.</w:t>
      </w:r>
    </w:p>
    <w:p w14:paraId="148332EF" w14:textId="77777777" w:rsidR="001C7E89" w:rsidRPr="001C7E89" w:rsidRDefault="001C7E89" w:rsidP="001C7E89">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14:paraId="0845C84E"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4"/>
          <w:szCs w:val="24"/>
          <w:u w:val="single"/>
          <w:lang w:val="hy-AM"/>
        </w:rPr>
        <w:t xml:space="preserve">______                         </w:t>
      </w:r>
      <w:r w:rsidRPr="001C7E89">
        <w:rPr>
          <w:rFonts w:ascii="GHEA Grapalat" w:eastAsia="Times New Roman" w:hAnsi="GHEA Grapalat" w:cs="Times New Roman"/>
          <w:sz w:val="20"/>
          <w:szCs w:val="24"/>
          <w:lang w:val="hy-AM"/>
        </w:rPr>
        <w:t>-ը ի դեմս _____</w:t>
      </w:r>
      <w:r w:rsidRPr="001C7E89">
        <w:rPr>
          <w:rFonts w:ascii="GHEA Grapalat" w:eastAsia="Times New Roman" w:hAnsi="GHEA Grapalat" w:cs="Times New Roman"/>
          <w:sz w:val="20"/>
          <w:szCs w:val="24"/>
          <w:u w:val="single"/>
          <w:lang w:val="hy-AM"/>
        </w:rPr>
        <w:t xml:space="preserve">                     </w:t>
      </w:r>
      <w:r w:rsidRPr="001C7E89">
        <w:rPr>
          <w:rFonts w:ascii="GHEA Grapalat" w:eastAsia="Times New Roman" w:hAnsi="GHEA Grapalat" w:cs="Times New Roman"/>
          <w:sz w:val="20"/>
          <w:szCs w:val="24"/>
          <w:lang w:val="hy-AM"/>
        </w:rPr>
        <w:t>-ի, որը գործում է</w:t>
      </w:r>
      <w:r w:rsidRPr="001C7E89">
        <w:rPr>
          <w:rFonts w:ascii="GHEA Grapalat" w:eastAsia="Times New Roman" w:hAnsi="GHEA Grapalat" w:cs="Times New Roman"/>
          <w:sz w:val="20"/>
          <w:szCs w:val="24"/>
          <w:u w:val="single"/>
          <w:lang w:val="hy-AM"/>
        </w:rPr>
        <w:t xml:space="preserve">                                    </w:t>
      </w:r>
      <w:r w:rsidRPr="001C7E89">
        <w:rPr>
          <w:rFonts w:ascii="GHEA Grapalat" w:eastAsia="Times New Roman" w:hAnsi="GHEA Grapalat" w:cs="Times New Roman"/>
          <w:sz w:val="20"/>
          <w:szCs w:val="24"/>
          <w:lang w:val="hy-AM"/>
        </w:rPr>
        <w:t xml:space="preserve">-ի կանոնադրության հիման վրա, այսուհետ </w:t>
      </w:r>
      <w:r w:rsidRPr="001C7E89">
        <w:rPr>
          <w:rFonts w:ascii="GHEA Grapalat" w:eastAsia="Times New Roman" w:hAnsi="GHEA Grapalat" w:cs="Times New Roman"/>
          <w:sz w:val="24"/>
          <w:szCs w:val="24"/>
          <w:lang w:val="hy-AM"/>
        </w:rPr>
        <w:t>«</w:t>
      </w:r>
      <w:r w:rsidRPr="001C7E89">
        <w:rPr>
          <w:rFonts w:ascii="GHEA Grapalat" w:eastAsia="Times New Roman" w:hAnsi="GHEA Grapalat" w:cs="Times New Roman"/>
          <w:sz w:val="20"/>
          <w:szCs w:val="24"/>
          <w:lang w:val="hy-AM"/>
        </w:rPr>
        <w:t>Գնորդ</w:t>
      </w:r>
      <w:r w:rsidRPr="001C7E89">
        <w:rPr>
          <w:rFonts w:ascii="GHEA Grapalat" w:eastAsia="Times New Roman" w:hAnsi="GHEA Grapalat" w:cs="Times New Roman"/>
          <w:sz w:val="24"/>
          <w:szCs w:val="24"/>
          <w:lang w:val="hy-AM"/>
        </w:rPr>
        <w:t>»</w:t>
      </w:r>
      <w:r w:rsidRPr="001C7E89">
        <w:rPr>
          <w:rFonts w:ascii="GHEA Grapalat" w:eastAsia="Times New Roman" w:hAnsi="GHEA Grapalat" w:cs="Times New Roman"/>
          <w:sz w:val="20"/>
          <w:szCs w:val="24"/>
          <w:lang w:val="hy-AM"/>
        </w:rPr>
        <w:t xml:space="preserve">, մի կողմից,  և __________________-ը, ի դեմս տնօրեն _____________________-ի, որը գործում է </w:t>
      </w:r>
      <w:r w:rsidRPr="001C7E89">
        <w:rPr>
          <w:rFonts w:ascii="GHEA Grapalat" w:eastAsia="Times New Roman" w:hAnsi="GHEA Grapalat" w:cs="Times New Roman"/>
          <w:sz w:val="20"/>
          <w:szCs w:val="24"/>
          <w:u w:val="single"/>
          <w:lang w:val="hy-AM"/>
        </w:rPr>
        <w:t xml:space="preserve">                       </w:t>
      </w:r>
      <w:r w:rsidRPr="001C7E89">
        <w:rPr>
          <w:rFonts w:ascii="GHEA Grapalat" w:eastAsia="Times New Roman" w:hAnsi="GHEA Grapalat" w:cs="Times New Roman"/>
          <w:sz w:val="20"/>
          <w:szCs w:val="24"/>
          <w:lang w:val="hy-AM"/>
        </w:rPr>
        <w:t xml:space="preserve">-ի կանոնադրության հիման վրա, այսուհետ </w:t>
      </w:r>
      <w:r w:rsidRPr="001C7E89">
        <w:rPr>
          <w:rFonts w:ascii="GHEA Grapalat" w:eastAsia="Times New Roman" w:hAnsi="GHEA Grapalat" w:cs="Times New Roman"/>
          <w:sz w:val="24"/>
          <w:szCs w:val="24"/>
          <w:lang w:val="hy-AM"/>
        </w:rPr>
        <w:t>«</w:t>
      </w:r>
      <w:r w:rsidRPr="001C7E89">
        <w:rPr>
          <w:rFonts w:ascii="GHEA Grapalat" w:eastAsia="Times New Roman" w:hAnsi="GHEA Grapalat" w:cs="Times New Roman"/>
          <w:sz w:val="20"/>
          <w:szCs w:val="24"/>
          <w:lang w:val="hy-AM"/>
        </w:rPr>
        <w:t>Վաճառող</w:t>
      </w:r>
      <w:r w:rsidRPr="001C7E89">
        <w:rPr>
          <w:rFonts w:ascii="GHEA Grapalat" w:eastAsia="Times New Roman" w:hAnsi="GHEA Grapalat" w:cs="Times New Roman"/>
          <w:sz w:val="24"/>
          <w:szCs w:val="24"/>
          <w:lang w:val="hy-AM"/>
        </w:rPr>
        <w:t>»</w:t>
      </w:r>
      <w:r w:rsidRPr="001C7E89">
        <w:rPr>
          <w:rFonts w:ascii="GHEA Grapalat" w:eastAsia="Times New Roman" w:hAnsi="GHEA Grapalat" w:cs="Times New Roman"/>
          <w:sz w:val="20"/>
          <w:szCs w:val="24"/>
          <w:lang w:val="hy-AM"/>
        </w:rPr>
        <w:t xml:space="preserve"> մյուս կողմից, կնքեցին սույն պայմանագիրը հետևյալի մասին։</w:t>
      </w:r>
    </w:p>
    <w:p w14:paraId="782204C4" w14:textId="77777777" w:rsidR="001C7E89" w:rsidRPr="001C7E89" w:rsidRDefault="001C7E89" w:rsidP="001C7E89">
      <w:pPr>
        <w:spacing w:after="0" w:line="240" w:lineRule="auto"/>
        <w:ind w:firstLine="709"/>
        <w:jc w:val="both"/>
        <w:rPr>
          <w:rFonts w:ascii="GHEA Grapalat" w:eastAsia="Times New Roman" w:hAnsi="GHEA Grapalat" w:cs="Times New Roman"/>
          <w:b/>
          <w:sz w:val="20"/>
          <w:szCs w:val="24"/>
          <w:lang w:val="hy-AM"/>
        </w:rPr>
      </w:pPr>
    </w:p>
    <w:p w14:paraId="4C1DC864" w14:textId="77777777" w:rsidR="001C7E89" w:rsidRPr="001C7E89" w:rsidRDefault="001C7E89" w:rsidP="001C7E89">
      <w:pPr>
        <w:spacing w:after="0" w:line="240" w:lineRule="auto"/>
        <w:ind w:firstLine="709"/>
        <w:jc w:val="center"/>
        <w:rPr>
          <w:rFonts w:ascii="GHEA Grapalat" w:eastAsia="Times New Roman" w:hAnsi="GHEA Grapalat" w:cs="Times Armenian"/>
          <w:b/>
          <w:sz w:val="20"/>
          <w:szCs w:val="24"/>
          <w:lang w:val="hy-AM"/>
        </w:rPr>
      </w:pPr>
      <w:r w:rsidRPr="001C7E89">
        <w:rPr>
          <w:rFonts w:ascii="GHEA Grapalat" w:eastAsia="Times New Roman" w:hAnsi="GHEA Grapalat" w:cs="Times New Roman"/>
          <w:b/>
          <w:sz w:val="20"/>
          <w:szCs w:val="24"/>
          <w:lang w:val="hy-AM"/>
        </w:rPr>
        <w:t xml:space="preserve">1. </w:t>
      </w:r>
      <w:r w:rsidRPr="001C7E89">
        <w:rPr>
          <w:rFonts w:ascii="GHEA Grapalat" w:eastAsia="Times New Roman" w:hAnsi="GHEA Grapalat" w:cs="Sylfaen"/>
          <w:b/>
          <w:sz w:val="20"/>
          <w:szCs w:val="24"/>
          <w:lang w:val="hy-AM"/>
        </w:rPr>
        <w:t>ՊԱՅՄԱՆԱԳՐԻ</w:t>
      </w:r>
      <w:r w:rsidRPr="001C7E89">
        <w:rPr>
          <w:rFonts w:ascii="GHEA Grapalat" w:eastAsia="Times New Roman" w:hAnsi="GHEA Grapalat" w:cs="Times Armenian"/>
          <w:b/>
          <w:sz w:val="20"/>
          <w:szCs w:val="24"/>
          <w:lang w:val="hy-AM"/>
        </w:rPr>
        <w:t xml:space="preserve"> </w:t>
      </w:r>
      <w:r w:rsidRPr="001C7E89">
        <w:rPr>
          <w:rFonts w:ascii="GHEA Grapalat" w:eastAsia="Times New Roman" w:hAnsi="GHEA Grapalat" w:cs="Sylfaen"/>
          <w:b/>
          <w:sz w:val="20"/>
          <w:szCs w:val="24"/>
          <w:lang w:val="hy-AM"/>
        </w:rPr>
        <w:t>ԱՌԱՐԿԱՆ</w:t>
      </w:r>
    </w:p>
    <w:p w14:paraId="2D9D8177" w14:textId="77777777" w:rsidR="001C7E89" w:rsidRPr="001C7E89" w:rsidRDefault="001C7E89" w:rsidP="001C7E89">
      <w:pPr>
        <w:spacing w:after="0" w:line="240" w:lineRule="auto"/>
        <w:ind w:firstLine="709"/>
        <w:jc w:val="center"/>
        <w:rPr>
          <w:rFonts w:ascii="GHEA Grapalat" w:eastAsia="Times New Roman" w:hAnsi="GHEA Grapalat" w:cs="Times Armenian"/>
          <w:b/>
          <w:sz w:val="20"/>
          <w:szCs w:val="24"/>
          <w:lang w:val="hy-AM"/>
        </w:rPr>
      </w:pPr>
    </w:p>
    <w:p w14:paraId="0E7C839B" w14:textId="77777777" w:rsidR="001C7E89" w:rsidRPr="001C7E89" w:rsidRDefault="001C7E89" w:rsidP="001C7E89">
      <w:pPr>
        <w:spacing w:after="0" w:line="240" w:lineRule="auto"/>
        <w:ind w:firstLine="709"/>
        <w:jc w:val="both"/>
        <w:rPr>
          <w:rFonts w:ascii="GHEA Grapalat" w:eastAsia="Times New Roman" w:hAnsi="GHEA Grapalat" w:cs="Times Armenian"/>
          <w:sz w:val="20"/>
          <w:szCs w:val="24"/>
          <w:lang w:val="hy-AM"/>
        </w:rPr>
      </w:pPr>
      <w:r w:rsidRPr="001C7E89">
        <w:rPr>
          <w:rFonts w:ascii="GHEA Grapalat" w:eastAsia="Times New Roman" w:hAnsi="GHEA Grapalat" w:cs="Times New Roman"/>
          <w:sz w:val="20"/>
          <w:szCs w:val="24"/>
          <w:lang w:val="hy-AM"/>
        </w:rPr>
        <w:t xml:space="preserve">1.1. </w:t>
      </w:r>
      <w:r w:rsidRPr="001C7E89">
        <w:rPr>
          <w:rFonts w:ascii="GHEA Grapalat" w:eastAsia="Times New Roman" w:hAnsi="GHEA Grapalat" w:cs="Sylfaen"/>
          <w:sz w:val="20"/>
          <w:szCs w:val="24"/>
          <w:lang w:val="hy-AM"/>
        </w:rPr>
        <w:t>Վաճառողը</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պարտավորվում</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սույն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պայմանա</w:t>
      </w:r>
      <w:r w:rsidRPr="001C7E89">
        <w:rPr>
          <w:rFonts w:ascii="GHEA Grapalat" w:eastAsia="Times New Roman" w:hAnsi="GHEA Grapalat" w:cs="Times Armenian"/>
          <w:sz w:val="20"/>
          <w:szCs w:val="24"/>
          <w:lang w:val="hy-AM"/>
        </w:rPr>
        <w:t>գ</w:t>
      </w:r>
      <w:r w:rsidRPr="001C7E89">
        <w:rPr>
          <w:rFonts w:ascii="GHEA Grapalat" w:eastAsia="Times New Roman" w:hAnsi="GHEA Grapalat" w:cs="Sylfaen"/>
          <w:sz w:val="20"/>
          <w:szCs w:val="24"/>
          <w:lang w:val="hy-AM"/>
        </w:rPr>
        <w:t>րով (այսուհետ</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պայմանա</w:t>
      </w:r>
      <w:r w:rsidRPr="001C7E89">
        <w:rPr>
          <w:rFonts w:ascii="GHEA Grapalat" w:eastAsia="Times New Roman" w:hAnsi="GHEA Grapalat" w:cs="Times Armenian"/>
          <w:sz w:val="20"/>
          <w:szCs w:val="24"/>
          <w:lang w:val="hy-AM"/>
        </w:rPr>
        <w:t>գ</w:t>
      </w:r>
      <w:r w:rsidRPr="001C7E89">
        <w:rPr>
          <w:rFonts w:ascii="GHEA Grapalat" w:eastAsia="Times New Roman" w:hAnsi="GHEA Grapalat" w:cs="Sylfaen"/>
          <w:sz w:val="20"/>
          <w:szCs w:val="24"/>
          <w:lang w:val="hy-AM"/>
        </w:rPr>
        <w:t>իր) սահմանված</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կար</w:t>
      </w:r>
      <w:r w:rsidRPr="001C7E89">
        <w:rPr>
          <w:rFonts w:ascii="GHEA Grapalat" w:eastAsia="Times New Roman" w:hAnsi="GHEA Grapalat" w:cs="Times Armenian"/>
          <w:sz w:val="20"/>
          <w:szCs w:val="24"/>
          <w:lang w:val="hy-AM"/>
        </w:rPr>
        <w:t>գ</w:t>
      </w:r>
      <w:r w:rsidRPr="001C7E89">
        <w:rPr>
          <w:rFonts w:ascii="GHEA Grapalat" w:eastAsia="Times New Roman" w:hAnsi="GHEA Grapalat" w:cs="Sylfaen"/>
          <w:sz w:val="20"/>
          <w:szCs w:val="24"/>
          <w:lang w:val="hy-AM"/>
        </w:rPr>
        <w:t>ով</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ծավալներով,</w:t>
      </w:r>
      <w:r w:rsidRPr="001C7E89">
        <w:rPr>
          <w:rFonts w:ascii="GHEA Grapalat" w:eastAsia="Times New Roman" w:hAnsi="GHEA Grapalat" w:cs="Times Armenian"/>
          <w:sz w:val="20"/>
          <w:szCs w:val="24"/>
          <w:lang w:val="hy-AM"/>
        </w:rPr>
        <w:t xml:space="preserve"> ժամկետներում և հասցեով </w:t>
      </w:r>
      <w:r w:rsidRPr="001C7E89">
        <w:rPr>
          <w:rFonts w:ascii="GHEA Grapalat" w:eastAsia="Times New Roman" w:hAnsi="GHEA Grapalat" w:cs="Sylfaen"/>
          <w:sz w:val="20"/>
          <w:szCs w:val="24"/>
          <w:lang w:val="hy-AM"/>
        </w:rPr>
        <w:t>Գնորդին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մատակարարել</w:t>
      </w:r>
      <w:r w:rsidRPr="001C7E89">
        <w:rPr>
          <w:rFonts w:ascii="GHEA Grapalat" w:eastAsia="Times New Roman" w:hAnsi="GHEA Grapalat" w:cs="Times Armenian"/>
          <w:sz w:val="20"/>
          <w:szCs w:val="24"/>
          <w:lang w:val="hy-AM"/>
        </w:rPr>
        <w:t xml:space="preserve"> պ</w:t>
      </w:r>
      <w:r w:rsidRPr="001C7E89">
        <w:rPr>
          <w:rFonts w:ascii="GHEA Grapalat" w:eastAsia="Times New Roman" w:hAnsi="GHEA Grapalat" w:cs="Sylfaen"/>
          <w:sz w:val="20"/>
          <w:szCs w:val="24"/>
          <w:lang w:val="hy-AM"/>
        </w:rPr>
        <w:t>այմանա</w:t>
      </w:r>
      <w:r w:rsidRPr="001C7E89">
        <w:rPr>
          <w:rFonts w:ascii="GHEA Grapalat" w:eastAsia="Times New Roman" w:hAnsi="GHEA Grapalat" w:cs="Times New Roman"/>
          <w:sz w:val="20"/>
          <w:szCs w:val="24"/>
          <w:lang w:val="hy-AM"/>
        </w:rPr>
        <w:t>գ</w:t>
      </w:r>
      <w:r w:rsidRPr="001C7E89">
        <w:rPr>
          <w:rFonts w:ascii="GHEA Grapalat" w:eastAsia="Times New Roman" w:hAnsi="GHEA Grapalat" w:cs="Sylfaen"/>
          <w:sz w:val="20"/>
          <w:szCs w:val="24"/>
          <w:lang w:val="hy-AM"/>
        </w:rPr>
        <w:t>րի</w:t>
      </w:r>
      <w:r w:rsidRPr="001C7E89">
        <w:rPr>
          <w:rFonts w:ascii="GHEA Grapalat" w:eastAsia="Times New Roman" w:hAnsi="GHEA Grapalat" w:cs="Times Armenian"/>
          <w:sz w:val="20"/>
          <w:szCs w:val="24"/>
          <w:lang w:val="hy-AM"/>
        </w:rPr>
        <w:t xml:space="preserve"> N 1 </w:t>
      </w:r>
      <w:r w:rsidRPr="001C7E89">
        <w:rPr>
          <w:rFonts w:ascii="GHEA Grapalat" w:eastAsia="Times New Roman" w:hAnsi="GHEA Grapalat" w:cs="Sylfaen"/>
          <w:sz w:val="20"/>
          <w:szCs w:val="24"/>
          <w:lang w:val="hy-AM"/>
        </w:rPr>
        <w:t>հավելվածով`</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Տեխնիկական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բնութա</w:t>
      </w:r>
      <w:r w:rsidRPr="001C7E89">
        <w:rPr>
          <w:rFonts w:ascii="GHEA Grapalat" w:eastAsia="Times New Roman" w:hAnsi="GHEA Grapalat" w:cs="Times Armenian"/>
          <w:sz w:val="20"/>
          <w:szCs w:val="24"/>
          <w:lang w:val="hy-AM"/>
        </w:rPr>
        <w:t>գի</w:t>
      </w:r>
      <w:r w:rsidRPr="001C7E89">
        <w:rPr>
          <w:rFonts w:ascii="GHEA Grapalat" w:eastAsia="Times New Roman" w:hAnsi="GHEA Grapalat" w:cs="Sylfaen"/>
          <w:sz w:val="20"/>
          <w:szCs w:val="24"/>
          <w:lang w:val="hy-AM"/>
        </w:rPr>
        <w:t>ր-գնման-ժամանակացուցով նախատեսված</w:t>
      </w:r>
      <w:r w:rsidRPr="001C7E89">
        <w:rPr>
          <w:rFonts w:ascii="GHEA Grapalat" w:eastAsia="Times New Roman" w:hAnsi="GHEA Grapalat" w:cs="Times Armenian"/>
          <w:sz w:val="20"/>
          <w:szCs w:val="24"/>
          <w:lang w:val="hy-AM"/>
        </w:rPr>
        <w:t xml:space="preserve"> ապրանքը (այսուհետ` ապրանք), </w:t>
      </w:r>
      <w:r w:rsidRPr="001C7E89">
        <w:rPr>
          <w:rFonts w:ascii="GHEA Grapalat" w:eastAsia="Times New Roman" w:hAnsi="GHEA Grapalat" w:cs="Sylfaen"/>
          <w:sz w:val="20"/>
          <w:szCs w:val="24"/>
          <w:lang w:val="hy-AM"/>
        </w:rPr>
        <w:t>իսկ</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Գնորդը</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պարտավորվում</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ընդունել</w:t>
      </w:r>
      <w:r w:rsidRPr="001C7E89">
        <w:rPr>
          <w:rFonts w:ascii="GHEA Grapalat" w:eastAsia="Times New Roman" w:hAnsi="GHEA Grapalat" w:cs="Times Armenian"/>
          <w:sz w:val="20"/>
          <w:szCs w:val="24"/>
          <w:lang w:val="hy-AM"/>
        </w:rPr>
        <w:t xml:space="preserve"> ա</w:t>
      </w:r>
      <w:r w:rsidRPr="001C7E89">
        <w:rPr>
          <w:rFonts w:ascii="GHEA Grapalat" w:eastAsia="Times New Roman" w:hAnsi="GHEA Grapalat" w:cs="Sylfaen"/>
          <w:sz w:val="20"/>
          <w:szCs w:val="24"/>
          <w:lang w:val="hy-AM"/>
        </w:rPr>
        <w:t>պրանքը</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և</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վճարել</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դրա</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համար</w:t>
      </w:r>
      <w:r w:rsidRPr="001C7E89">
        <w:rPr>
          <w:rFonts w:ascii="GHEA Grapalat" w:eastAsia="Times New Roman" w:hAnsi="GHEA Grapalat" w:cs="Times Armenian"/>
          <w:sz w:val="20"/>
          <w:szCs w:val="24"/>
          <w:lang w:val="hy-AM"/>
        </w:rPr>
        <w:t xml:space="preserve">։ </w:t>
      </w:r>
    </w:p>
    <w:p w14:paraId="59D18ED3" w14:textId="77777777" w:rsidR="001C7E89" w:rsidRPr="001C7E89" w:rsidRDefault="001C7E89" w:rsidP="001C7E89">
      <w:pPr>
        <w:spacing w:after="0" w:line="240" w:lineRule="auto"/>
        <w:ind w:firstLine="709"/>
        <w:jc w:val="both"/>
        <w:rPr>
          <w:rFonts w:ascii="GHEA Grapalat" w:eastAsia="Times New Roman" w:hAnsi="GHEA Grapalat" w:cs="Times Armenian"/>
          <w:sz w:val="20"/>
          <w:szCs w:val="24"/>
          <w:lang w:val="hy-AM"/>
        </w:rPr>
      </w:pPr>
    </w:p>
    <w:p w14:paraId="5761135C" w14:textId="77777777" w:rsidR="001C7E89" w:rsidRPr="001C7E89" w:rsidRDefault="001C7E89" w:rsidP="001C7E89">
      <w:pPr>
        <w:spacing w:after="0" w:line="240" w:lineRule="auto"/>
        <w:ind w:firstLine="709"/>
        <w:jc w:val="both"/>
        <w:rPr>
          <w:rFonts w:ascii="GHEA Grapalat" w:eastAsia="Times New Roman" w:hAnsi="GHEA Grapalat" w:cs="Times New Roman"/>
          <w:b/>
          <w:sz w:val="20"/>
          <w:szCs w:val="24"/>
          <w:lang w:val="hy-AM"/>
        </w:rPr>
      </w:pP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b/>
          <w:sz w:val="20"/>
          <w:szCs w:val="24"/>
          <w:lang w:val="hy-AM"/>
        </w:rPr>
        <w:t>2. ԿՈՂՄԵՐԻ ԻՐԱՎՈՒՆՔՆԵՐԸ ԵՎ ՊԱՐՏԱԿԱՆՈՒԹՅՈՒՆՆԵՐԸ</w:t>
      </w:r>
    </w:p>
    <w:p w14:paraId="4230A10A"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p>
    <w:p w14:paraId="5E9ED6B2" w14:textId="77777777" w:rsidR="001C7E89" w:rsidRPr="001C7E89" w:rsidRDefault="001C7E89" w:rsidP="001C7E89">
      <w:pPr>
        <w:spacing w:after="0" w:line="240" w:lineRule="auto"/>
        <w:ind w:firstLine="709"/>
        <w:jc w:val="both"/>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2.1 Գնորդն իրավունք ունի`</w:t>
      </w:r>
    </w:p>
    <w:p w14:paraId="0E9F513F"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1C7E89">
        <w:rPr>
          <w:rFonts w:ascii="GHEA Grapalat" w:eastAsia="Times New Roman" w:hAnsi="GHEA Grapalat" w:cs="Times New Roman"/>
          <w:sz w:val="20"/>
          <w:szCs w:val="24"/>
          <w:u w:val="single"/>
          <w:lang w:val="hy-AM"/>
        </w:rPr>
        <w:t>10</w:t>
      </w:r>
      <w:r w:rsidRPr="001C7E89">
        <w:rPr>
          <w:rFonts w:ascii="GHEA Grapalat" w:eastAsia="Times New Roman" w:hAnsi="GHEA Grapalat" w:cs="Times New Roman"/>
          <w:sz w:val="20"/>
          <w:szCs w:val="24"/>
          <w:lang w:val="hy-AM"/>
        </w:rPr>
        <w:t xml:space="preserve"> օրից ավելի:</w:t>
      </w:r>
    </w:p>
    <w:p w14:paraId="10FC848E"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2.1.2 Եթե հանձնվել է անպատշաճ որակի` պայմանագրով նախատեսված տեխնիկական բնութագրին չհամապատասխանող ապրանք` </w:t>
      </w:r>
    </w:p>
    <w:p w14:paraId="4275E492"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ա) պահանջել հատուցելու ապրանքի անպատշաճ որակի լինելու պատճառով իր կատարած ծախսերը.</w:t>
      </w:r>
    </w:p>
    <w:p w14:paraId="3FCE9C97"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45A27BE"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գ) հրաժարվել պայմանագիրը կատարելուց և պահանջել վերադարձնելու ապրանքի համար վճարված գումարը:</w:t>
      </w:r>
    </w:p>
    <w:p w14:paraId="41B38A87"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2.1.3 Եթե հանձնվել է պայմանագրով որոշվածից պակաս քանակի ապրանք, ապա` </w:t>
      </w:r>
    </w:p>
    <w:p w14:paraId="1FD6231A"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ա)  պահանջել լրացնելու ապրանքի պակաս հանձնված քանակը,</w:t>
      </w:r>
    </w:p>
    <w:p w14:paraId="750D6FEA"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1F8B4B30"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2.1.4 Եթե հանձնվել է տեսակի պայմանի խախտմամբ ապրանք,  իր ընտրությամբ`</w:t>
      </w:r>
    </w:p>
    <w:p w14:paraId="3DD0288F"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ա) ընդունել տեսակի վերաբերյալ պայմանին համապատասխանող ապրանքը և հրաժարվել մնացած ապրանքներից.</w:t>
      </w:r>
    </w:p>
    <w:p w14:paraId="75B0D1A9"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բ) հրաժարվել հանձնված բոլոր ապրանքներից և պահանջել վճարելու պայմանագրի 6.2 կետով նախատեսված տույժը. </w:t>
      </w:r>
    </w:p>
    <w:p w14:paraId="1B6826D3"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05A62BD2"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52EBCF7C"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B83AABA" w14:textId="77777777" w:rsidR="001C7E89" w:rsidRPr="001C7E89" w:rsidRDefault="001C7E89" w:rsidP="001C7E89">
      <w:pPr>
        <w:tabs>
          <w:tab w:val="left" w:pos="720"/>
        </w:tabs>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2.1.7 Միակողմանի լուծել պայմանագիրը (լրիվ կամ մասնակի), եթե Վաճառողն էականորեն խախտել է պայմանագիրը.</w:t>
      </w:r>
    </w:p>
    <w:p w14:paraId="453983E0" w14:textId="77777777" w:rsidR="001C7E89" w:rsidRPr="001C7E89" w:rsidRDefault="001C7E89" w:rsidP="001C7E89">
      <w:pPr>
        <w:tabs>
          <w:tab w:val="left" w:pos="720"/>
        </w:tabs>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ab/>
        <w:t>2.1.7.1 Վաճառողի կողմից պայմանագիրը խախտելն էական է համարվում, եթե`</w:t>
      </w:r>
    </w:p>
    <w:p w14:paraId="4A850E34" w14:textId="77777777" w:rsidR="001C7E89" w:rsidRPr="001C7E89" w:rsidRDefault="001C7E89" w:rsidP="001C7E89">
      <w:pPr>
        <w:tabs>
          <w:tab w:val="left" w:pos="720"/>
        </w:tabs>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lastRenderedPageBreak/>
        <w:tab/>
        <w:t>ա) մատակարարվել է անպատշաճ որակի ապրանք որը չի կարող փոխարինվել Գնորդի համար ընդունելի ժամկետում.</w:t>
      </w:r>
    </w:p>
    <w:p w14:paraId="6D7EB4F5" w14:textId="77777777" w:rsidR="001C7E89" w:rsidRPr="001C7E89" w:rsidRDefault="001C7E89" w:rsidP="001C7E89">
      <w:pPr>
        <w:tabs>
          <w:tab w:val="left" w:pos="720"/>
        </w:tabs>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ab/>
        <w:t xml:space="preserve">բ) ապրանքի մատակարարման ժամկետները խախտվել են </w:t>
      </w:r>
      <w:r w:rsidRPr="001C7E89">
        <w:rPr>
          <w:rFonts w:ascii="GHEA Grapalat" w:eastAsia="Times New Roman" w:hAnsi="GHEA Grapalat" w:cs="Times New Roman"/>
          <w:sz w:val="20"/>
          <w:szCs w:val="24"/>
          <w:u w:val="single"/>
          <w:lang w:val="hy-AM"/>
        </w:rPr>
        <w:t>10</w:t>
      </w:r>
      <w:r w:rsidRPr="001C7E89">
        <w:rPr>
          <w:rFonts w:ascii="GHEA Grapalat" w:eastAsia="Times New Roman" w:hAnsi="GHEA Grapalat" w:cs="Times New Roman"/>
          <w:sz w:val="20"/>
          <w:szCs w:val="24"/>
          <w:lang w:val="hy-AM"/>
        </w:rPr>
        <w:t xml:space="preserve"> օրից ավելի,</w:t>
      </w:r>
    </w:p>
    <w:p w14:paraId="30F11391" w14:textId="77777777" w:rsidR="001C7E89" w:rsidRPr="001C7E89" w:rsidRDefault="001C7E89" w:rsidP="001C7E89">
      <w:pPr>
        <w:tabs>
          <w:tab w:val="left" w:pos="720"/>
        </w:tabs>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2.1.8 Զննել ապրանքը և հայտնաբերված թերությունների մասին անհապաղ տեղեկացնել Վաճառողին։</w:t>
      </w:r>
    </w:p>
    <w:p w14:paraId="2B885F32" w14:textId="77777777" w:rsidR="001C7E89" w:rsidRPr="001C7E89" w:rsidRDefault="001C7E89" w:rsidP="001C7E89">
      <w:pPr>
        <w:tabs>
          <w:tab w:val="left" w:pos="720"/>
        </w:tabs>
        <w:spacing w:after="0" w:line="240" w:lineRule="auto"/>
        <w:ind w:firstLine="709"/>
        <w:jc w:val="both"/>
        <w:rPr>
          <w:rFonts w:ascii="GHEA Grapalat" w:eastAsia="Times New Roman" w:hAnsi="GHEA Grapalat" w:cs="Times New Roman"/>
          <w:sz w:val="12"/>
          <w:szCs w:val="12"/>
          <w:lang w:val="hy-AM"/>
        </w:rPr>
      </w:pPr>
    </w:p>
    <w:p w14:paraId="29B8B983" w14:textId="77777777" w:rsidR="001C7E89" w:rsidRPr="001C7E89" w:rsidRDefault="001C7E89" w:rsidP="001C7E89">
      <w:pPr>
        <w:spacing w:after="0" w:line="240" w:lineRule="auto"/>
        <w:ind w:firstLine="709"/>
        <w:jc w:val="both"/>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2.2 Գնորդը պարտավոր է`</w:t>
      </w:r>
    </w:p>
    <w:p w14:paraId="2EB1A0D8"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2.2.1 Կատարել պայմանագրին համապատասխան մատակարարված ապրանքի ընդունումն ապահովող բոլոր անհրաժեշտ գործողությունները:</w:t>
      </w:r>
    </w:p>
    <w:p w14:paraId="6F745888"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D753FFB"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762473A5"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F757D9F"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9612032"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p>
    <w:p w14:paraId="6E1CD323" w14:textId="77777777" w:rsidR="001C7E89" w:rsidRPr="001C7E89" w:rsidRDefault="001C7E89" w:rsidP="001C7E89">
      <w:pPr>
        <w:spacing w:after="0" w:line="240" w:lineRule="auto"/>
        <w:ind w:firstLine="709"/>
        <w:jc w:val="both"/>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2.3 Վաճառողն իրավունք ունի`</w:t>
      </w:r>
    </w:p>
    <w:p w14:paraId="62DCCFA9"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2.3.1 Գնորդից պահանջել ընդունելու պայմանագրով նախատեսված </w:t>
      </w:r>
      <w:r w:rsidRPr="001C7E89">
        <w:rPr>
          <w:rFonts w:ascii="GHEA Grapalat" w:eastAsia="Times New Roman" w:hAnsi="GHEA Grapalat" w:cs="Sylfaen"/>
          <w:sz w:val="20"/>
          <w:szCs w:val="24"/>
          <w:lang w:val="hy-AM"/>
        </w:rPr>
        <w:t>կար</w:t>
      </w:r>
      <w:r w:rsidRPr="001C7E89">
        <w:rPr>
          <w:rFonts w:ascii="GHEA Grapalat" w:eastAsia="Times New Roman" w:hAnsi="GHEA Grapalat" w:cs="Times Armenian"/>
          <w:sz w:val="20"/>
          <w:szCs w:val="24"/>
          <w:lang w:val="hy-AM"/>
        </w:rPr>
        <w:t>գ</w:t>
      </w:r>
      <w:r w:rsidRPr="001C7E89">
        <w:rPr>
          <w:rFonts w:ascii="GHEA Grapalat" w:eastAsia="Times New Roman" w:hAnsi="GHEA Grapalat" w:cs="Sylfaen"/>
          <w:sz w:val="20"/>
          <w:szCs w:val="24"/>
          <w:lang w:val="hy-AM"/>
        </w:rPr>
        <w:t>ով</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ծավալներով,</w:t>
      </w:r>
      <w:r w:rsidRPr="001C7E89">
        <w:rPr>
          <w:rFonts w:ascii="GHEA Grapalat" w:eastAsia="Times New Roman" w:hAnsi="GHEA Grapalat" w:cs="Times Armenian"/>
          <w:sz w:val="20"/>
          <w:szCs w:val="24"/>
          <w:lang w:val="hy-AM"/>
        </w:rPr>
        <w:t xml:space="preserve"> ժամկետներում և հասցեով</w:t>
      </w:r>
      <w:r w:rsidRPr="001C7E89">
        <w:rPr>
          <w:rFonts w:ascii="GHEA Grapalat" w:eastAsia="Times New Roman" w:hAnsi="GHEA Grapalat" w:cs="Times New Roman"/>
          <w:sz w:val="20"/>
          <w:szCs w:val="24"/>
          <w:lang w:val="hy-AM"/>
        </w:rPr>
        <w:t xml:space="preserve"> մատակարարված ապրանքը: </w:t>
      </w:r>
    </w:p>
    <w:p w14:paraId="4C17809A"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2.3.2 Գնորդից պահանջել վճարելու պայմանագրով նախատեսված </w:t>
      </w:r>
      <w:r w:rsidRPr="001C7E89">
        <w:rPr>
          <w:rFonts w:ascii="GHEA Grapalat" w:eastAsia="Times New Roman" w:hAnsi="GHEA Grapalat" w:cs="Sylfaen"/>
          <w:sz w:val="20"/>
          <w:szCs w:val="24"/>
          <w:lang w:val="hy-AM"/>
        </w:rPr>
        <w:t>կար</w:t>
      </w:r>
      <w:r w:rsidRPr="001C7E89">
        <w:rPr>
          <w:rFonts w:ascii="GHEA Grapalat" w:eastAsia="Times New Roman" w:hAnsi="GHEA Grapalat" w:cs="Times Armenian"/>
          <w:sz w:val="20"/>
          <w:szCs w:val="24"/>
          <w:lang w:val="hy-AM"/>
        </w:rPr>
        <w:t>գ</w:t>
      </w:r>
      <w:r w:rsidRPr="001C7E89">
        <w:rPr>
          <w:rFonts w:ascii="GHEA Grapalat" w:eastAsia="Times New Roman" w:hAnsi="GHEA Grapalat" w:cs="Sylfaen"/>
          <w:sz w:val="20"/>
          <w:szCs w:val="24"/>
          <w:lang w:val="hy-AM"/>
        </w:rPr>
        <w:t>ով</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ծավալներով,</w:t>
      </w:r>
      <w:r w:rsidRPr="001C7E89">
        <w:rPr>
          <w:rFonts w:ascii="GHEA Grapalat" w:eastAsia="Times New Roman" w:hAnsi="GHEA Grapalat" w:cs="Times Armenian"/>
          <w:sz w:val="20"/>
          <w:szCs w:val="24"/>
          <w:lang w:val="hy-AM"/>
        </w:rPr>
        <w:t xml:space="preserve"> ժամկետներում և հասցեով</w:t>
      </w:r>
      <w:r w:rsidRPr="001C7E89">
        <w:rPr>
          <w:rFonts w:ascii="GHEA Grapalat" w:eastAsia="Times New Roman" w:hAnsi="GHEA Grapalat" w:cs="Times New Roman"/>
          <w:sz w:val="20"/>
          <w:szCs w:val="24"/>
          <w:lang w:val="hy-AM"/>
        </w:rPr>
        <w:t xml:space="preserve"> մատակարարված և Գնորդի կողմից ընդունված ապրանքի համար իրեն վճարման ենթակա գումարները:</w:t>
      </w:r>
    </w:p>
    <w:p w14:paraId="3CAD779A"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2.3.3 Միակողմանի լուծել պայմանագիրը (լրիվ կամ մասնակի), եթե Գնորդն էականորեն խախտել է պայմանագիրը:</w:t>
      </w:r>
    </w:p>
    <w:p w14:paraId="65D218BF"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2.3.3.1 Գնորդի կողմից պայմանագիրը խախտելն էական է համարվում, եթե բազմիցս խախտվել են ապրանքի համար վճարելու ժամկետները։</w:t>
      </w:r>
    </w:p>
    <w:p w14:paraId="480C545E"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2.3.4 Գնորդի համաձայնությամբ վաղաժամկետ մատակարարել ապրանքը։ </w:t>
      </w:r>
    </w:p>
    <w:p w14:paraId="1C0D7317"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p>
    <w:p w14:paraId="4B050422" w14:textId="77777777" w:rsidR="001C7E89" w:rsidRPr="001C7E89" w:rsidRDefault="001C7E89" w:rsidP="001C7E89">
      <w:pPr>
        <w:spacing w:after="0" w:line="240" w:lineRule="auto"/>
        <w:ind w:firstLine="709"/>
        <w:jc w:val="both"/>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2.4 Վաճառողը պարտավոր է`</w:t>
      </w:r>
    </w:p>
    <w:p w14:paraId="1A7C70D5"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2.4.1 Գնորդին հանձնել ապրանքը` պայմանագրով նախատեսված կարգով, </w:t>
      </w:r>
      <w:r w:rsidRPr="001C7E89">
        <w:rPr>
          <w:rFonts w:ascii="GHEA Grapalat" w:eastAsia="Times New Roman" w:hAnsi="GHEA Grapalat" w:cs="Sylfaen"/>
          <w:sz w:val="20"/>
          <w:szCs w:val="24"/>
          <w:lang w:val="hy-AM"/>
        </w:rPr>
        <w:t>ծավալներով,</w:t>
      </w:r>
      <w:r w:rsidRPr="001C7E89">
        <w:rPr>
          <w:rFonts w:ascii="GHEA Grapalat" w:eastAsia="Times New Roman" w:hAnsi="GHEA Grapalat" w:cs="Times Armenian"/>
          <w:sz w:val="20"/>
          <w:szCs w:val="24"/>
          <w:lang w:val="hy-AM"/>
        </w:rPr>
        <w:t xml:space="preserve"> ժամկետներում և հասցեով:</w:t>
      </w:r>
    </w:p>
    <w:p w14:paraId="3301651C"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790B2D2"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2.4.3 Գնորդին հանձնել երրորդ անձանց իրավունքներից ազատ ապրանք:</w:t>
      </w:r>
    </w:p>
    <w:p w14:paraId="6528FF59"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70D8EA19"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2.4.6 Թերի մատակարարում թույլ տալու դեպքում, պայմանագրով նախատեսված կարգով, լրացնել թերի մատակարարվածը։</w:t>
      </w:r>
    </w:p>
    <w:p w14:paraId="4C99A915"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3DF868F7"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2.4.8 Պայմանագրով նախատեսված դեպքերում վճարել պայմանագրի 6.2 և 6.3  կետերով նախատեսված տույժը և տուգանքը։</w:t>
      </w:r>
    </w:p>
    <w:p w14:paraId="7DDF9981"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2.4.9 Գնորդին հանձնել ապրանքի պատկանելիքները և համապատասխան փաստաթղթերը։</w:t>
      </w:r>
    </w:p>
    <w:p w14:paraId="0610D889"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4F4FBE2F"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413FF6AD" w14:textId="77777777" w:rsidR="001C7E89" w:rsidRPr="001C7E89" w:rsidRDefault="001C7E89" w:rsidP="001C7E89">
      <w:pPr>
        <w:spacing w:after="0" w:line="240" w:lineRule="auto"/>
        <w:ind w:firstLine="709"/>
        <w:jc w:val="both"/>
        <w:rPr>
          <w:rFonts w:ascii="GHEA Grapalat" w:eastAsia="Times New Roman" w:hAnsi="GHEA Grapalat" w:cs="Times New Roman"/>
          <w:sz w:val="24"/>
          <w:szCs w:val="24"/>
          <w:lang w:val="hy-AM"/>
        </w:rPr>
      </w:pPr>
    </w:p>
    <w:p w14:paraId="4DE73060"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3. ՊԱՅՄԱՆԱԳՐԻ ԳԻՆԸ ԵՎ ՎՃԱՐՄԱՆ ԿԱՐԳԸ</w:t>
      </w:r>
    </w:p>
    <w:p w14:paraId="3937B16F"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lastRenderedPageBreak/>
        <w:t>3.1  Պայմանագրի գինը կազմում է ________________ ՀՀ դրամ, ներառյալ ԱԱՀ-ն:</w:t>
      </w:r>
      <w:r w:rsidRPr="001C7E89">
        <w:rPr>
          <w:rFonts w:ascii="GHEA Grapalat" w:eastAsia="Times New Roman" w:hAnsi="GHEA Grapalat" w:cs="Times New Roman"/>
          <w:sz w:val="20"/>
          <w:szCs w:val="24"/>
          <w:vertAlign w:val="superscript"/>
          <w:lang w:val="hy-AM"/>
        </w:rPr>
        <w:t>17</w:t>
      </w:r>
      <w:r w:rsidRPr="001C7E89">
        <w:rPr>
          <w:rFonts w:ascii="GHEA Grapalat" w:eastAsia="Times New Roman" w:hAnsi="GHEA Grapalat" w:cs="Times New Roman"/>
          <w:color w:val="FFFFFF"/>
          <w:sz w:val="20"/>
          <w:szCs w:val="24"/>
          <w:vertAlign w:val="superscript"/>
          <w:lang w:val="hy-AM"/>
        </w:rPr>
        <w:t>29</w:t>
      </w:r>
      <w:r w:rsidRPr="001C7E89">
        <w:rPr>
          <w:rFonts w:ascii="GHEA Grapalat" w:eastAsia="Times New Roman" w:hAnsi="GHEA Grapalat" w:cs="Times New Roman"/>
          <w:color w:val="FFFFFF"/>
          <w:sz w:val="20"/>
          <w:szCs w:val="24"/>
          <w:vertAlign w:val="superscript"/>
          <w:lang w:val="hy-AM"/>
        </w:rPr>
        <w:footnoteReference w:id="4"/>
      </w:r>
      <w:r w:rsidRPr="001C7E89">
        <w:rPr>
          <w:rFonts w:ascii="GHEA Grapalat" w:eastAsia="Times New Roman" w:hAnsi="GHEA Grapalat" w:cs="Times New Roman"/>
          <w:sz w:val="20"/>
          <w:szCs w:val="24"/>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289ED202" w14:textId="77777777" w:rsidR="001C7E89" w:rsidRPr="001C7E89" w:rsidRDefault="001C7E89" w:rsidP="001C7E89">
      <w:pPr>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Ապրանքի մատակարարման գինը կայուն է և Վաճառողն իրավունք չունի պահանջել ավելացնելու, իսկ Գնորդը նվազեցնելու այդ գինը։</w:t>
      </w:r>
    </w:p>
    <w:p w14:paraId="6FEB52AB"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14:paraId="31CF4FF3"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p>
    <w:p w14:paraId="793AF16B"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4. ԱՊՐԱՆՔԻ ՈՐԱԿԸ ԵՎ ԵՐԱՇԽԻՔԸ</w:t>
      </w:r>
    </w:p>
    <w:p w14:paraId="654C9566"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4.1 Վաճառողը երաշխավորում է մատակարարված պպրանքի որակի համապատասխանությունը պետական ստանդարտի պահանջներին։ </w:t>
      </w:r>
    </w:p>
    <w:p w14:paraId="460C49E3"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p>
    <w:p w14:paraId="607B6F84"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5. ԱՊՐԱՆՔԻ ՀԱՆՁՆՈՒՄԸ ԵՎ ԸՆԴՈՒՆՈՒՄԸ</w:t>
      </w:r>
    </w:p>
    <w:p w14:paraId="7A7203ED" w14:textId="77777777" w:rsidR="001C7E89" w:rsidRPr="001C7E89" w:rsidRDefault="001C7E89" w:rsidP="001C7E89">
      <w:pPr>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Times New Roman"/>
          <w:sz w:val="20"/>
          <w:szCs w:val="24"/>
          <w:lang w:val="hy-AM"/>
        </w:rPr>
        <w:t xml:space="preserve">5.1 Մատակարարված ապրանքն </w:t>
      </w:r>
      <w:r w:rsidRPr="001C7E89">
        <w:rPr>
          <w:rFonts w:ascii="GHEA Grapalat" w:eastAsia="Times New Roman" w:hAnsi="GHEA Grapalat" w:cs="Sylfaen"/>
          <w:sz w:val="20"/>
          <w:szCs w:val="24"/>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30D874C" w14:textId="77777777" w:rsidR="001C7E89" w:rsidRPr="001C7E89" w:rsidRDefault="001C7E89" w:rsidP="001C7E89">
      <w:pPr>
        <w:spacing w:after="0" w:line="240" w:lineRule="auto"/>
        <w:ind w:firstLine="720"/>
        <w:jc w:val="both"/>
        <w:rPr>
          <w:rFonts w:ascii="GHEA Grapalat" w:eastAsia="Times New Roman" w:hAnsi="GHEA Grapalat" w:cs="Sylfaen"/>
          <w:sz w:val="20"/>
          <w:szCs w:val="20"/>
          <w:lang w:val="hy-AM"/>
        </w:rPr>
      </w:pPr>
      <w:r w:rsidRPr="001C7E89">
        <w:rPr>
          <w:rFonts w:ascii="GHEA Grapalat" w:eastAsia="Times New Roman"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C7E89">
        <w:rPr>
          <w:rFonts w:ascii="GHEA Grapalat" w:eastAsia="Times New Roman" w:hAnsi="GHEA Grapalat" w:cs="Sylfaen"/>
          <w:sz w:val="20"/>
          <w:szCs w:val="20"/>
          <w:u w:val="single"/>
          <w:lang w:val="hy-AM"/>
        </w:rPr>
        <w:t>2</w:t>
      </w:r>
      <w:r w:rsidRPr="001C7E89">
        <w:rPr>
          <w:rFonts w:ascii="GHEA Grapalat" w:eastAsia="Times New Roman" w:hAnsi="GHEA Grapalat" w:cs="Sylfaen"/>
          <w:sz w:val="20"/>
          <w:szCs w:val="20"/>
          <w:lang w:val="hy-AM"/>
        </w:rPr>
        <w:t xml:space="preserve"> օրինակ (հավելված N 3): </w:t>
      </w:r>
    </w:p>
    <w:p w14:paraId="390C2D2D" w14:textId="77777777" w:rsidR="001C7E89" w:rsidRPr="001C7E89" w:rsidRDefault="001C7E89" w:rsidP="001C7E89">
      <w:pPr>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5.2 Հանձնման-ընդունման արձանագրությունը ստորագրվում է, եթե </w:t>
      </w:r>
      <w:r w:rsidRPr="001C7E89">
        <w:rPr>
          <w:rFonts w:ascii="GHEA Grapalat" w:eastAsia="Times New Roman" w:hAnsi="GHEA Grapalat" w:cs="Times New Roman"/>
          <w:sz w:val="20"/>
          <w:szCs w:val="24"/>
          <w:lang w:val="pt-BR"/>
        </w:rPr>
        <w:t xml:space="preserve">մատակարարված ապրանքը </w:t>
      </w:r>
      <w:r w:rsidRPr="001C7E89">
        <w:rPr>
          <w:rFonts w:ascii="GHEA Grapalat" w:eastAsia="Times New Roman" w:hAnsi="GHEA Grapalat" w:cs="Sylfaen"/>
          <w:sz w:val="20"/>
          <w:szCs w:val="24"/>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32DE487" w14:textId="77777777" w:rsidR="001C7E89" w:rsidRPr="001C7E89" w:rsidRDefault="001C7E89" w:rsidP="001C7E89">
      <w:pPr>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ա) հարցի կարգավորման համար ձեռնարկում է նման իրավիճակի համար պայմանագրով նախատեսված միջոցները.</w:t>
      </w:r>
    </w:p>
    <w:p w14:paraId="32A4DCF8" w14:textId="77777777" w:rsidR="001C7E89" w:rsidRPr="001C7E89" w:rsidRDefault="001C7E89" w:rsidP="001C7E89">
      <w:pPr>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 բ) Վաճառողի նկատմամբ կիրառում է պայմանագրով նախատեսված պատասխանատվության միջոցներ։</w:t>
      </w:r>
    </w:p>
    <w:p w14:paraId="79BDEC55"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5.3 Գնորդը հանձնման-ընդունման արձանագրությունը ստանալու </w:t>
      </w:r>
      <w:r w:rsidRPr="001C7E89">
        <w:rPr>
          <w:rFonts w:ascii="GHEA Grapalat" w:eastAsia="Times New Roman" w:hAnsi="GHEA Grapalat" w:cs="Sylfaen"/>
          <w:sz w:val="20"/>
          <w:szCs w:val="20"/>
          <w:lang w:val="hy-AM"/>
        </w:rPr>
        <w:t xml:space="preserve">օրվան հաջորդող աշխատանքային օրվանից հաշված </w:t>
      </w:r>
      <w:r w:rsidRPr="001C7E89">
        <w:rPr>
          <w:rFonts w:ascii="GHEA Grapalat" w:eastAsia="Times New Roman" w:hAnsi="GHEA Grapalat" w:cs="Sylfaen"/>
          <w:sz w:val="20"/>
          <w:szCs w:val="20"/>
          <w:u w:val="single"/>
          <w:lang w:val="hy-AM"/>
        </w:rPr>
        <w:t>10</w:t>
      </w:r>
      <w:r w:rsidRPr="001C7E89">
        <w:rPr>
          <w:rFonts w:ascii="GHEA Grapalat" w:eastAsia="Times New Roman" w:hAnsi="GHEA Grapalat" w:cs="Sylfaen"/>
          <w:sz w:val="20"/>
          <w:szCs w:val="20"/>
          <w:lang w:val="hy-AM"/>
        </w:rPr>
        <w:t xml:space="preserve"> աշխատանքային օրվա ընթացքում </w:t>
      </w:r>
      <w:r w:rsidRPr="001C7E89">
        <w:rPr>
          <w:rFonts w:ascii="GHEA Grapalat" w:eastAsia="Times New Roman" w:hAnsi="GHEA Grapalat" w:cs="Times New Roman"/>
          <w:sz w:val="20"/>
          <w:szCs w:val="24"/>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06207BB5" w14:textId="77777777" w:rsidR="001C7E89" w:rsidRPr="001C7E89" w:rsidRDefault="001C7E89" w:rsidP="001C7E89">
      <w:pPr>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Times New Roman"/>
          <w:sz w:val="20"/>
          <w:szCs w:val="24"/>
          <w:lang w:val="hy-AM"/>
        </w:rPr>
        <w:t xml:space="preserve">5.4 </w:t>
      </w:r>
      <w:r w:rsidRPr="001C7E89">
        <w:rPr>
          <w:rFonts w:ascii="GHEA Grapalat" w:eastAsia="Times New Roman" w:hAnsi="GHEA Grapalat" w:cs="Sylfaen"/>
          <w:sz w:val="20"/>
          <w:szCs w:val="24"/>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C7E89">
        <w:rPr>
          <w:rFonts w:ascii="GHEA Grapalat" w:eastAsia="Times New Roman" w:hAnsi="GHEA Grapalat" w:cs="Sylfaen"/>
          <w:sz w:val="20"/>
          <w:szCs w:val="24"/>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C7E89">
        <w:rPr>
          <w:rFonts w:ascii="GHEA Grapalat" w:eastAsia="Times New Roman" w:hAnsi="GHEA Grapalat" w:cs="Sylfaen"/>
          <w:sz w:val="20"/>
          <w:szCs w:val="24"/>
          <w:lang w:val="hy-AM"/>
        </w:rPr>
        <w:softHyphen/>
        <w:t xml:space="preserve">գրությունը: </w:t>
      </w:r>
    </w:p>
    <w:p w14:paraId="273687ED"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p>
    <w:p w14:paraId="72095946"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6. ԿՈՂՄԵՐԻ ՊԱՏԱՍԽԱՆԱՏՎՈՒԹՅՈՒՆԸ</w:t>
      </w:r>
    </w:p>
    <w:p w14:paraId="6BB2CBE3"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6.1 Վաճառողը պատասխանատվություն է կրում հանձնած ապրանքի որակի և պայմանագրով նախատեսված մատակարարման ժամկետների պահպանման համար։</w:t>
      </w:r>
    </w:p>
    <w:p w14:paraId="4544AE3D"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C7E89">
        <w:rPr>
          <w:rFonts w:ascii="GHEA Grapalat" w:eastAsia="Times New Roman" w:hAnsi="GHEA Grapalat" w:cs="Sylfaen"/>
          <w:sz w:val="20"/>
          <w:szCs w:val="24"/>
          <w:lang w:val="hy-AM"/>
        </w:rPr>
        <w:t>(զրո ամբողջ հինգ հարյուրերրորդական) տոկոսի</w:t>
      </w:r>
      <w:r w:rsidRPr="001C7E89">
        <w:rPr>
          <w:rFonts w:ascii="GHEA Grapalat" w:eastAsia="Times New Roman" w:hAnsi="GHEA Grapalat" w:cs="Times New Roman"/>
          <w:sz w:val="20"/>
          <w:szCs w:val="24"/>
          <w:lang w:val="hy-AM"/>
        </w:rPr>
        <w:t xml:space="preserve">  չափով։</w:t>
      </w:r>
    </w:p>
    <w:p w14:paraId="76DD2DDA"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C7E89">
        <w:rPr>
          <w:rFonts w:ascii="GHEA Grapalat" w:eastAsia="Times New Roman" w:hAnsi="GHEA Grapalat" w:cs="Sylfaen"/>
          <w:sz w:val="20"/>
          <w:szCs w:val="24"/>
          <w:lang w:val="hy-AM"/>
        </w:rPr>
        <w:t>(զրո ամբողջ հինգ տասնորդական) տոկոսի</w:t>
      </w:r>
      <w:r w:rsidRPr="001C7E89" w:rsidDel="009B7E9C">
        <w:rPr>
          <w:rFonts w:ascii="GHEA Grapalat" w:eastAsia="Times New Roman" w:hAnsi="GHEA Grapalat" w:cs="Times New Roman"/>
          <w:sz w:val="20"/>
          <w:szCs w:val="24"/>
          <w:lang w:val="hy-AM"/>
        </w:rPr>
        <w:t xml:space="preserve"> </w:t>
      </w:r>
      <w:r w:rsidRPr="001C7E89">
        <w:rPr>
          <w:rFonts w:ascii="GHEA Grapalat" w:eastAsia="Times New Roman" w:hAnsi="GHEA Grapalat" w:cs="Times New Roman"/>
          <w:sz w:val="20"/>
          <w:szCs w:val="24"/>
          <w:lang w:val="hy-AM"/>
        </w:rPr>
        <w:t xml:space="preserve"> չափով: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1E350047"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14:paraId="725875D6"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C7E89">
        <w:rPr>
          <w:rFonts w:ascii="GHEA Grapalat" w:eastAsia="Times New Roman" w:hAnsi="GHEA Grapalat" w:cs="Sylfaen"/>
          <w:sz w:val="20"/>
          <w:szCs w:val="24"/>
          <w:lang w:val="hy-AM"/>
        </w:rPr>
        <w:t>(զրո ամբողջ հինգ հարյուրերրորդական) տոկոսի</w:t>
      </w:r>
      <w:r w:rsidRPr="001C7E89">
        <w:rPr>
          <w:rFonts w:ascii="GHEA Grapalat" w:eastAsia="Times New Roman" w:hAnsi="GHEA Grapalat" w:cs="Times New Roman"/>
          <w:sz w:val="20"/>
          <w:szCs w:val="24"/>
          <w:lang w:val="hy-AM"/>
        </w:rPr>
        <w:t xml:space="preserve">  չափով։</w:t>
      </w:r>
    </w:p>
    <w:p w14:paraId="46AD8EF9"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B52C698"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6.7 Տույժերի և (կամ) տուգանքի վճարումը Կողմերին չի ազատում իրենց պայմանագրային պարտվորությունները լրիվ կատարելուց։</w:t>
      </w:r>
    </w:p>
    <w:p w14:paraId="01996A6C"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p>
    <w:p w14:paraId="7594635C"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7. ԱՆՀԱՂԹԱՀԱՐԵԼԻ ՈՒԺԻ ԱԶԴԵՑՈՒԹՅՈՒՆԸ (ՖՈՐՍ-ՄԱԺՈՐ)</w:t>
      </w:r>
    </w:p>
    <w:p w14:paraId="58B4AE1E"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p>
    <w:p w14:paraId="26889748"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1206B96"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p>
    <w:p w14:paraId="33CC4FCE"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8. ԱՅԼ ՊԱՅՄԱՆՆԵՐ</w:t>
      </w:r>
    </w:p>
    <w:p w14:paraId="401E6468" w14:textId="77777777" w:rsidR="001C7E89" w:rsidRPr="001C7E89" w:rsidRDefault="001C7E89" w:rsidP="001C7E89">
      <w:pPr>
        <w:spacing w:after="0" w:line="240" w:lineRule="auto"/>
        <w:ind w:firstLine="709"/>
        <w:jc w:val="center"/>
        <w:rPr>
          <w:rFonts w:ascii="GHEA Grapalat" w:eastAsia="Times New Roman" w:hAnsi="GHEA Grapalat" w:cs="Times New Roman"/>
          <w:b/>
          <w:sz w:val="20"/>
          <w:szCs w:val="24"/>
          <w:lang w:val="hy-AM"/>
        </w:rPr>
      </w:pPr>
    </w:p>
    <w:p w14:paraId="68FECA10"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Times Armenian"/>
          <w:sz w:val="20"/>
          <w:szCs w:val="24"/>
          <w:lang w:val="hy-AM"/>
        </w:rPr>
      </w:pPr>
      <w:r w:rsidRPr="001C7E89">
        <w:rPr>
          <w:rFonts w:ascii="GHEA Grapalat" w:eastAsia="Times New Roman" w:hAnsi="GHEA Grapalat" w:cs="Times New Roman"/>
          <w:sz w:val="20"/>
          <w:szCs w:val="24"/>
          <w:lang w:val="hy-AM"/>
        </w:rPr>
        <w:t xml:space="preserve">8.1 </w:t>
      </w:r>
      <w:r w:rsidRPr="001C7E89">
        <w:rPr>
          <w:rFonts w:ascii="GHEA Grapalat" w:eastAsia="Times New Roman" w:hAnsi="GHEA Grapalat" w:cs="Sylfaen"/>
          <w:sz w:val="20"/>
          <w:szCs w:val="24"/>
          <w:lang w:val="hy-AM"/>
        </w:rPr>
        <w:t>Պայմանագիրն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ուժի</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մեջ</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մտնում</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Կողմերի</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ստորագրման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պահից և գործում է մինչև</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կողմերի` պայմանագրով</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ստանձնած</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պարտավորությունների</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ողջ</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ծավալով</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կատարումը</w:t>
      </w:r>
      <w:r w:rsidRPr="001C7E89">
        <w:rPr>
          <w:rFonts w:ascii="GHEA Grapalat" w:eastAsia="Times New Roman" w:hAnsi="GHEA Grapalat" w:cs="Times Armenian"/>
          <w:sz w:val="20"/>
          <w:szCs w:val="24"/>
          <w:lang w:val="hy-AM"/>
        </w:rPr>
        <w:t xml:space="preserve">։ </w:t>
      </w:r>
    </w:p>
    <w:p w14:paraId="119AB151"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76911A4F" w14:textId="77777777" w:rsidR="001C7E89" w:rsidRPr="001C7E89" w:rsidRDefault="001C7E89" w:rsidP="001C7E89">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1C7E89">
        <w:rPr>
          <w:rFonts w:ascii="GHEA Grapalat" w:eastAsia="Times New Roman" w:hAnsi="GHEA Grapalat" w:cs="Sylfaen"/>
          <w:sz w:val="20"/>
          <w:szCs w:val="24"/>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C7E89">
        <w:rPr>
          <w:rFonts w:ascii="GHEA Grapalat" w:eastAsia="Times New Roman" w:hAnsi="GHEA Grapalat" w:cs="Times New Roman"/>
          <w:color w:val="000000"/>
          <w:sz w:val="24"/>
          <w:szCs w:val="24"/>
          <w:lang w:val="hy-AM"/>
        </w:rPr>
        <w:t xml:space="preserve"> </w:t>
      </w:r>
    </w:p>
    <w:p w14:paraId="37AB3725"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8.4 Պայմանագրի հետ կապված վեճերը ենթակա են քննության Հայաստանի Հանրապետության դատարաններում։</w:t>
      </w:r>
    </w:p>
    <w:p w14:paraId="3E6F5664"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8.5</w:t>
      </w:r>
      <w:r w:rsidRPr="001C7E89">
        <w:rPr>
          <w:rFonts w:ascii="GHEA Grapalat" w:eastAsia="Times New Roman" w:hAnsi="GHEA Grapalat" w:cs="Sylfaen"/>
          <w:sz w:val="20"/>
          <w:szCs w:val="24"/>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0520CE6"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76C5B3D6"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Times Armenian"/>
          <w:sz w:val="20"/>
          <w:szCs w:val="24"/>
          <w:lang w:val="hy-AM"/>
        </w:rPr>
      </w:pPr>
      <w:r w:rsidRPr="001C7E89">
        <w:rPr>
          <w:rFonts w:ascii="GHEA Grapalat" w:eastAsia="Times New Roman" w:hAnsi="GHEA Grapalat" w:cs="Times Armenian"/>
          <w:sz w:val="20"/>
          <w:szCs w:val="24"/>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991023E"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pt-BR"/>
        </w:rPr>
        <w:t>8.6 Եթե պայմանագիրն  իրականացվ</w:t>
      </w:r>
      <w:r w:rsidRPr="001C7E89">
        <w:rPr>
          <w:rFonts w:ascii="GHEA Grapalat" w:eastAsia="Times New Roman" w:hAnsi="GHEA Grapalat" w:cs="Times New Roman"/>
          <w:sz w:val="20"/>
          <w:szCs w:val="24"/>
          <w:lang w:val="hy-AM"/>
        </w:rPr>
        <w:t>ում է</w:t>
      </w:r>
      <w:r w:rsidRPr="001C7E89">
        <w:rPr>
          <w:rFonts w:ascii="GHEA Grapalat" w:eastAsia="Times New Roman" w:hAnsi="GHEA Grapalat" w:cs="Times New Roman"/>
          <w:sz w:val="20"/>
          <w:szCs w:val="24"/>
          <w:lang w:val="pt-BR"/>
        </w:rPr>
        <w:t xml:space="preserve"> գործակալության պայմանագիր կնքելու միջոցով.</w:t>
      </w:r>
    </w:p>
    <w:p w14:paraId="6B0FD4C5"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Times New Roman"/>
          <w:sz w:val="20"/>
          <w:szCs w:val="24"/>
          <w:lang w:val="pt-BR"/>
        </w:rPr>
      </w:pPr>
      <w:r w:rsidRPr="001C7E89">
        <w:rPr>
          <w:rFonts w:ascii="GHEA Grapalat" w:eastAsia="Times New Roman" w:hAnsi="GHEA Grapalat" w:cs="Times New Roman"/>
          <w:sz w:val="20"/>
          <w:szCs w:val="24"/>
          <w:lang w:val="hy-AM"/>
        </w:rPr>
        <w:t>1)</w:t>
      </w:r>
      <w:r w:rsidRPr="001C7E89">
        <w:rPr>
          <w:rFonts w:ascii="GHEA Grapalat" w:eastAsia="Times New Roman" w:hAnsi="GHEA Grapalat" w:cs="Times New Roman"/>
          <w:sz w:val="20"/>
          <w:szCs w:val="24"/>
          <w:lang w:val="pt-BR"/>
        </w:rPr>
        <w:t xml:space="preserve"> Վաճառ</w:t>
      </w:r>
      <w:r w:rsidRPr="001C7E89">
        <w:rPr>
          <w:rFonts w:ascii="GHEA Grapalat" w:eastAsia="Times New Roman" w:hAnsi="GHEA Grapalat" w:cs="Times New Roman"/>
          <w:sz w:val="20"/>
          <w:szCs w:val="24"/>
          <w:lang w:val="hy-AM"/>
        </w:rPr>
        <w:t>ողը</w:t>
      </w:r>
      <w:r w:rsidRPr="001C7E89">
        <w:rPr>
          <w:rFonts w:ascii="GHEA Grapalat" w:eastAsia="Times New Roman" w:hAnsi="GHEA Grapalat" w:cs="Times New Roman"/>
          <w:sz w:val="20"/>
          <w:szCs w:val="24"/>
          <w:lang w:val="pt-BR"/>
        </w:rPr>
        <w:t xml:space="preserve"> պատասխանատվություն է կրում գործակալի պարտավորությունների չկատարման կամ ոչ պատշաճ կատարման համար.</w:t>
      </w:r>
    </w:p>
    <w:p w14:paraId="59627802"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Times New Roman"/>
          <w:sz w:val="20"/>
          <w:szCs w:val="24"/>
          <w:lang w:val="pt-BR"/>
        </w:rPr>
      </w:pPr>
      <w:r w:rsidRPr="001C7E89">
        <w:rPr>
          <w:rFonts w:ascii="GHEA Grapalat" w:eastAsia="Times New Roman" w:hAnsi="GHEA Grapalat" w:cs="Times New Roman"/>
          <w:sz w:val="20"/>
          <w:szCs w:val="24"/>
          <w:lang w:val="pt-BR"/>
        </w:rPr>
        <w:lastRenderedPageBreak/>
        <w:t>2) պայմանագրի կատարման ընթացքում գործակալի փոփոխման դեպքում Վաճառ</w:t>
      </w:r>
      <w:r w:rsidRPr="001C7E89">
        <w:rPr>
          <w:rFonts w:ascii="GHEA Grapalat" w:eastAsia="Times New Roman" w:hAnsi="GHEA Grapalat" w:cs="Times New Roman"/>
          <w:sz w:val="20"/>
          <w:szCs w:val="24"/>
          <w:lang w:val="hy-AM"/>
        </w:rPr>
        <w:t>ող</w:t>
      </w:r>
      <w:r w:rsidRPr="001C7E89">
        <w:rPr>
          <w:rFonts w:ascii="GHEA Grapalat" w:eastAsia="Times New Roman" w:hAnsi="GHEA Grapalat" w:cs="Times New Roman"/>
          <w:sz w:val="20"/>
          <w:szCs w:val="24"/>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C7E89">
        <w:rPr>
          <w:rFonts w:ascii="GHEA Grapalat" w:eastAsia="Times New Roman" w:hAnsi="GHEA Grapalat" w:cs="Times New Roman"/>
          <w:sz w:val="20"/>
          <w:szCs w:val="24"/>
          <w:vertAlign w:val="superscript"/>
          <w:lang w:val="pt-BR"/>
        </w:rPr>
        <w:t>22</w:t>
      </w:r>
      <w:r w:rsidRPr="001C7E89">
        <w:rPr>
          <w:rFonts w:ascii="GHEA Grapalat" w:eastAsia="Times New Roman" w:hAnsi="GHEA Grapalat" w:cs="Times New Roman"/>
          <w:color w:val="FFFFFF"/>
          <w:sz w:val="20"/>
          <w:szCs w:val="24"/>
          <w:vertAlign w:val="superscript"/>
          <w:lang w:val="pt-BR"/>
        </w:rPr>
        <w:footnoteReference w:id="5"/>
      </w:r>
    </w:p>
    <w:p w14:paraId="31A2DB0A"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Times New Roman"/>
          <w:sz w:val="20"/>
          <w:szCs w:val="24"/>
          <w:lang w:val="pt-BR"/>
        </w:rPr>
      </w:pPr>
      <w:r w:rsidRPr="001C7E89">
        <w:rPr>
          <w:rFonts w:ascii="GHEA Grapalat" w:eastAsia="Times New Roman" w:hAnsi="GHEA Grapalat" w:cs="Times New Roman"/>
          <w:sz w:val="20"/>
          <w:szCs w:val="24"/>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C7E89">
        <w:rPr>
          <w:rFonts w:ascii="GHEA Grapalat" w:eastAsia="Times New Roman" w:hAnsi="GHEA Grapalat" w:cs="Times New Roman"/>
          <w:sz w:val="20"/>
          <w:szCs w:val="24"/>
          <w:vertAlign w:val="superscript"/>
          <w:lang w:val="pt-BR"/>
        </w:rPr>
        <w:t>23</w:t>
      </w:r>
      <w:r w:rsidRPr="001C7E89">
        <w:rPr>
          <w:rFonts w:ascii="GHEA Grapalat" w:eastAsia="Times New Roman" w:hAnsi="GHEA Grapalat" w:cs="Times New Roman"/>
          <w:color w:val="FFFFFF"/>
          <w:sz w:val="20"/>
          <w:szCs w:val="24"/>
          <w:vertAlign w:val="superscript"/>
          <w:lang w:val="pt-BR"/>
        </w:rPr>
        <w:footnoteReference w:id="6"/>
      </w:r>
    </w:p>
    <w:p w14:paraId="4FB9E134"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Times New Roman"/>
          <w:sz w:val="20"/>
          <w:szCs w:val="24"/>
          <w:lang w:val="pt-BR"/>
        </w:rPr>
      </w:pPr>
      <w:r w:rsidRPr="001C7E89">
        <w:rPr>
          <w:rFonts w:ascii="GHEA Grapalat" w:eastAsia="Times New Roman" w:hAnsi="GHEA Grapalat" w:cs="Times Armenian"/>
          <w:sz w:val="20"/>
          <w:szCs w:val="24"/>
          <w:lang w:val="pt-BR"/>
        </w:rPr>
        <w:t>8</w:t>
      </w:r>
      <w:r w:rsidRPr="001C7E89">
        <w:rPr>
          <w:rFonts w:ascii="GHEA Grapalat" w:eastAsia="Times New Roman" w:hAnsi="GHEA Grapalat" w:cs="Times Armenian"/>
          <w:sz w:val="20"/>
          <w:szCs w:val="24"/>
          <w:lang w:val="hy-AM"/>
        </w:rPr>
        <w:t>.</w:t>
      </w:r>
      <w:r w:rsidRPr="001C7E89">
        <w:rPr>
          <w:rFonts w:ascii="GHEA Grapalat" w:eastAsia="Times New Roman" w:hAnsi="GHEA Grapalat" w:cs="Times Armenian"/>
          <w:sz w:val="20"/>
          <w:szCs w:val="24"/>
          <w:lang w:val="pt-BR"/>
        </w:rPr>
        <w:t>8</w:t>
      </w:r>
      <w:r w:rsidRPr="001C7E89">
        <w:rPr>
          <w:rFonts w:ascii="GHEA Grapalat" w:eastAsia="Times New Roman" w:hAnsi="GHEA Grapalat" w:cs="Times Armenian"/>
          <w:sz w:val="20"/>
          <w:szCs w:val="24"/>
          <w:lang w:val="hy-AM"/>
        </w:rPr>
        <w:t xml:space="preserve"> Ա</w:t>
      </w:r>
      <w:r w:rsidRPr="001C7E89">
        <w:rPr>
          <w:rFonts w:ascii="GHEA Grapalat" w:eastAsia="Times New Roman" w:hAnsi="GHEA Grapalat" w:cs="Times Armenian"/>
          <w:sz w:val="20"/>
          <w:szCs w:val="24"/>
        </w:rPr>
        <w:t>պր</w:t>
      </w:r>
      <w:r w:rsidRPr="001C7E89">
        <w:rPr>
          <w:rFonts w:ascii="GHEA Grapalat" w:eastAsia="Times New Roman" w:hAnsi="GHEA Grapalat" w:cs="Times Armenian"/>
          <w:sz w:val="20"/>
          <w:szCs w:val="24"/>
          <w:lang w:val="hy-AM"/>
        </w:rPr>
        <w:t xml:space="preserve">անքի </w:t>
      </w:r>
      <w:r w:rsidRPr="001C7E89">
        <w:rPr>
          <w:rFonts w:ascii="GHEA Grapalat" w:eastAsia="Times New Roman" w:hAnsi="GHEA Grapalat" w:cs="Times Armenian"/>
          <w:sz w:val="20"/>
          <w:szCs w:val="24"/>
        </w:rPr>
        <w:t>մատա</w:t>
      </w:r>
      <w:r w:rsidRPr="001C7E89">
        <w:rPr>
          <w:rFonts w:ascii="GHEA Grapalat" w:eastAsia="Times New Roman" w:hAnsi="GHEA Grapalat" w:cs="Sylfaen"/>
          <w:sz w:val="20"/>
          <w:szCs w:val="24"/>
          <w:lang w:val="hy-AM"/>
        </w:rPr>
        <w:t>կա</w:t>
      </w:r>
      <w:r w:rsidRPr="001C7E89">
        <w:rPr>
          <w:rFonts w:ascii="GHEA Grapalat" w:eastAsia="Times New Roman" w:hAnsi="GHEA Grapalat" w:cs="Sylfaen"/>
          <w:sz w:val="20"/>
          <w:szCs w:val="24"/>
        </w:rPr>
        <w:t>ր</w:t>
      </w:r>
      <w:r w:rsidRPr="001C7E89">
        <w:rPr>
          <w:rFonts w:ascii="GHEA Grapalat" w:eastAsia="Times New Roman" w:hAnsi="GHEA Grapalat" w:cs="Sylfaen"/>
          <w:sz w:val="20"/>
          <w:szCs w:val="24"/>
          <w:lang w:val="hy-AM"/>
        </w:rPr>
        <w:t>արման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ժամկետը</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կարող</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երկարաձգվել</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մինչև</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Times Armenian"/>
          <w:sz w:val="20"/>
          <w:szCs w:val="24"/>
        </w:rPr>
        <w:t>պ</w:t>
      </w:r>
      <w:r w:rsidRPr="001C7E89">
        <w:rPr>
          <w:rFonts w:ascii="GHEA Grapalat" w:eastAsia="Times New Roman" w:hAnsi="GHEA Grapalat" w:cs="Times Armenian"/>
          <w:sz w:val="20"/>
          <w:szCs w:val="24"/>
          <w:lang w:val="hy-AM"/>
        </w:rPr>
        <w:t xml:space="preserve">այմանագրով </w:t>
      </w:r>
      <w:r w:rsidRPr="001C7E89">
        <w:rPr>
          <w:rFonts w:ascii="GHEA Grapalat" w:eastAsia="Times New Roman" w:hAnsi="GHEA Grapalat" w:cs="Sylfaen"/>
          <w:sz w:val="20"/>
          <w:szCs w:val="24"/>
          <w:lang w:val="hy-AM"/>
        </w:rPr>
        <w:t>այդ</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ժամկետը</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լրանալը</w:t>
      </w:r>
      <w:r w:rsidRPr="001C7E89">
        <w:rPr>
          <w:rFonts w:ascii="GHEA Grapalat" w:eastAsia="Times New Roman" w:hAnsi="GHEA Grapalat" w:cs="Sylfaen"/>
          <w:sz w:val="20"/>
          <w:szCs w:val="24"/>
          <w:lang w:val="pt-BR"/>
        </w:rPr>
        <w:t>`</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Times Armenian"/>
          <w:sz w:val="20"/>
          <w:szCs w:val="24"/>
        </w:rPr>
        <w:t>Վաճառողի</w:t>
      </w:r>
      <w:r w:rsidRPr="001C7E89">
        <w:rPr>
          <w:rFonts w:ascii="GHEA Grapalat" w:eastAsia="Times New Roman" w:hAnsi="GHEA Grapalat" w:cs="Times Armenian"/>
          <w:sz w:val="20"/>
          <w:szCs w:val="24"/>
          <w:lang w:val="pt-BR"/>
        </w:rPr>
        <w:t xml:space="preserve"> </w:t>
      </w:r>
      <w:r w:rsidRPr="001C7E89">
        <w:rPr>
          <w:rFonts w:ascii="GHEA Grapalat" w:eastAsia="Times New Roman" w:hAnsi="GHEA Grapalat" w:cs="Sylfaen"/>
          <w:sz w:val="20"/>
          <w:szCs w:val="24"/>
          <w:lang w:val="hy-AM"/>
        </w:rPr>
        <w:t>առաջարկության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առկայության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դեպքում</w:t>
      </w:r>
      <w:r w:rsidRPr="001C7E89">
        <w:rPr>
          <w:rFonts w:ascii="GHEA Grapalat" w:eastAsia="Times New Roman" w:hAnsi="GHEA Grapalat" w:cs="Times Armenian"/>
          <w:sz w:val="20"/>
          <w:szCs w:val="24"/>
          <w:lang w:val="pt-BR"/>
        </w:rPr>
        <w:t>,</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պայմանով</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որ</w:t>
      </w:r>
      <w:r w:rsidRPr="001C7E89">
        <w:rPr>
          <w:rFonts w:ascii="GHEA Grapalat" w:eastAsia="Times New Roman" w:hAnsi="GHEA Grapalat" w:cs="Times New Roman"/>
          <w:sz w:val="20"/>
          <w:szCs w:val="24"/>
          <w:lang w:val="hy-AM"/>
        </w:rPr>
        <w:t xml:space="preserve"> </w:t>
      </w:r>
      <w:r w:rsidRPr="001C7E89">
        <w:rPr>
          <w:rFonts w:ascii="GHEA Grapalat" w:eastAsia="Times New Roman" w:hAnsi="GHEA Grapalat" w:cs="Times New Roman"/>
          <w:sz w:val="20"/>
          <w:szCs w:val="24"/>
        </w:rPr>
        <w:t>Գնորդ</w:t>
      </w:r>
      <w:r w:rsidRPr="001C7E89">
        <w:rPr>
          <w:rFonts w:ascii="GHEA Grapalat" w:eastAsia="Times New Roman" w:hAnsi="GHEA Grapalat" w:cs="Times New Roman"/>
          <w:sz w:val="20"/>
          <w:szCs w:val="24"/>
          <w:lang w:val="hy-AM"/>
        </w:rPr>
        <w:t>ի</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մոտ</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չի</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վերացել</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Times Armenian"/>
          <w:sz w:val="20"/>
          <w:szCs w:val="24"/>
        </w:rPr>
        <w:t>ապրանքի</w:t>
      </w:r>
      <w:r w:rsidRPr="001C7E89">
        <w:rPr>
          <w:rFonts w:ascii="GHEA Grapalat" w:eastAsia="Times New Roman" w:hAnsi="GHEA Grapalat" w:cs="Times Armenian"/>
          <w:sz w:val="20"/>
          <w:szCs w:val="24"/>
          <w:lang w:val="pt-BR"/>
        </w:rPr>
        <w:t xml:space="preserve"> </w:t>
      </w:r>
      <w:r w:rsidRPr="001C7E89">
        <w:rPr>
          <w:rFonts w:ascii="GHEA Grapalat" w:eastAsia="Times New Roman" w:hAnsi="GHEA Grapalat" w:cs="Sylfaen"/>
          <w:sz w:val="20"/>
          <w:szCs w:val="24"/>
          <w:lang w:val="hy-AM"/>
        </w:rPr>
        <w:t>օգտագործման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պահանջը</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իսկ</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Վաճառողի</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առաջարկությունը</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ներկայացվել</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ոչ</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ուշ</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քան</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պայմանագրով</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ի</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սկզբանե</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մատակարարման</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համար</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սահմանված</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ժամկետը</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լրանալուց</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առնվազն</w:t>
      </w:r>
      <w:r w:rsidRPr="001C7E89">
        <w:rPr>
          <w:rFonts w:ascii="GHEA Grapalat" w:eastAsia="Times New Roman" w:hAnsi="GHEA Grapalat" w:cs="Sylfaen"/>
          <w:sz w:val="20"/>
          <w:szCs w:val="24"/>
          <w:lang w:val="pt-BR"/>
        </w:rPr>
        <w:t xml:space="preserve"> 5 </w:t>
      </w:r>
      <w:r w:rsidRPr="001C7E89">
        <w:rPr>
          <w:rFonts w:ascii="GHEA Grapalat" w:eastAsia="Times New Roman" w:hAnsi="GHEA Grapalat" w:cs="Sylfaen"/>
          <w:sz w:val="20"/>
          <w:szCs w:val="24"/>
        </w:rPr>
        <w:t>օրացուցային</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օր</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առաջ</w:t>
      </w:r>
      <w:r w:rsidRPr="001C7E89">
        <w:rPr>
          <w:rFonts w:ascii="GHEA Grapalat" w:eastAsia="Times New Roman" w:hAnsi="GHEA Grapalat" w:cs="Sylfaen"/>
          <w:sz w:val="20"/>
          <w:szCs w:val="24"/>
          <w:lang w:val="pt-BR"/>
        </w:rPr>
        <w:t>: Ընդ որում սույն կետով սահմանված դեպքում ապրա</w:t>
      </w:r>
      <w:r w:rsidRPr="001C7E89">
        <w:rPr>
          <w:rFonts w:ascii="GHEA Grapalat" w:eastAsia="Times New Roman" w:hAnsi="GHEA Grapalat" w:cs="Times Armenian"/>
          <w:sz w:val="20"/>
          <w:szCs w:val="24"/>
          <w:lang w:val="hy-AM"/>
        </w:rPr>
        <w:t xml:space="preserve">նքի </w:t>
      </w:r>
      <w:r w:rsidRPr="001C7E89">
        <w:rPr>
          <w:rFonts w:ascii="GHEA Grapalat" w:eastAsia="Times New Roman" w:hAnsi="GHEA Grapalat" w:cs="Times Armenian"/>
          <w:sz w:val="20"/>
          <w:szCs w:val="24"/>
        </w:rPr>
        <w:t>մատակարա</w:t>
      </w:r>
      <w:r w:rsidRPr="001C7E89">
        <w:rPr>
          <w:rFonts w:ascii="GHEA Grapalat" w:eastAsia="Times New Roman" w:hAnsi="GHEA Grapalat" w:cs="Sylfaen"/>
          <w:sz w:val="20"/>
          <w:szCs w:val="24"/>
          <w:lang w:val="hy-AM"/>
        </w:rPr>
        <w:t>րման</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ժամկետը</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կարող</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է</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Sylfaen"/>
          <w:sz w:val="20"/>
          <w:szCs w:val="24"/>
          <w:lang w:val="hy-AM"/>
        </w:rPr>
        <w:t>երկարաձգվել</w:t>
      </w:r>
      <w:r w:rsidRPr="001C7E89">
        <w:rPr>
          <w:rFonts w:ascii="GHEA Grapalat" w:eastAsia="Times New Roman" w:hAnsi="GHEA Grapalat" w:cs="Times Armenian"/>
          <w:sz w:val="20"/>
          <w:szCs w:val="24"/>
          <w:lang w:val="hy-AM"/>
        </w:rPr>
        <w:t xml:space="preserve"> </w:t>
      </w:r>
      <w:r w:rsidRPr="001C7E89">
        <w:rPr>
          <w:rFonts w:ascii="GHEA Grapalat" w:eastAsia="Times New Roman" w:hAnsi="GHEA Grapalat" w:cs="Times Armenian"/>
          <w:sz w:val="20"/>
          <w:szCs w:val="24"/>
        </w:rPr>
        <w:t>մեկ</w:t>
      </w:r>
      <w:r w:rsidRPr="001C7E89">
        <w:rPr>
          <w:rFonts w:ascii="GHEA Grapalat" w:eastAsia="Times New Roman" w:hAnsi="GHEA Grapalat" w:cs="Times Armenian"/>
          <w:sz w:val="20"/>
          <w:szCs w:val="24"/>
          <w:lang w:val="pt-BR"/>
        </w:rPr>
        <w:t xml:space="preserve"> </w:t>
      </w:r>
      <w:r w:rsidRPr="001C7E89">
        <w:rPr>
          <w:rFonts w:ascii="GHEA Grapalat" w:eastAsia="Times New Roman" w:hAnsi="GHEA Grapalat" w:cs="Times Armenian"/>
          <w:sz w:val="20"/>
          <w:szCs w:val="24"/>
        </w:rPr>
        <w:t>անգամ</w:t>
      </w:r>
      <w:r w:rsidRPr="001C7E89">
        <w:rPr>
          <w:rFonts w:ascii="GHEA Grapalat" w:eastAsia="Times New Roman" w:hAnsi="GHEA Grapalat" w:cs="Times Armenian"/>
          <w:sz w:val="20"/>
          <w:szCs w:val="24"/>
          <w:lang w:val="pt-BR"/>
        </w:rPr>
        <w:t xml:space="preserve"> </w:t>
      </w:r>
      <w:r w:rsidRPr="001C7E89">
        <w:rPr>
          <w:rFonts w:ascii="GHEA Grapalat" w:eastAsia="Times New Roman" w:hAnsi="GHEA Grapalat" w:cs="Sylfaen"/>
          <w:sz w:val="20"/>
          <w:szCs w:val="24"/>
          <w:lang w:val="hy-AM"/>
        </w:rPr>
        <w:t>մինչև</w:t>
      </w:r>
      <w:r w:rsidRPr="001C7E89">
        <w:rPr>
          <w:rFonts w:ascii="GHEA Grapalat" w:eastAsia="Times New Roman" w:hAnsi="GHEA Grapalat" w:cs="Sylfaen"/>
          <w:sz w:val="20"/>
          <w:szCs w:val="24"/>
          <w:lang w:val="pt-BR"/>
        </w:rPr>
        <w:t xml:space="preserve"> 30 </w:t>
      </w:r>
      <w:r w:rsidRPr="001C7E89">
        <w:rPr>
          <w:rFonts w:ascii="GHEA Grapalat" w:eastAsia="Times New Roman" w:hAnsi="GHEA Grapalat" w:cs="Sylfaen"/>
          <w:sz w:val="20"/>
          <w:szCs w:val="24"/>
        </w:rPr>
        <w:t>օրացուցային</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օրով</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բայց</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ոչ</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ավել</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քան</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պայմանագրով</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սահմանված</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ժամկետն</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pt-BR"/>
        </w:rPr>
        <w:t>:</w:t>
      </w:r>
    </w:p>
    <w:p w14:paraId="2901682D" w14:textId="77777777" w:rsidR="001C7E89" w:rsidRPr="001C7E89" w:rsidRDefault="001C7E89" w:rsidP="001C7E89">
      <w:pPr>
        <w:tabs>
          <w:tab w:val="left" w:pos="720"/>
        </w:tabs>
        <w:spacing w:after="0" w:line="240" w:lineRule="auto"/>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606497C" w14:textId="77777777" w:rsidR="001C7E89" w:rsidRPr="001C7E89" w:rsidRDefault="001C7E89" w:rsidP="001C7E89">
      <w:pPr>
        <w:tabs>
          <w:tab w:val="num" w:pos="0"/>
          <w:tab w:val="left" w:pos="720"/>
          <w:tab w:val="num" w:pos="900"/>
        </w:tabs>
        <w:spacing w:after="0" w:line="240" w:lineRule="auto"/>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A3DEA4C"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eastAsia="ru-RU"/>
        </w:rPr>
      </w:pPr>
      <w:r w:rsidRPr="001C7E89">
        <w:rPr>
          <w:rFonts w:ascii="GHEA Grapalat" w:eastAsia="Times New Roman" w:hAnsi="GHEA Grapalat" w:cs="Times New Roman"/>
          <w:sz w:val="20"/>
          <w:szCs w:val="24"/>
          <w:lang w:val="hy-AM"/>
        </w:rPr>
        <w:tab/>
        <w:t>8.10 Պ</w:t>
      </w:r>
      <w:r w:rsidRPr="001C7E89">
        <w:rPr>
          <w:rFonts w:ascii="GHEA Grapalat" w:eastAsia="Times New Roman" w:hAnsi="GHEA Grapalat" w:cs="Times New Roman"/>
          <w:spacing w:val="-4"/>
          <w:sz w:val="20"/>
          <w:szCs w:val="20"/>
          <w:lang w:val="hy-AM" w:eastAsia="ru-RU"/>
        </w:rPr>
        <w:t xml:space="preserve">այմանագիրը չի </w:t>
      </w:r>
      <w:r w:rsidRPr="001C7E89">
        <w:rPr>
          <w:rFonts w:ascii="GHEA Grapalat" w:eastAsia="Times New Roman" w:hAnsi="GHEA Grapalat" w:cs="Times New Roman"/>
          <w:sz w:val="20"/>
          <w:szCs w:val="20"/>
          <w:lang w:val="hy-AM" w:eastAsia="ru-RU"/>
        </w:rPr>
        <w:t>կարող փոփոխվել կողմերի պարտա</w:t>
      </w:r>
      <w:r w:rsidRPr="001C7E89">
        <w:rPr>
          <w:rFonts w:ascii="GHEA Grapalat" w:eastAsia="Times New Roman" w:hAnsi="GHEA Grapalat" w:cs="Times New Roman"/>
          <w:sz w:val="20"/>
          <w:szCs w:val="20"/>
          <w:lang w:val="hy-AM" w:eastAsia="ru-RU"/>
        </w:rPr>
        <w:softHyphen/>
        <w:t>վորու</w:t>
      </w:r>
      <w:r w:rsidRPr="001C7E89">
        <w:rPr>
          <w:rFonts w:ascii="GHEA Grapalat" w:eastAsia="Times New Roman" w:hAnsi="GHEA Grapalat" w:cs="Times New Roman"/>
          <w:sz w:val="20"/>
          <w:szCs w:val="20"/>
          <w:lang w:val="hy-AM" w:eastAsia="ru-RU"/>
        </w:rPr>
        <w:softHyphen/>
        <w:t>թյունների մասնակի չկատարման հետևանքով</w:t>
      </w:r>
      <w:r w:rsidRPr="001C7E89" w:rsidDel="00591DE3">
        <w:rPr>
          <w:rFonts w:ascii="GHEA Grapalat" w:eastAsia="Times New Roman" w:hAnsi="GHEA Grapalat" w:cs="Times New Roman"/>
          <w:sz w:val="20"/>
          <w:szCs w:val="20"/>
          <w:lang w:val="hy-AM" w:eastAsia="ru-RU"/>
        </w:rPr>
        <w:t xml:space="preserve"> </w:t>
      </w:r>
      <w:r w:rsidRPr="001C7E89">
        <w:rPr>
          <w:rFonts w:ascii="GHEA Grapalat" w:eastAsia="Times New Roman" w:hAnsi="GHEA Grapalat" w:cs="Times New Roma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522DB1"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eastAsia="ru-RU"/>
        </w:rPr>
      </w:pPr>
      <w:r w:rsidRPr="001C7E89">
        <w:rPr>
          <w:rFonts w:ascii="GHEA Grapalat" w:eastAsia="Times New Roman" w:hAnsi="GHEA Grapalat" w:cs="Times New Roman"/>
          <w:sz w:val="20"/>
          <w:szCs w:val="20"/>
          <w:lang w:val="hy-AM" w:eastAsia="ru-RU"/>
        </w:rPr>
        <w:tab/>
        <w:t>8.11 Վաճառողի  կողմից ստանձնած պարտավորությունները չկատա</w:t>
      </w:r>
      <w:r w:rsidRPr="001C7E89">
        <w:rPr>
          <w:rFonts w:ascii="GHEA Grapalat" w:eastAsia="Times New Roman" w:hAnsi="GHEA Grapalat" w:cs="Times New Roma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7" w:name="_Hlk23253914"/>
      <w:r w:rsidRPr="001C7E89">
        <w:rPr>
          <w:rFonts w:ascii="GHEA Grapalat" w:eastAsia="Times New Roman" w:hAnsi="GHEA Grapalat" w:cs="Times New Roman"/>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7"/>
      <w:r w:rsidRPr="001C7E89">
        <w:rPr>
          <w:rFonts w:ascii="GHEA Grapalat" w:eastAsia="Times New Roman" w:hAnsi="GHEA Grapalat" w:cs="Times New Roman"/>
          <w:sz w:val="20"/>
          <w:szCs w:val="20"/>
          <w:lang w:val="hy-AM" w:eastAsia="ru-RU"/>
        </w:rPr>
        <w:t xml:space="preserve">   </w:t>
      </w:r>
    </w:p>
    <w:p w14:paraId="7FAFAF19"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eastAsia="ru-RU"/>
        </w:rPr>
      </w:pPr>
      <w:r w:rsidRPr="001C7E89">
        <w:rPr>
          <w:rFonts w:ascii="GHEA Grapalat" w:eastAsia="Times New Roman" w:hAnsi="GHEA Grapalat" w:cs="Times New Roman"/>
          <w:sz w:val="20"/>
          <w:szCs w:val="20"/>
          <w:lang w:val="hy-AM" w:eastAsia="ru-RU"/>
        </w:rPr>
        <w:t>8.12</w:t>
      </w:r>
      <w:r w:rsidRPr="001C7E89">
        <w:rPr>
          <w:rFonts w:ascii="GHEA Grapalat" w:eastAsia="Times New Roman" w:hAnsi="GHEA Grapalat" w:cs="Times New Roma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1DD3D15"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eastAsia="ru-RU"/>
        </w:rPr>
      </w:pPr>
      <w:r w:rsidRPr="001C7E89">
        <w:rPr>
          <w:rFonts w:ascii="GHEA Grapalat" w:eastAsia="Times New Roman" w:hAnsi="GHEA Grapalat" w:cs="Times New Roma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6F7D10CA" w14:textId="77777777" w:rsidR="001C7E89" w:rsidRPr="001C7E89" w:rsidRDefault="001C7E89" w:rsidP="001C7E89">
      <w:pPr>
        <w:spacing w:after="0" w:line="240" w:lineRule="auto"/>
        <w:ind w:firstLine="567"/>
        <w:jc w:val="both"/>
        <w:rPr>
          <w:rFonts w:ascii="GHEA Grapalat" w:eastAsia="Times New Roman" w:hAnsi="GHEA Grapalat" w:cs="Times New Roman"/>
          <w:sz w:val="20"/>
          <w:szCs w:val="20"/>
          <w:lang w:val="hy-AM" w:eastAsia="ru-RU"/>
        </w:rPr>
      </w:pPr>
      <w:r w:rsidRPr="001C7E89">
        <w:rPr>
          <w:rFonts w:ascii="GHEA Grapalat" w:eastAsia="Times New Roman" w:hAnsi="GHEA Grapalat" w:cs="Times New Roma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BF9FE22"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309735CB" w14:textId="77777777" w:rsidR="001C7E89" w:rsidRPr="001C7E89" w:rsidRDefault="001C7E89" w:rsidP="001C7E89">
      <w:pPr>
        <w:spacing w:after="0" w:line="240" w:lineRule="auto"/>
        <w:ind w:firstLine="709"/>
        <w:jc w:val="both"/>
        <w:rPr>
          <w:rFonts w:ascii="GHEA Grapalat" w:eastAsia="Times New Roman" w:hAnsi="GHEA Grapalat" w:cs="Times New Roman"/>
          <w:b/>
          <w:sz w:val="20"/>
          <w:szCs w:val="24"/>
          <w:lang w:val="hy-AM"/>
        </w:rPr>
      </w:pPr>
      <w:r w:rsidRPr="001C7E89">
        <w:rPr>
          <w:rFonts w:ascii="GHEA Grapalat" w:eastAsia="Times New Roman" w:hAnsi="GHEA Grapalat" w:cs="Times New Roman"/>
          <w:b/>
          <w:sz w:val="20"/>
          <w:szCs w:val="24"/>
          <w:lang w:val="hy-AM"/>
        </w:rPr>
        <w:t>9. Կողմերի հասցեները, բանկային վավերապայմանները և ստորագրությունները</w:t>
      </w:r>
    </w:p>
    <w:p w14:paraId="33F7859D"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 </w:t>
      </w:r>
    </w:p>
    <w:p w14:paraId="39CD9BD9"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p>
    <w:p w14:paraId="1FE09612" w14:textId="77777777" w:rsidR="001C7E89" w:rsidRPr="001C7E89" w:rsidRDefault="001C7E89" w:rsidP="001C7E89">
      <w:pPr>
        <w:spacing w:after="0" w:line="240" w:lineRule="auto"/>
        <w:ind w:firstLine="709"/>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1C7E89" w:rsidRPr="001C7E89" w14:paraId="2B62D30B" w14:textId="77777777" w:rsidTr="009B41BC">
        <w:tc>
          <w:tcPr>
            <w:tcW w:w="4536" w:type="dxa"/>
          </w:tcPr>
          <w:p w14:paraId="05E9F9E6" w14:textId="77777777" w:rsidR="001C7E89" w:rsidRPr="001C7E89" w:rsidRDefault="001C7E89" w:rsidP="001C7E89">
            <w:pPr>
              <w:spacing w:after="0" w:line="240" w:lineRule="auto"/>
              <w:jc w:val="center"/>
              <w:rPr>
                <w:rFonts w:ascii="GHEA Grapalat" w:eastAsia="Times New Roman" w:hAnsi="GHEA Grapalat" w:cs="Sylfaen"/>
                <w:b/>
                <w:bCs/>
                <w:sz w:val="24"/>
                <w:szCs w:val="24"/>
                <w:lang w:val="nb-NO"/>
              </w:rPr>
            </w:pPr>
            <w:r w:rsidRPr="001C7E89">
              <w:rPr>
                <w:rFonts w:ascii="GHEA Grapalat" w:eastAsia="Times New Roman" w:hAnsi="GHEA Grapalat" w:cs="Sylfaen"/>
                <w:b/>
                <w:bCs/>
                <w:sz w:val="24"/>
                <w:szCs w:val="24"/>
                <w:lang w:val="nb-NO"/>
              </w:rPr>
              <w:t>ԳՆՈՐԴ</w:t>
            </w:r>
          </w:p>
          <w:p w14:paraId="7C24995C" w14:textId="77777777" w:rsidR="001C7E89" w:rsidRPr="001C7E89" w:rsidRDefault="001C7E89" w:rsidP="001C7E89">
            <w:pPr>
              <w:spacing w:after="0" w:line="240" w:lineRule="auto"/>
              <w:jc w:val="center"/>
              <w:rPr>
                <w:rFonts w:ascii="GHEA Grapalat" w:eastAsia="Times New Roman" w:hAnsi="GHEA Grapalat" w:cs="Times New Roman"/>
                <w:u w:val="single"/>
              </w:rPr>
            </w:pPr>
            <w:r w:rsidRPr="001C7E89">
              <w:rPr>
                <w:rFonts w:ascii="GHEA Grapalat" w:eastAsia="Times New Roman" w:hAnsi="GHEA Grapalat" w:cs="Times New Roman"/>
                <w:u w:val="single"/>
              </w:rPr>
              <w:t xml:space="preserve"> </w:t>
            </w:r>
          </w:p>
          <w:p w14:paraId="231C5017" w14:textId="77777777" w:rsidR="001C7E89" w:rsidRPr="001C7E89" w:rsidRDefault="001C7E89" w:rsidP="001C7E89">
            <w:pPr>
              <w:spacing w:after="0" w:line="240" w:lineRule="auto"/>
              <w:rPr>
                <w:rFonts w:ascii="GHEA Grapalat" w:eastAsia="Times New Roman" w:hAnsi="GHEA Grapalat" w:cs="Times New Roman"/>
                <w:sz w:val="24"/>
                <w:szCs w:val="24"/>
                <w:lang w:val="hy-AM"/>
              </w:rPr>
            </w:pPr>
          </w:p>
          <w:p w14:paraId="10394AF7" w14:textId="77777777" w:rsidR="001C7E89" w:rsidRPr="001C7E89" w:rsidRDefault="001C7E89" w:rsidP="001C7E89">
            <w:pPr>
              <w:spacing w:after="0" w:line="240" w:lineRule="auto"/>
              <w:jc w:val="center"/>
              <w:rPr>
                <w:rFonts w:ascii="GHEA Grapalat" w:eastAsia="Times New Roman" w:hAnsi="GHEA Grapalat" w:cs="Times New Roman"/>
                <w:sz w:val="24"/>
                <w:szCs w:val="24"/>
                <w:lang w:val="hy-AM"/>
              </w:rPr>
            </w:pPr>
            <w:r w:rsidRPr="001C7E89">
              <w:rPr>
                <w:rFonts w:ascii="GHEA Grapalat" w:eastAsia="Times New Roman" w:hAnsi="GHEA Grapalat" w:cs="Times New Roman"/>
                <w:sz w:val="24"/>
                <w:szCs w:val="24"/>
                <w:lang w:val="hy-AM"/>
              </w:rPr>
              <w:t>---------------------------------</w:t>
            </w:r>
          </w:p>
          <w:p w14:paraId="00FD9996"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w:t>
            </w:r>
            <w:r w:rsidRPr="001C7E89">
              <w:rPr>
                <w:rFonts w:ascii="GHEA Grapalat" w:eastAsia="Times New Roman" w:hAnsi="GHEA Grapalat" w:cs="Sylfaen"/>
                <w:sz w:val="18"/>
                <w:szCs w:val="18"/>
                <w:lang w:val="hy-AM"/>
              </w:rPr>
              <w:t>ստորագրություն</w:t>
            </w:r>
            <w:r w:rsidRPr="001C7E89">
              <w:rPr>
                <w:rFonts w:ascii="GHEA Grapalat" w:eastAsia="Times New Roman" w:hAnsi="GHEA Grapalat" w:cs="Times New Roman"/>
                <w:sz w:val="18"/>
                <w:szCs w:val="18"/>
              </w:rPr>
              <w:t>/</w:t>
            </w:r>
          </w:p>
          <w:p w14:paraId="1BF9B748" w14:textId="77777777" w:rsidR="001C7E89" w:rsidRPr="001C7E89" w:rsidRDefault="001C7E89" w:rsidP="001C7E89">
            <w:pPr>
              <w:spacing w:after="0" w:line="240" w:lineRule="auto"/>
              <w:jc w:val="center"/>
              <w:rPr>
                <w:rFonts w:ascii="GHEA Grapalat" w:eastAsia="Times New Roman" w:hAnsi="GHEA Grapalat" w:cs="Times New Roman"/>
                <w:sz w:val="18"/>
                <w:szCs w:val="18"/>
                <w:lang w:val="hy-AM"/>
              </w:rPr>
            </w:pPr>
            <w:r w:rsidRPr="001C7E89">
              <w:rPr>
                <w:rFonts w:ascii="GHEA Grapalat" w:eastAsia="Times New Roman" w:hAnsi="GHEA Grapalat" w:cs="Sylfaen"/>
                <w:sz w:val="18"/>
                <w:szCs w:val="18"/>
                <w:lang w:val="hy-AM"/>
              </w:rPr>
              <w:t>Կ</w:t>
            </w:r>
            <w:r w:rsidRPr="001C7E89">
              <w:rPr>
                <w:rFonts w:ascii="GHEA Grapalat" w:eastAsia="Times New Roman" w:hAnsi="GHEA Grapalat" w:cs="Times New Roman"/>
                <w:sz w:val="18"/>
                <w:szCs w:val="18"/>
                <w:lang w:val="hy-AM"/>
              </w:rPr>
              <w:t>.</w:t>
            </w:r>
            <w:r w:rsidRPr="001C7E89">
              <w:rPr>
                <w:rFonts w:ascii="GHEA Grapalat" w:eastAsia="Times New Roman" w:hAnsi="GHEA Grapalat" w:cs="Sylfaen"/>
                <w:sz w:val="18"/>
                <w:szCs w:val="18"/>
                <w:lang w:val="hy-AM"/>
              </w:rPr>
              <w:t>Տ</w:t>
            </w:r>
          </w:p>
        </w:tc>
        <w:tc>
          <w:tcPr>
            <w:tcW w:w="760" w:type="dxa"/>
          </w:tcPr>
          <w:p w14:paraId="55F909F1" w14:textId="77777777" w:rsidR="001C7E89" w:rsidRPr="001C7E89" w:rsidRDefault="001C7E89" w:rsidP="001C7E89">
            <w:pPr>
              <w:spacing w:after="0" w:line="240" w:lineRule="auto"/>
              <w:jc w:val="center"/>
              <w:rPr>
                <w:rFonts w:ascii="GHEA Grapalat" w:eastAsia="Times New Roman" w:hAnsi="GHEA Grapalat" w:cs="Times New Roman"/>
                <w:sz w:val="24"/>
                <w:szCs w:val="24"/>
                <w:lang w:val="hy-AM"/>
              </w:rPr>
            </w:pPr>
          </w:p>
        </w:tc>
        <w:tc>
          <w:tcPr>
            <w:tcW w:w="4343" w:type="dxa"/>
          </w:tcPr>
          <w:p w14:paraId="4DFF3E26" w14:textId="77777777" w:rsidR="001C7E89" w:rsidRPr="001C7E89" w:rsidRDefault="001C7E89" w:rsidP="001C7E89">
            <w:pPr>
              <w:spacing w:after="0" w:line="240" w:lineRule="auto"/>
              <w:jc w:val="center"/>
              <w:rPr>
                <w:rFonts w:ascii="GHEA Grapalat" w:eastAsia="Times New Roman" w:hAnsi="GHEA Grapalat" w:cs="Sylfaen"/>
                <w:b/>
                <w:bCs/>
                <w:sz w:val="24"/>
                <w:szCs w:val="24"/>
                <w:lang w:val="hy-AM"/>
              </w:rPr>
            </w:pPr>
            <w:r w:rsidRPr="001C7E89">
              <w:rPr>
                <w:rFonts w:ascii="GHEA Grapalat" w:eastAsia="Times New Roman" w:hAnsi="GHEA Grapalat" w:cs="Sylfaen"/>
                <w:b/>
                <w:bCs/>
                <w:sz w:val="24"/>
                <w:szCs w:val="24"/>
                <w:lang w:val="hy-AM"/>
              </w:rPr>
              <w:t>ՎԱՃԱՌՈՂ</w:t>
            </w:r>
          </w:p>
          <w:p w14:paraId="540026FF" w14:textId="77777777" w:rsidR="001C7E89" w:rsidRPr="001C7E89" w:rsidRDefault="001C7E89" w:rsidP="001C7E89">
            <w:pPr>
              <w:spacing w:after="0" w:line="240" w:lineRule="auto"/>
              <w:jc w:val="center"/>
              <w:rPr>
                <w:rFonts w:ascii="GHEA Grapalat" w:eastAsia="Times New Roman" w:hAnsi="GHEA Grapalat" w:cs="Times New Roman"/>
                <w:sz w:val="24"/>
                <w:szCs w:val="24"/>
                <w:lang w:val="hy-AM"/>
              </w:rPr>
            </w:pPr>
          </w:p>
          <w:p w14:paraId="24E4F3C2" w14:textId="77777777" w:rsidR="001C7E89" w:rsidRPr="001C7E89" w:rsidRDefault="001C7E89" w:rsidP="001C7E89">
            <w:pPr>
              <w:spacing w:after="0" w:line="240" w:lineRule="auto"/>
              <w:jc w:val="center"/>
              <w:rPr>
                <w:rFonts w:ascii="GHEA Grapalat" w:eastAsia="Times New Roman" w:hAnsi="GHEA Grapalat" w:cs="Times New Roman"/>
                <w:sz w:val="24"/>
                <w:szCs w:val="24"/>
                <w:lang w:val="hy-AM"/>
              </w:rPr>
            </w:pPr>
          </w:p>
          <w:p w14:paraId="7E681B43" w14:textId="77777777" w:rsidR="001C7E89" w:rsidRPr="001C7E89" w:rsidRDefault="001C7E89" w:rsidP="001C7E89">
            <w:pPr>
              <w:spacing w:after="0" w:line="240" w:lineRule="auto"/>
              <w:jc w:val="center"/>
              <w:rPr>
                <w:rFonts w:ascii="GHEA Grapalat" w:eastAsia="Times New Roman" w:hAnsi="GHEA Grapalat" w:cs="Times New Roman"/>
                <w:sz w:val="24"/>
                <w:szCs w:val="24"/>
                <w:lang w:val="hy-AM"/>
              </w:rPr>
            </w:pPr>
            <w:r w:rsidRPr="001C7E89">
              <w:rPr>
                <w:rFonts w:ascii="GHEA Grapalat" w:eastAsia="Times New Roman" w:hAnsi="GHEA Grapalat" w:cs="Times New Roman"/>
                <w:sz w:val="24"/>
                <w:szCs w:val="24"/>
                <w:lang w:val="hy-AM"/>
              </w:rPr>
              <w:t>---------------------------------</w:t>
            </w:r>
          </w:p>
          <w:p w14:paraId="7AEAC59C"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w:t>
            </w:r>
            <w:r w:rsidRPr="001C7E89">
              <w:rPr>
                <w:rFonts w:ascii="GHEA Grapalat" w:eastAsia="Times New Roman" w:hAnsi="GHEA Grapalat" w:cs="Sylfaen"/>
                <w:sz w:val="18"/>
                <w:szCs w:val="18"/>
                <w:lang w:val="hy-AM"/>
              </w:rPr>
              <w:t>ստորագրություն</w:t>
            </w:r>
            <w:r w:rsidRPr="001C7E89">
              <w:rPr>
                <w:rFonts w:ascii="GHEA Grapalat" w:eastAsia="Times New Roman" w:hAnsi="GHEA Grapalat" w:cs="Times New Roman"/>
                <w:sz w:val="18"/>
                <w:szCs w:val="18"/>
              </w:rPr>
              <w:t>/</w:t>
            </w:r>
          </w:p>
          <w:p w14:paraId="1BABDDA5" w14:textId="77777777" w:rsidR="001C7E89" w:rsidRPr="001C7E89" w:rsidRDefault="001C7E89" w:rsidP="001C7E89">
            <w:pPr>
              <w:spacing w:after="0" w:line="240" w:lineRule="auto"/>
              <w:jc w:val="center"/>
              <w:rPr>
                <w:rFonts w:ascii="GHEA Grapalat" w:eastAsia="Times New Roman" w:hAnsi="GHEA Grapalat" w:cs="Times New Roman"/>
                <w:lang w:val="hy-AM"/>
              </w:rPr>
            </w:pPr>
            <w:r w:rsidRPr="001C7E89">
              <w:rPr>
                <w:rFonts w:ascii="GHEA Grapalat" w:eastAsia="Times New Roman" w:hAnsi="GHEA Grapalat" w:cs="Sylfaen"/>
                <w:sz w:val="18"/>
                <w:szCs w:val="18"/>
                <w:lang w:val="hy-AM"/>
              </w:rPr>
              <w:t>Կ</w:t>
            </w:r>
            <w:r w:rsidRPr="001C7E89">
              <w:rPr>
                <w:rFonts w:ascii="GHEA Grapalat" w:eastAsia="Times New Roman" w:hAnsi="GHEA Grapalat" w:cs="Times New Roman"/>
                <w:sz w:val="18"/>
                <w:szCs w:val="18"/>
                <w:lang w:val="hy-AM"/>
              </w:rPr>
              <w:t>.</w:t>
            </w:r>
            <w:r w:rsidRPr="001C7E89">
              <w:rPr>
                <w:rFonts w:ascii="GHEA Grapalat" w:eastAsia="Times New Roman" w:hAnsi="GHEA Grapalat" w:cs="Sylfaen"/>
                <w:sz w:val="18"/>
                <w:szCs w:val="18"/>
                <w:lang w:val="hy-AM"/>
              </w:rPr>
              <w:t>Տ</w:t>
            </w:r>
          </w:p>
        </w:tc>
      </w:tr>
    </w:tbl>
    <w:p w14:paraId="09470725" w14:textId="77777777" w:rsidR="001C7E89" w:rsidRPr="001C7E89" w:rsidRDefault="001C7E89" w:rsidP="001C7E89">
      <w:pPr>
        <w:spacing w:after="0" w:line="240" w:lineRule="auto"/>
        <w:rPr>
          <w:rFonts w:ascii="GHEA Grapalat" w:eastAsia="Times New Roman" w:hAnsi="GHEA Grapalat" w:cs="Times New Roman"/>
          <w:sz w:val="20"/>
          <w:szCs w:val="24"/>
          <w:lang w:val="hy-AM"/>
        </w:rPr>
      </w:pPr>
    </w:p>
    <w:p w14:paraId="04E9C81F" w14:textId="77777777" w:rsidR="001C7E89" w:rsidRPr="001C7E89" w:rsidRDefault="001C7E89" w:rsidP="001C7E89">
      <w:pPr>
        <w:spacing w:after="0" w:line="240" w:lineRule="auto"/>
        <w:ind w:firstLine="720"/>
        <w:jc w:val="both"/>
        <w:rPr>
          <w:rFonts w:ascii="GHEA Grapalat" w:eastAsia="Times New Roman" w:hAnsi="GHEA Grapalat" w:cs="Times New Roman"/>
          <w:sz w:val="20"/>
          <w:szCs w:val="24"/>
          <w:lang w:val="hy-AM"/>
        </w:rPr>
      </w:pPr>
      <w:r w:rsidRPr="001C7E89">
        <w:rPr>
          <w:rFonts w:ascii="GHEA Grapalat" w:eastAsia="Times New Roman" w:hAnsi="GHEA Grapalat" w:cs="Sylfaen"/>
          <w:i/>
          <w:sz w:val="20"/>
          <w:szCs w:val="24"/>
          <w:lang w:val="hy-AM"/>
        </w:rPr>
        <w:t>Անհրաժեշտության դեպքում պայմանագրում կարող են ներառվել ՀՀ օրենսդրությանը չհակասող դրույթներ։</w:t>
      </w:r>
    </w:p>
    <w:p w14:paraId="17AF1126" w14:textId="77777777" w:rsidR="001C7E89" w:rsidRPr="001C7E89" w:rsidRDefault="001C7E89" w:rsidP="001C7E89">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3231A803" w14:textId="77777777" w:rsidR="001C7E89" w:rsidRPr="001C7E89" w:rsidRDefault="001C7E89" w:rsidP="001C7E89">
      <w:pPr>
        <w:spacing w:after="0" w:line="240" w:lineRule="auto"/>
        <w:rPr>
          <w:rFonts w:ascii="GHEA Grapalat" w:eastAsia="Times New Roman" w:hAnsi="GHEA Grapalat" w:cs="Times New Roman"/>
          <w:sz w:val="20"/>
          <w:szCs w:val="24"/>
          <w:lang w:val="hy-AM"/>
        </w:rPr>
      </w:pPr>
    </w:p>
    <w:p w14:paraId="36074053" w14:textId="77777777" w:rsidR="001C7E89" w:rsidRPr="001C7E89" w:rsidRDefault="001C7E89" w:rsidP="001C7E89">
      <w:pPr>
        <w:spacing w:after="0" w:line="240" w:lineRule="auto"/>
        <w:rPr>
          <w:rFonts w:ascii="GHEA Grapalat" w:eastAsia="Times New Roman" w:hAnsi="GHEA Grapalat" w:cs="Times New Roman"/>
          <w:sz w:val="20"/>
          <w:szCs w:val="24"/>
          <w:lang w:val="hy-AM"/>
        </w:rPr>
      </w:pPr>
    </w:p>
    <w:p w14:paraId="4F3B83B2" w14:textId="77777777" w:rsidR="001C7E89" w:rsidRPr="001C7E89" w:rsidRDefault="001C7E89" w:rsidP="001C7E89">
      <w:pPr>
        <w:spacing w:after="0" w:line="240" w:lineRule="auto"/>
        <w:rPr>
          <w:rFonts w:ascii="GHEA Grapalat" w:eastAsia="Times New Roman" w:hAnsi="GHEA Grapalat" w:cs="Times New Roman"/>
          <w:sz w:val="20"/>
          <w:szCs w:val="24"/>
          <w:lang w:val="hy-AM"/>
        </w:rPr>
      </w:pPr>
    </w:p>
    <w:p w14:paraId="393831CF" w14:textId="77777777" w:rsidR="001C7E89" w:rsidRPr="001C7E89" w:rsidRDefault="001C7E89" w:rsidP="001C7E89">
      <w:pPr>
        <w:spacing w:after="0" w:line="240" w:lineRule="auto"/>
        <w:rPr>
          <w:rFonts w:ascii="GHEA Grapalat" w:eastAsia="Times New Roman" w:hAnsi="GHEA Grapalat" w:cs="Times New Roman"/>
          <w:sz w:val="20"/>
          <w:szCs w:val="24"/>
          <w:lang w:val="hy-AM"/>
        </w:rPr>
      </w:pPr>
    </w:p>
    <w:p w14:paraId="3BDBAC7D" w14:textId="77777777" w:rsidR="001C7E89" w:rsidRPr="001C7E89" w:rsidRDefault="001C7E89" w:rsidP="001C7E89">
      <w:pPr>
        <w:spacing w:after="0" w:line="240" w:lineRule="auto"/>
        <w:jc w:val="right"/>
        <w:rPr>
          <w:rFonts w:ascii="GHEA Grapalat" w:eastAsia="Times New Roman" w:hAnsi="GHEA Grapalat" w:cs="Times New Roman"/>
          <w:sz w:val="20"/>
          <w:szCs w:val="24"/>
          <w:lang w:val="hy-AM"/>
        </w:rPr>
        <w:sectPr w:rsidR="001C7E89" w:rsidRPr="001C7E89" w:rsidSect="00D46FA8">
          <w:pgSz w:w="11906" w:h="16838" w:code="9"/>
          <w:pgMar w:top="720" w:right="662" w:bottom="426" w:left="1138" w:header="562" w:footer="562" w:gutter="0"/>
          <w:cols w:space="720"/>
        </w:sectPr>
      </w:pPr>
    </w:p>
    <w:p w14:paraId="75750C87"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hy-AM"/>
        </w:rPr>
      </w:pPr>
      <w:r w:rsidRPr="001C7E89">
        <w:rPr>
          <w:rFonts w:ascii="GHEA Grapalat" w:eastAsia="Times New Roman" w:hAnsi="GHEA Grapalat" w:cs="Times New Roman"/>
          <w:i/>
          <w:sz w:val="18"/>
          <w:szCs w:val="24"/>
          <w:lang w:val="hy-AM"/>
        </w:rPr>
        <w:lastRenderedPageBreak/>
        <w:t>Հավելված N 1</w:t>
      </w:r>
    </w:p>
    <w:p w14:paraId="266E7E12"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hy-AM"/>
        </w:rPr>
      </w:pPr>
      <w:r w:rsidRPr="001C7E89">
        <w:rPr>
          <w:rFonts w:ascii="GHEA Grapalat" w:eastAsia="Times New Roman" w:hAnsi="GHEA Grapalat" w:cs="Times New Roman"/>
          <w:i/>
          <w:sz w:val="18"/>
          <w:szCs w:val="24"/>
          <w:lang w:val="hy-AM"/>
        </w:rPr>
        <w:t xml:space="preserve">«         »              20  թ. կնքված </w:t>
      </w:r>
    </w:p>
    <w:p w14:paraId="77E74915"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hy-AM"/>
        </w:rPr>
      </w:pPr>
      <w:r w:rsidRPr="001C7E89">
        <w:rPr>
          <w:rFonts w:ascii="GHEA Grapalat" w:eastAsia="Times New Roman" w:hAnsi="GHEA Grapalat" w:cs="Times New Roman"/>
          <w:i/>
          <w:sz w:val="18"/>
          <w:szCs w:val="24"/>
          <w:lang w:val="hy-AM"/>
        </w:rPr>
        <w:t xml:space="preserve">                      ծածկագրով պայմանագրի</w:t>
      </w:r>
    </w:p>
    <w:p w14:paraId="7EEBB4F1" w14:textId="77777777" w:rsidR="001C7E89" w:rsidRPr="001C7E89" w:rsidRDefault="001C7E89" w:rsidP="001C7E89">
      <w:pPr>
        <w:spacing w:after="0" w:line="240" w:lineRule="auto"/>
        <w:jc w:val="center"/>
        <w:rPr>
          <w:rFonts w:ascii="GHEA Grapalat" w:eastAsia="Times New Roman" w:hAnsi="GHEA Grapalat" w:cs="Times New Roman"/>
          <w:sz w:val="18"/>
          <w:szCs w:val="24"/>
          <w:lang w:val="hy-AM"/>
        </w:rPr>
      </w:pPr>
    </w:p>
    <w:p w14:paraId="33898DBE" w14:textId="77777777" w:rsidR="001C7E89" w:rsidRPr="001C7E89" w:rsidRDefault="001C7E89" w:rsidP="001C7E89">
      <w:pPr>
        <w:spacing w:after="0" w:line="240" w:lineRule="auto"/>
        <w:jc w:val="center"/>
        <w:rPr>
          <w:rFonts w:ascii="GHEA Grapalat" w:eastAsia="Times New Roman" w:hAnsi="GHEA Grapalat" w:cs="Times New Roman"/>
          <w:sz w:val="20"/>
          <w:szCs w:val="24"/>
          <w:lang w:val="hy-AM"/>
        </w:rPr>
      </w:pPr>
    </w:p>
    <w:p w14:paraId="3F0F862B" w14:textId="77777777" w:rsidR="001C7E89" w:rsidRPr="001C7E89" w:rsidRDefault="001C7E89" w:rsidP="001C7E89">
      <w:pPr>
        <w:spacing w:after="0" w:line="240" w:lineRule="auto"/>
        <w:jc w:val="center"/>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ՏԵԽՆԻԿԱԿԱՆ ԲՆՈՒԹԱԳԻՐ - ԳՆՄԱՆ ԺԱՄԱՆԱԿԱՑՈՒՅՑ*</w:t>
      </w:r>
    </w:p>
    <w:p w14:paraId="519AF8C9" w14:textId="77777777" w:rsidR="001C7E89" w:rsidRPr="001C7E89" w:rsidRDefault="001C7E89" w:rsidP="001C7E89">
      <w:pPr>
        <w:spacing w:after="0" w:line="240" w:lineRule="auto"/>
        <w:jc w:val="center"/>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r>
      <w:r w:rsidRPr="001C7E89">
        <w:rPr>
          <w:rFonts w:ascii="GHEA Grapalat" w:eastAsia="Times New Roman" w:hAnsi="GHEA Grapalat" w:cs="Times New Roman"/>
          <w:sz w:val="20"/>
          <w:szCs w:val="24"/>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8"/>
        <w:gridCol w:w="2043"/>
        <w:gridCol w:w="1235"/>
        <w:gridCol w:w="2483"/>
        <w:gridCol w:w="897"/>
        <w:gridCol w:w="806"/>
        <w:gridCol w:w="1044"/>
        <w:gridCol w:w="1044"/>
        <w:gridCol w:w="976"/>
        <w:gridCol w:w="851"/>
        <w:gridCol w:w="1126"/>
      </w:tblGrid>
      <w:tr w:rsidR="001C7E89" w:rsidRPr="001C7E89" w14:paraId="5F3ECF81" w14:textId="77777777" w:rsidTr="009B41BC">
        <w:tc>
          <w:tcPr>
            <w:tcW w:w="15423" w:type="dxa"/>
            <w:gridSpan w:val="12"/>
          </w:tcPr>
          <w:p w14:paraId="414716B4"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Ապրանքի</w:t>
            </w:r>
          </w:p>
        </w:tc>
      </w:tr>
      <w:tr w:rsidR="001C7E89" w:rsidRPr="001C7E89" w14:paraId="2520B395" w14:textId="77777777" w:rsidTr="009B41BC">
        <w:trPr>
          <w:trHeight w:val="219"/>
        </w:trPr>
        <w:tc>
          <w:tcPr>
            <w:tcW w:w="1335" w:type="dxa"/>
            <w:vMerge w:val="restart"/>
            <w:vAlign w:val="center"/>
          </w:tcPr>
          <w:p w14:paraId="07AB7915"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հրավերով նախատեսված չափաբաժնի համարը</w:t>
            </w:r>
          </w:p>
        </w:tc>
        <w:tc>
          <w:tcPr>
            <w:tcW w:w="1404" w:type="dxa"/>
            <w:vMerge w:val="restart"/>
            <w:vAlign w:val="center"/>
          </w:tcPr>
          <w:p w14:paraId="5850DFB6"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գնումների պլանով նախատեսված միջանցիկ ծածկագիրը` ըստ ԳՄԱ դասակարգման (CPV)</w:t>
            </w:r>
          </w:p>
        </w:tc>
        <w:tc>
          <w:tcPr>
            <w:tcW w:w="2111" w:type="dxa"/>
            <w:vMerge w:val="restart"/>
            <w:vAlign w:val="center"/>
          </w:tcPr>
          <w:p w14:paraId="31A33517"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 xml:space="preserve">անվանումը </w:t>
            </w:r>
          </w:p>
        </w:tc>
        <w:tc>
          <w:tcPr>
            <w:tcW w:w="1248" w:type="dxa"/>
            <w:vMerge w:val="restart"/>
            <w:vAlign w:val="center"/>
          </w:tcPr>
          <w:p w14:paraId="5D388361"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 xml:space="preserve">ապրանքային նշանը, արտադրողի անվանումը </w:t>
            </w:r>
          </w:p>
        </w:tc>
        <w:tc>
          <w:tcPr>
            <w:tcW w:w="2469" w:type="dxa"/>
            <w:vMerge w:val="restart"/>
            <w:vAlign w:val="center"/>
          </w:tcPr>
          <w:p w14:paraId="5C14F9C7"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տեխնիկական բնութագիրը</w:t>
            </w:r>
          </w:p>
        </w:tc>
        <w:tc>
          <w:tcPr>
            <w:tcW w:w="894" w:type="dxa"/>
            <w:vMerge w:val="restart"/>
            <w:vAlign w:val="center"/>
          </w:tcPr>
          <w:p w14:paraId="2BBF2375"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չափման միավորը</w:t>
            </w:r>
          </w:p>
        </w:tc>
        <w:tc>
          <w:tcPr>
            <w:tcW w:w="864" w:type="dxa"/>
            <w:vMerge w:val="restart"/>
            <w:vAlign w:val="center"/>
          </w:tcPr>
          <w:p w14:paraId="5EC00303"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միավոր գինը/ՀՀ դրամ</w:t>
            </w:r>
          </w:p>
        </w:tc>
        <w:tc>
          <w:tcPr>
            <w:tcW w:w="1040" w:type="dxa"/>
            <w:vMerge w:val="restart"/>
            <w:vAlign w:val="center"/>
          </w:tcPr>
          <w:p w14:paraId="07407D2F"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ընդհանուր գինը/ՀՀ դրամ</w:t>
            </w:r>
          </w:p>
        </w:tc>
        <w:tc>
          <w:tcPr>
            <w:tcW w:w="1040" w:type="dxa"/>
            <w:vMerge w:val="restart"/>
            <w:vAlign w:val="center"/>
          </w:tcPr>
          <w:p w14:paraId="500F278D"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ընդհանուր քանակը</w:t>
            </w:r>
          </w:p>
        </w:tc>
        <w:tc>
          <w:tcPr>
            <w:tcW w:w="3018" w:type="dxa"/>
            <w:gridSpan w:val="3"/>
            <w:vAlign w:val="center"/>
          </w:tcPr>
          <w:p w14:paraId="706D1DE4"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մատակարարման</w:t>
            </w:r>
          </w:p>
        </w:tc>
      </w:tr>
      <w:tr w:rsidR="001C7E89" w:rsidRPr="001C7E89" w14:paraId="4CE24097" w14:textId="77777777" w:rsidTr="009B41BC">
        <w:trPr>
          <w:trHeight w:val="445"/>
        </w:trPr>
        <w:tc>
          <w:tcPr>
            <w:tcW w:w="1335" w:type="dxa"/>
            <w:vMerge/>
            <w:vAlign w:val="center"/>
          </w:tcPr>
          <w:p w14:paraId="7296296D"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1404" w:type="dxa"/>
            <w:vMerge/>
            <w:vAlign w:val="center"/>
          </w:tcPr>
          <w:p w14:paraId="05C033B0"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2111" w:type="dxa"/>
            <w:vMerge/>
            <w:vAlign w:val="center"/>
          </w:tcPr>
          <w:p w14:paraId="398B886E"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1248" w:type="dxa"/>
            <w:vMerge/>
            <w:vAlign w:val="center"/>
          </w:tcPr>
          <w:p w14:paraId="38FDC538"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2469" w:type="dxa"/>
            <w:vMerge/>
            <w:vAlign w:val="center"/>
          </w:tcPr>
          <w:p w14:paraId="7A83C657"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894" w:type="dxa"/>
            <w:vMerge/>
            <w:vAlign w:val="center"/>
          </w:tcPr>
          <w:p w14:paraId="2C5CDF02"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864" w:type="dxa"/>
            <w:vMerge/>
            <w:vAlign w:val="center"/>
          </w:tcPr>
          <w:p w14:paraId="01E41CAF"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1040" w:type="dxa"/>
            <w:vMerge/>
            <w:vAlign w:val="center"/>
          </w:tcPr>
          <w:p w14:paraId="272D0798"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1040" w:type="dxa"/>
            <w:vMerge/>
            <w:vAlign w:val="center"/>
          </w:tcPr>
          <w:p w14:paraId="05891789"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c>
          <w:tcPr>
            <w:tcW w:w="1013" w:type="dxa"/>
            <w:vAlign w:val="center"/>
          </w:tcPr>
          <w:p w14:paraId="7758878E"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հասցեն</w:t>
            </w:r>
          </w:p>
        </w:tc>
        <w:tc>
          <w:tcPr>
            <w:tcW w:w="866" w:type="dxa"/>
            <w:vAlign w:val="center"/>
          </w:tcPr>
          <w:p w14:paraId="1A5559E9"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ենթակա քանակը</w:t>
            </w:r>
          </w:p>
        </w:tc>
        <w:tc>
          <w:tcPr>
            <w:tcW w:w="1139" w:type="dxa"/>
            <w:vAlign w:val="center"/>
          </w:tcPr>
          <w:p w14:paraId="5766F4EB"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r w:rsidRPr="001C7E89">
              <w:rPr>
                <w:rFonts w:ascii="GHEA Grapalat" w:eastAsia="Times New Roman" w:hAnsi="GHEA Grapalat" w:cs="Times New Roman"/>
                <w:sz w:val="18"/>
                <w:szCs w:val="24"/>
              </w:rPr>
              <w:t>Ժամկետը</w:t>
            </w:r>
          </w:p>
          <w:p w14:paraId="23CEBAD5" w14:textId="77777777" w:rsidR="001C7E89" w:rsidRPr="001C7E89" w:rsidRDefault="001C7E89" w:rsidP="001C7E89">
            <w:pPr>
              <w:spacing w:after="0" w:line="240" w:lineRule="auto"/>
              <w:jc w:val="center"/>
              <w:rPr>
                <w:rFonts w:ascii="GHEA Grapalat" w:eastAsia="Times New Roman" w:hAnsi="GHEA Grapalat" w:cs="Times New Roman"/>
                <w:sz w:val="18"/>
                <w:szCs w:val="24"/>
              </w:rPr>
            </w:pPr>
          </w:p>
        </w:tc>
      </w:tr>
      <w:tr w:rsidR="001C7E89" w:rsidRPr="0046500E" w14:paraId="3DD5C40F" w14:textId="77777777" w:rsidTr="009B41BC">
        <w:trPr>
          <w:trHeight w:val="246"/>
        </w:trPr>
        <w:tc>
          <w:tcPr>
            <w:tcW w:w="1335" w:type="dxa"/>
            <w:vAlign w:val="center"/>
          </w:tcPr>
          <w:p w14:paraId="1ED4B81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w:t>
            </w:r>
          </w:p>
        </w:tc>
        <w:tc>
          <w:tcPr>
            <w:tcW w:w="1404" w:type="dxa"/>
            <w:vAlign w:val="center"/>
          </w:tcPr>
          <w:p w14:paraId="61A674D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111" w:type="dxa"/>
            <w:vAlign w:val="center"/>
          </w:tcPr>
          <w:p w14:paraId="49DE127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Անձի նույնականացման ամպլիֆիկացման հավաքածու 27 STR լոկուսներով՝ VersaPlex™ 27PY System, Նախատեսված է Applied Biosystems 3500 համակարգի համար</w:t>
            </w:r>
          </w:p>
        </w:tc>
        <w:tc>
          <w:tcPr>
            <w:tcW w:w="1248" w:type="dxa"/>
            <w:vAlign w:val="center"/>
          </w:tcPr>
          <w:p w14:paraId="6776F9F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5A60E61A"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 xml:space="preserve">Անձի նույնականացման ամպլիֆիկացման հավաքածու 6 տեսակ ներկերի տեխնոլոգիայի կիրառմամբ, միաժամանակ 27 լոկուսների՝  (CSF1PO, FGA, TH01, TPOX, vWA, D1S1656, D2S1338, D2S441, D3S1358, D5S818, D7S820, D8S1179, D10S1248, D12S391, D13S317, D16S539, D18S51, D19S433, D21S11,  D22S1045, Amelogenin, DYS391, Penta D, Penta E , D6S1043,  DYS570 և DYS576): Կայունություն ինհիբիտորների նկատմամբ, մշակված քայքայված ԴՆԹ-ների համար,  , հավաքածուն պարունակում է՝ 1/ 27 լոկուսների պրայմերներ, 2/ ազդանյութերի խառնուրդ VersaPlex™ 27PY 5X Primer Pair MixMasterMix, 3/ պրայմերներին համապատասխան սանդղակներ՝VersaPlex™ 27PY 5X Primer Pair Mix Allelic: Ladder և 4/ստուգիչ՝ AmpF1STRrControl DNA007: </w:t>
            </w:r>
            <w:r w:rsidRPr="001C7E89">
              <w:rPr>
                <w:rFonts w:ascii="GHEA Grapalat" w:eastAsia="Times New Roman" w:hAnsi="GHEA Grapalat" w:cs="Times New Roman"/>
                <w:sz w:val="16"/>
                <w:szCs w:val="16"/>
                <w:lang w:val="hy-AM"/>
              </w:rPr>
              <w:lastRenderedPageBreak/>
              <w:t>Ֆորմատ՝ 1x200 ռեակցիա, պահպանման պայմաններ՝ մութ, չոր տեղում /-20C/, պիտանելիության ժամկետը ոչ պակաս քան 2/3-ը: Որակի վերահսկման արտոնագրերի առկայություն:</w:t>
            </w:r>
          </w:p>
        </w:tc>
        <w:tc>
          <w:tcPr>
            <w:tcW w:w="894" w:type="dxa"/>
            <w:vAlign w:val="center"/>
          </w:tcPr>
          <w:p w14:paraId="52685E1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lastRenderedPageBreak/>
              <w:t>հ-ծու</w:t>
            </w:r>
          </w:p>
        </w:tc>
        <w:tc>
          <w:tcPr>
            <w:tcW w:w="864" w:type="dxa"/>
            <w:vAlign w:val="center"/>
          </w:tcPr>
          <w:p w14:paraId="08ED9E3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1EDBC7B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7088F37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w:t>
            </w:r>
          </w:p>
        </w:tc>
        <w:tc>
          <w:tcPr>
            <w:tcW w:w="1013" w:type="dxa"/>
            <w:vAlign w:val="center"/>
          </w:tcPr>
          <w:p w14:paraId="50F038F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2AC5A8B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w:t>
            </w:r>
          </w:p>
        </w:tc>
        <w:tc>
          <w:tcPr>
            <w:tcW w:w="1139" w:type="dxa"/>
            <w:vAlign w:val="center"/>
          </w:tcPr>
          <w:p w14:paraId="7BE5E6D7"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պայմանագիր կնքելու օրվանից հաշված 20 օրացուցային օրվա ընթացքում</w:t>
            </w:r>
          </w:p>
        </w:tc>
      </w:tr>
      <w:tr w:rsidR="001C7E89" w:rsidRPr="0046500E" w14:paraId="590E51D5" w14:textId="77777777" w:rsidTr="009B41BC">
        <w:tc>
          <w:tcPr>
            <w:tcW w:w="1335" w:type="dxa"/>
            <w:vAlign w:val="center"/>
          </w:tcPr>
          <w:p w14:paraId="4CCF5A5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w:t>
            </w:r>
          </w:p>
        </w:tc>
        <w:tc>
          <w:tcPr>
            <w:tcW w:w="1404" w:type="dxa"/>
            <w:vAlign w:val="center"/>
          </w:tcPr>
          <w:p w14:paraId="49C90B0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111" w:type="dxa"/>
            <w:vAlign w:val="center"/>
          </w:tcPr>
          <w:p w14:paraId="40B9D6F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ԴՆԹ անջատման հավաքածու՝ DNA IQ™ System:Նախատեսված է Applied Biosystems 3500 համակարգի համար</w:t>
            </w:r>
          </w:p>
        </w:tc>
        <w:tc>
          <w:tcPr>
            <w:tcW w:w="1248" w:type="dxa"/>
            <w:vAlign w:val="center"/>
          </w:tcPr>
          <w:p w14:paraId="3478115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7D3D9050"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 xml:space="preserve">Հավաքածուն պետք է նախատեսված լինի տարբեր նմուշներից (ներառյալ բծերից և հեղուկ նմուշներից) ԴՆԹ-ի անջատման համար: Հավաքածուն պարունակում է՝ 1 × 3ml Resin, 1 × 150ml Lysis Buffer, 1 × 70ml 2X Wash Buffer, 1 × 50ml Elution Buffer: Հավաքածուն պետք է նախատեսված լինի 100 ԴՆԹ  անջատման համար:  Պահպանման պայմաններն են  / +15- +30˚C/: արտադրման պահից ոչ պակաս քան 50% պահպանման ժամկետի առկայություն: </w:t>
            </w:r>
          </w:p>
        </w:tc>
        <w:tc>
          <w:tcPr>
            <w:tcW w:w="894" w:type="dxa"/>
            <w:vAlign w:val="center"/>
          </w:tcPr>
          <w:p w14:paraId="3DD6543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հ-ծու</w:t>
            </w:r>
          </w:p>
        </w:tc>
        <w:tc>
          <w:tcPr>
            <w:tcW w:w="864" w:type="dxa"/>
            <w:vAlign w:val="center"/>
          </w:tcPr>
          <w:p w14:paraId="626A4F5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2372E31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097F00C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9</w:t>
            </w:r>
          </w:p>
        </w:tc>
        <w:tc>
          <w:tcPr>
            <w:tcW w:w="1013" w:type="dxa"/>
            <w:vAlign w:val="center"/>
          </w:tcPr>
          <w:p w14:paraId="684DFC8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12DDBB4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9</w:t>
            </w:r>
          </w:p>
        </w:tc>
        <w:tc>
          <w:tcPr>
            <w:tcW w:w="1139" w:type="dxa"/>
            <w:vAlign w:val="center"/>
          </w:tcPr>
          <w:p w14:paraId="5F65A24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20 օրացուցային օրվա ընթացքում</w:t>
            </w:r>
          </w:p>
        </w:tc>
      </w:tr>
      <w:tr w:rsidR="001C7E89" w:rsidRPr="0046500E" w14:paraId="4B3422D0" w14:textId="77777777" w:rsidTr="009B41BC">
        <w:tc>
          <w:tcPr>
            <w:tcW w:w="1335" w:type="dxa"/>
            <w:vAlign w:val="center"/>
          </w:tcPr>
          <w:p w14:paraId="1566376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w:t>
            </w:r>
          </w:p>
        </w:tc>
        <w:tc>
          <w:tcPr>
            <w:tcW w:w="1404" w:type="dxa"/>
            <w:vAlign w:val="center"/>
          </w:tcPr>
          <w:p w14:paraId="0D67B71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111" w:type="dxa"/>
            <w:vAlign w:val="center"/>
          </w:tcPr>
          <w:p w14:paraId="5EE7DD4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Պոլիմեր  POP4 ™, Նախատեսված է Applied Biosystems 3500 համակարգի համար</w:t>
            </w:r>
          </w:p>
        </w:tc>
        <w:tc>
          <w:tcPr>
            <w:tcW w:w="1248" w:type="dxa"/>
            <w:vAlign w:val="center"/>
          </w:tcPr>
          <w:p w14:paraId="002194B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2351E2E1"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3500/3500xL գենետիկական վերլուծիչների համար նախատեսված միջավայր՝ պոլիմեր  POP 4™ polymer for 3500/3500xL նախատեսված Մարդու ԴՆԹ-ի վերլուծման համար, ֆորմատ՝  1*384 նմուշ . պահել 2-8°C պայմաններում, ժամկետի առավելագույնի առկայությունը կամ ոչ պակաս քան 2/3-ի առկայության:</w:t>
            </w:r>
          </w:p>
        </w:tc>
        <w:tc>
          <w:tcPr>
            <w:tcW w:w="894" w:type="dxa"/>
            <w:vAlign w:val="center"/>
          </w:tcPr>
          <w:p w14:paraId="17799B6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հ-ծու</w:t>
            </w:r>
          </w:p>
        </w:tc>
        <w:tc>
          <w:tcPr>
            <w:tcW w:w="864" w:type="dxa"/>
            <w:vAlign w:val="center"/>
          </w:tcPr>
          <w:p w14:paraId="2F4B48C2"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763316D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2100F4B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w:t>
            </w:r>
          </w:p>
        </w:tc>
        <w:tc>
          <w:tcPr>
            <w:tcW w:w="1013" w:type="dxa"/>
            <w:vAlign w:val="center"/>
          </w:tcPr>
          <w:p w14:paraId="3CB85DC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07F1901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w:t>
            </w:r>
          </w:p>
        </w:tc>
        <w:tc>
          <w:tcPr>
            <w:tcW w:w="1139" w:type="dxa"/>
            <w:vAlign w:val="center"/>
          </w:tcPr>
          <w:p w14:paraId="5931165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6690F4A2" w14:textId="77777777" w:rsidTr="009B41BC">
        <w:tc>
          <w:tcPr>
            <w:tcW w:w="1335" w:type="dxa"/>
            <w:vAlign w:val="center"/>
          </w:tcPr>
          <w:p w14:paraId="2A28596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4</w:t>
            </w:r>
          </w:p>
        </w:tc>
        <w:tc>
          <w:tcPr>
            <w:tcW w:w="1404" w:type="dxa"/>
            <w:vAlign w:val="center"/>
          </w:tcPr>
          <w:p w14:paraId="68FACE6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111" w:type="dxa"/>
            <w:vAlign w:val="center"/>
          </w:tcPr>
          <w:p w14:paraId="78CE687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Դիտիօտրիտոլ՝  DTT</w:t>
            </w:r>
          </w:p>
        </w:tc>
        <w:tc>
          <w:tcPr>
            <w:tcW w:w="1248" w:type="dxa"/>
            <w:vAlign w:val="center"/>
          </w:tcPr>
          <w:p w14:paraId="218B806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7FC95544"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 xml:space="preserve">Դիտիօտրիտոլ՝  DTT,   օգտագործվում է ֆերմենտների և սուլֆհիդրիլային խմբեր պարունակող այլ սպիտակուցների կայունացման համար: Քիմիական բանաձև ՝ C4H10O2S2., մոլեկուլային քաշը ՝ 154,25:  Սպիտակ բյուրեղներ / փոշի </w:t>
            </w:r>
            <w:r w:rsidRPr="001C7E89">
              <w:rPr>
                <w:rFonts w:ascii="GHEA Grapalat" w:eastAsia="Times New Roman" w:hAnsi="GHEA Grapalat" w:cs="Times New Roman"/>
                <w:sz w:val="16"/>
                <w:szCs w:val="16"/>
                <w:lang w:val="hy-AM"/>
              </w:rPr>
              <w:br/>
              <w:t xml:space="preserve">Մաքրություն ՝ ≥99.0%:, </w:t>
            </w:r>
            <w:r w:rsidRPr="001C7E89">
              <w:rPr>
                <w:rFonts w:ascii="GHEA Grapalat" w:eastAsia="Times New Roman" w:hAnsi="GHEA Grapalat" w:cs="Times New Roman"/>
                <w:sz w:val="16"/>
                <w:szCs w:val="16"/>
                <w:lang w:val="hy-AM"/>
              </w:rPr>
              <w:lastRenderedPageBreak/>
              <w:t>Հալման կետ ՝ 40–44 ° C,  Օքսիդացման % ՝. 0,50%:: Պահպանման պայմաններ՝ մութ, չոր տեղում, -30  ° C –ից -10° C : Ֆորմատ՝ 1*5 գրամ</w:t>
            </w:r>
          </w:p>
        </w:tc>
        <w:tc>
          <w:tcPr>
            <w:tcW w:w="894" w:type="dxa"/>
            <w:vAlign w:val="center"/>
          </w:tcPr>
          <w:p w14:paraId="69D902D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lastRenderedPageBreak/>
              <w:t>հ-ծու</w:t>
            </w:r>
          </w:p>
        </w:tc>
        <w:tc>
          <w:tcPr>
            <w:tcW w:w="864" w:type="dxa"/>
            <w:vAlign w:val="center"/>
          </w:tcPr>
          <w:p w14:paraId="454EFD1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02507FC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6541B02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w:t>
            </w:r>
          </w:p>
        </w:tc>
        <w:tc>
          <w:tcPr>
            <w:tcW w:w="1013" w:type="dxa"/>
            <w:vAlign w:val="center"/>
          </w:tcPr>
          <w:p w14:paraId="240FCC5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0D1F265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w:t>
            </w:r>
          </w:p>
        </w:tc>
        <w:tc>
          <w:tcPr>
            <w:tcW w:w="1139" w:type="dxa"/>
            <w:vAlign w:val="center"/>
          </w:tcPr>
          <w:p w14:paraId="7F0E66F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13D4E6E7" w14:textId="77777777" w:rsidTr="009B41BC">
        <w:tc>
          <w:tcPr>
            <w:tcW w:w="1335" w:type="dxa"/>
            <w:vAlign w:val="center"/>
          </w:tcPr>
          <w:p w14:paraId="6205E21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5</w:t>
            </w:r>
          </w:p>
        </w:tc>
        <w:tc>
          <w:tcPr>
            <w:tcW w:w="1404" w:type="dxa"/>
            <w:vAlign w:val="center"/>
          </w:tcPr>
          <w:p w14:paraId="16BE594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33141100</w:t>
            </w:r>
          </w:p>
        </w:tc>
        <w:tc>
          <w:tcPr>
            <w:tcW w:w="2111" w:type="dxa"/>
            <w:vAlign w:val="center"/>
          </w:tcPr>
          <w:p w14:paraId="1F73CDF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Միանգամյա սայրեր միկրոտոմի համար</w:t>
            </w:r>
          </w:p>
        </w:tc>
        <w:tc>
          <w:tcPr>
            <w:tcW w:w="1248" w:type="dxa"/>
            <w:vAlign w:val="center"/>
          </w:tcPr>
          <w:p w14:paraId="38B22A8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2616E2DA"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Չժանգոտվող մարտենսիտային մետաղից սայրեր 80մմ երկարությամբ R3 աստիճանի տակ, 50 հատ/տուփ:</w:t>
            </w:r>
          </w:p>
        </w:tc>
        <w:tc>
          <w:tcPr>
            <w:tcW w:w="894" w:type="dxa"/>
            <w:vAlign w:val="center"/>
          </w:tcPr>
          <w:p w14:paraId="57097C3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հատ</w:t>
            </w:r>
          </w:p>
        </w:tc>
        <w:tc>
          <w:tcPr>
            <w:tcW w:w="864" w:type="dxa"/>
            <w:vAlign w:val="center"/>
          </w:tcPr>
          <w:p w14:paraId="21EE4A1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4D9CB8C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1069B07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250</w:t>
            </w:r>
          </w:p>
        </w:tc>
        <w:tc>
          <w:tcPr>
            <w:tcW w:w="1013" w:type="dxa"/>
            <w:vAlign w:val="center"/>
          </w:tcPr>
          <w:p w14:paraId="41A4917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616D44D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250</w:t>
            </w:r>
          </w:p>
        </w:tc>
        <w:tc>
          <w:tcPr>
            <w:tcW w:w="1139" w:type="dxa"/>
            <w:vAlign w:val="center"/>
          </w:tcPr>
          <w:p w14:paraId="37F6D84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537B149D" w14:textId="77777777" w:rsidTr="009B41BC">
        <w:tc>
          <w:tcPr>
            <w:tcW w:w="1335" w:type="dxa"/>
            <w:vAlign w:val="center"/>
          </w:tcPr>
          <w:p w14:paraId="69AAF91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6</w:t>
            </w:r>
          </w:p>
        </w:tc>
        <w:tc>
          <w:tcPr>
            <w:tcW w:w="1404" w:type="dxa"/>
            <w:vAlign w:val="center"/>
          </w:tcPr>
          <w:p w14:paraId="5F22EB0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15911100</w:t>
            </w:r>
          </w:p>
        </w:tc>
        <w:tc>
          <w:tcPr>
            <w:tcW w:w="2111" w:type="dxa"/>
            <w:vAlign w:val="center"/>
          </w:tcPr>
          <w:p w14:paraId="599E64A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էթիլ սպիրտ բժշկական 96% /ք.մ./</w:t>
            </w:r>
          </w:p>
        </w:tc>
        <w:tc>
          <w:tcPr>
            <w:tcW w:w="1248" w:type="dxa"/>
            <w:vAlign w:val="center"/>
          </w:tcPr>
          <w:p w14:paraId="2C88F62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1D56E2B9"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 xml:space="preserve">C2H5OH, էթանոլ, միատոմ սպիրտ, ստանդարտ պայմաններում թափանցիկ հեղուկ սուր հոտով, ոչ դիպոլային միացությունների լուծիչ, օգտագործվում է նաև որպես ախտահանող լուծույթ, առևտրային անվանումը 96% բժշկական սպիրտ </w:t>
            </w:r>
          </w:p>
        </w:tc>
        <w:tc>
          <w:tcPr>
            <w:tcW w:w="894" w:type="dxa"/>
            <w:vAlign w:val="center"/>
          </w:tcPr>
          <w:p w14:paraId="2944966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լիտր</w:t>
            </w:r>
          </w:p>
        </w:tc>
        <w:tc>
          <w:tcPr>
            <w:tcW w:w="864" w:type="dxa"/>
            <w:vAlign w:val="center"/>
          </w:tcPr>
          <w:p w14:paraId="474B5E1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31655C5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18935F9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150</w:t>
            </w:r>
          </w:p>
        </w:tc>
        <w:tc>
          <w:tcPr>
            <w:tcW w:w="1013" w:type="dxa"/>
            <w:vAlign w:val="center"/>
          </w:tcPr>
          <w:p w14:paraId="68C7580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428A0B5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150</w:t>
            </w:r>
          </w:p>
        </w:tc>
        <w:tc>
          <w:tcPr>
            <w:tcW w:w="1139" w:type="dxa"/>
            <w:vAlign w:val="center"/>
          </w:tcPr>
          <w:p w14:paraId="44E2FFC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15C149CC" w14:textId="77777777" w:rsidTr="009B41BC">
        <w:tc>
          <w:tcPr>
            <w:tcW w:w="1335" w:type="dxa"/>
            <w:vAlign w:val="center"/>
          </w:tcPr>
          <w:p w14:paraId="33D2A20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7</w:t>
            </w:r>
          </w:p>
        </w:tc>
        <w:tc>
          <w:tcPr>
            <w:tcW w:w="1404" w:type="dxa"/>
            <w:vAlign w:val="center"/>
          </w:tcPr>
          <w:p w14:paraId="329EBBF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15911100</w:t>
            </w:r>
          </w:p>
        </w:tc>
        <w:tc>
          <w:tcPr>
            <w:tcW w:w="2111" w:type="dxa"/>
            <w:vAlign w:val="center"/>
          </w:tcPr>
          <w:p w14:paraId="0E9DA8E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Իզոպրոպիլ սպիրտ</w:t>
            </w:r>
          </w:p>
        </w:tc>
        <w:tc>
          <w:tcPr>
            <w:tcW w:w="1248" w:type="dxa"/>
            <w:vAlign w:val="center"/>
          </w:tcPr>
          <w:p w14:paraId="51658C4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3FC3118D"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CH3CHOHCH3 -Սուր հոտով, ցնդող, թափանցիկ հեղուկ է: Ջրի հետ լավ խառնվում է : Մ.զ. հավասար է 0,814-0,819գ/սմ3:</w:t>
            </w:r>
          </w:p>
        </w:tc>
        <w:tc>
          <w:tcPr>
            <w:tcW w:w="894" w:type="dxa"/>
            <w:vAlign w:val="center"/>
          </w:tcPr>
          <w:p w14:paraId="398529F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լիտր</w:t>
            </w:r>
          </w:p>
        </w:tc>
        <w:tc>
          <w:tcPr>
            <w:tcW w:w="864" w:type="dxa"/>
            <w:vAlign w:val="center"/>
          </w:tcPr>
          <w:p w14:paraId="44A69C4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46C528B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14B758F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50</w:t>
            </w:r>
          </w:p>
        </w:tc>
        <w:tc>
          <w:tcPr>
            <w:tcW w:w="1013" w:type="dxa"/>
            <w:vAlign w:val="center"/>
          </w:tcPr>
          <w:p w14:paraId="58DD7BF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43EA547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50</w:t>
            </w:r>
          </w:p>
        </w:tc>
        <w:tc>
          <w:tcPr>
            <w:tcW w:w="1139" w:type="dxa"/>
            <w:vAlign w:val="center"/>
          </w:tcPr>
          <w:p w14:paraId="0FB7B5A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5F253CE3" w14:textId="77777777" w:rsidTr="009B41BC">
        <w:tc>
          <w:tcPr>
            <w:tcW w:w="1335" w:type="dxa"/>
            <w:vAlign w:val="center"/>
          </w:tcPr>
          <w:p w14:paraId="3338E76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8</w:t>
            </w:r>
          </w:p>
        </w:tc>
        <w:tc>
          <w:tcPr>
            <w:tcW w:w="1404" w:type="dxa"/>
            <w:vAlign w:val="center"/>
          </w:tcPr>
          <w:p w14:paraId="29135C6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15911100</w:t>
            </w:r>
          </w:p>
        </w:tc>
        <w:tc>
          <w:tcPr>
            <w:tcW w:w="2111" w:type="dxa"/>
            <w:vAlign w:val="center"/>
          </w:tcPr>
          <w:p w14:paraId="66CB9A8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Ացետոն /ք.մ./</w:t>
            </w:r>
          </w:p>
        </w:tc>
        <w:tc>
          <w:tcPr>
            <w:tcW w:w="1248" w:type="dxa"/>
            <w:vAlign w:val="center"/>
          </w:tcPr>
          <w:p w14:paraId="2BF4FE9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70D7F238"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Բնորոշ հոտ ունեցող անգույն հեղուկ է, եռման ջերմաստիճանը 56,20, մ.զ. հավասար է 58, ջրի հետ խառնվում է ցանկացած հարաբերությամբ: Շատ լավ լուծիչ է օրգանական նյութերի համար:  C3H6O</w:t>
            </w:r>
          </w:p>
        </w:tc>
        <w:tc>
          <w:tcPr>
            <w:tcW w:w="894" w:type="dxa"/>
            <w:vAlign w:val="center"/>
          </w:tcPr>
          <w:p w14:paraId="277448D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լիտր</w:t>
            </w:r>
          </w:p>
        </w:tc>
        <w:tc>
          <w:tcPr>
            <w:tcW w:w="864" w:type="dxa"/>
            <w:vAlign w:val="center"/>
          </w:tcPr>
          <w:p w14:paraId="331BAC7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47B304F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39D2BED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50</w:t>
            </w:r>
          </w:p>
        </w:tc>
        <w:tc>
          <w:tcPr>
            <w:tcW w:w="1013" w:type="dxa"/>
            <w:vAlign w:val="center"/>
          </w:tcPr>
          <w:p w14:paraId="64EF232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4524771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50</w:t>
            </w:r>
          </w:p>
        </w:tc>
        <w:tc>
          <w:tcPr>
            <w:tcW w:w="1139" w:type="dxa"/>
            <w:vAlign w:val="center"/>
          </w:tcPr>
          <w:p w14:paraId="22F9AB1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7AF13303" w14:textId="77777777" w:rsidTr="009B41BC">
        <w:tc>
          <w:tcPr>
            <w:tcW w:w="1335" w:type="dxa"/>
            <w:vAlign w:val="center"/>
          </w:tcPr>
          <w:p w14:paraId="329DBEC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9</w:t>
            </w:r>
          </w:p>
        </w:tc>
        <w:tc>
          <w:tcPr>
            <w:tcW w:w="1404" w:type="dxa"/>
            <w:vAlign w:val="center"/>
          </w:tcPr>
          <w:p w14:paraId="68AC00B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24321240</w:t>
            </w:r>
          </w:p>
        </w:tc>
        <w:tc>
          <w:tcPr>
            <w:tcW w:w="2111" w:type="dxa"/>
            <w:vAlign w:val="center"/>
          </w:tcPr>
          <w:p w14:paraId="29A3C64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Քսիլոլ</w:t>
            </w:r>
          </w:p>
        </w:tc>
        <w:tc>
          <w:tcPr>
            <w:tcW w:w="1248" w:type="dxa"/>
            <w:vAlign w:val="center"/>
          </w:tcPr>
          <w:p w14:paraId="0AFA067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34D7661D"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Թափանցիկ հեղուկ` յուրահատուկ հոտով, քիմիական հոտով, քիմիապես մաքուր, թունավոր, հրդեհապայթյուն</w:t>
            </w:r>
          </w:p>
        </w:tc>
        <w:tc>
          <w:tcPr>
            <w:tcW w:w="894" w:type="dxa"/>
            <w:vAlign w:val="center"/>
          </w:tcPr>
          <w:p w14:paraId="467540A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լիտր</w:t>
            </w:r>
          </w:p>
        </w:tc>
        <w:tc>
          <w:tcPr>
            <w:tcW w:w="864" w:type="dxa"/>
            <w:vAlign w:val="center"/>
          </w:tcPr>
          <w:p w14:paraId="1B3EF40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59249FC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6D13BE4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20</w:t>
            </w:r>
          </w:p>
        </w:tc>
        <w:tc>
          <w:tcPr>
            <w:tcW w:w="1013" w:type="dxa"/>
            <w:vAlign w:val="center"/>
          </w:tcPr>
          <w:p w14:paraId="2977DA8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7608199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20</w:t>
            </w:r>
          </w:p>
        </w:tc>
        <w:tc>
          <w:tcPr>
            <w:tcW w:w="1139" w:type="dxa"/>
            <w:vAlign w:val="center"/>
          </w:tcPr>
          <w:p w14:paraId="2FCA321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29105EF4" w14:textId="77777777" w:rsidTr="009B41BC">
        <w:tc>
          <w:tcPr>
            <w:tcW w:w="1335" w:type="dxa"/>
            <w:vAlign w:val="center"/>
          </w:tcPr>
          <w:p w14:paraId="123EE7F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1404" w:type="dxa"/>
            <w:vAlign w:val="center"/>
          </w:tcPr>
          <w:p w14:paraId="1254A0C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9211710</w:t>
            </w:r>
          </w:p>
        </w:tc>
        <w:tc>
          <w:tcPr>
            <w:tcW w:w="2111" w:type="dxa"/>
            <w:vAlign w:val="center"/>
          </w:tcPr>
          <w:p w14:paraId="53A7D94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Պարաֆին</w:t>
            </w:r>
          </w:p>
        </w:tc>
        <w:tc>
          <w:tcPr>
            <w:tcW w:w="1248" w:type="dxa"/>
            <w:vAlign w:val="center"/>
          </w:tcPr>
          <w:p w14:paraId="6947C92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01FD55EF"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 xml:space="preserve">Սպիտակ կիսաթափանցիկ խիտ մաքրված բյուրեղային զանգված, անհամ, անհոտ, շոշափելիս թեթև աղոտ, չի </w:t>
            </w:r>
            <w:r w:rsidRPr="001C7E89">
              <w:rPr>
                <w:rFonts w:ascii="GHEA Grapalat" w:eastAsia="Times New Roman" w:hAnsi="GHEA Grapalat" w:cs="Times New Roman"/>
                <w:sz w:val="16"/>
                <w:szCs w:val="16"/>
                <w:lang w:val="hy-AM"/>
              </w:rPr>
              <w:lastRenderedPageBreak/>
              <w:t>լուծվում ջրում և սպիրտում: Հալման ջերմաստիճանը՝ 45-56C. Հրդեհավտանգավոր: Հալչելիս պետք է դառնա միատարր, առանց գնդերի հեղուկ:</w:t>
            </w:r>
          </w:p>
        </w:tc>
        <w:tc>
          <w:tcPr>
            <w:tcW w:w="894" w:type="dxa"/>
            <w:vAlign w:val="center"/>
          </w:tcPr>
          <w:p w14:paraId="6ED6671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lastRenderedPageBreak/>
              <w:t>կգ</w:t>
            </w:r>
          </w:p>
        </w:tc>
        <w:tc>
          <w:tcPr>
            <w:tcW w:w="864" w:type="dxa"/>
            <w:vAlign w:val="center"/>
          </w:tcPr>
          <w:p w14:paraId="323E098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1100F3C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6C953B2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50</w:t>
            </w:r>
          </w:p>
        </w:tc>
        <w:tc>
          <w:tcPr>
            <w:tcW w:w="1013" w:type="dxa"/>
            <w:vAlign w:val="center"/>
          </w:tcPr>
          <w:p w14:paraId="340A94B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 xml:space="preserve">ք.Երևան, </w:t>
            </w:r>
            <w:r w:rsidRPr="001C7E89">
              <w:rPr>
                <w:rFonts w:ascii="GHEA Grapalat" w:eastAsia="Times New Roman" w:hAnsi="GHEA Grapalat" w:cs="Times New Roman"/>
                <w:sz w:val="20"/>
                <w:szCs w:val="20"/>
                <w:lang w:val="hy-AM"/>
              </w:rPr>
              <w:lastRenderedPageBreak/>
              <w:t>Հերացի 5/1</w:t>
            </w:r>
          </w:p>
        </w:tc>
        <w:tc>
          <w:tcPr>
            <w:tcW w:w="866" w:type="dxa"/>
            <w:vAlign w:val="center"/>
          </w:tcPr>
          <w:p w14:paraId="14F90D9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lastRenderedPageBreak/>
              <w:t>50</w:t>
            </w:r>
          </w:p>
        </w:tc>
        <w:tc>
          <w:tcPr>
            <w:tcW w:w="1139" w:type="dxa"/>
            <w:vAlign w:val="center"/>
          </w:tcPr>
          <w:p w14:paraId="318A7DFF"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 xml:space="preserve">պայմանագիր կնքելու օրվանից հաշված 30 </w:t>
            </w:r>
            <w:r w:rsidRPr="001C7E89">
              <w:rPr>
                <w:rFonts w:ascii="GHEA Grapalat" w:eastAsia="Times New Roman" w:hAnsi="GHEA Grapalat" w:cs="Times New Roman"/>
                <w:sz w:val="16"/>
                <w:szCs w:val="16"/>
                <w:lang w:val="hy-AM"/>
              </w:rPr>
              <w:lastRenderedPageBreak/>
              <w:t>օրացուցային օրվա ընթացքում</w:t>
            </w:r>
          </w:p>
        </w:tc>
      </w:tr>
      <w:tr w:rsidR="001C7E89" w:rsidRPr="0046500E" w14:paraId="5930C44A" w14:textId="77777777" w:rsidTr="009B41BC">
        <w:tc>
          <w:tcPr>
            <w:tcW w:w="1335" w:type="dxa"/>
            <w:vAlign w:val="center"/>
          </w:tcPr>
          <w:p w14:paraId="74177CC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lastRenderedPageBreak/>
              <w:t>11</w:t>
            </w:r>
          </w:p>
        </w:tc>
        <w:tc>
          <w:tcPr>
            <w:tcW w:w="1404" w:type="dxa"/>
            <w:vAlign w:val="center"/>
          </w:tcPr>
          <w:p w14:paraId="441A925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33791300</w:t>
            </w:r>
          </w:p>
        </w:tc>
        <w:tc>
          <w:tcPr>
            <w:tcW w:w="2111" w:type="dxa"/>
            <w:vAlign w:val="center"/>
          </w:tcPr>
          <w:p w14:paraId="4A6E034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Կտորների ֆիքսման և անցկացման կասետներ</w:t>
            </w:r>
          </w:p>
        </w:tc>
        <w:tc>
          <w:tcPr>
            <w:tcW w:w="1248" w:type="dxa"/>
            <w:vAlign w:val="center"/>
          </w:tcPr>
          <w:p w14:paraId="7980A08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569BE7F6"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կափարիչով պլաստիկից փոքր ուղանկյուն,կամ քառակուսի ամանիկներ, պատրաստված են քիմիականորեն կայուն պլաստիկից,տարբեր չափսերի և գույների, անցքերի մեծության, օգտագործվում են հյուսվածաբանական մշակման ջրազրկման և պարաֆինային ներծծման և լցոնման փուլերում:</w:t>
            </w:r>
          </w:p>
        </w:tc>
        <w:tc>
          <w:tcPr>
            <w:tcW w:w="894" w:type="dxa"/>
            <w:vAlign w:val="center"/>
          </w:tcPr>
          <w:p w14:paraId="361E9EC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հատ</w:t>
            </w:r>
          </w:p>
        </w:tc>
        <w:tc>
          <w:tcPr>
            <w:tcW w:w="864" w:type="dxa"/>
            <w:vAlign w:val="center"/>
          </w:tcPr>
          <w:p w14:paraId="4FBD62E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2F87028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6978654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4000</w:t>
            </w:r>
          </w:p>
        </w:tc>
        <w:tc>
          <w:tcPr>
            <w:tcW w:w="1013" w:type="dxa"/>
            <w:vAlign w:val="center"/>
          </w:tcPr>
          <w:p w14:paraId="4AD35BF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297D066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4000</w:t>
            </w:r>
          </w:p>
        </w:tc>
        <w:tc>
          <w:tcPr>
            <w:tcW w:w="1139" w:type="dxa"/>
            <w:vAlign w:val="center"/>
          </w:tcPr>
          <w:p w14:paraId="3C6A685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2BF3DD51" w14:textId="77777777" w:rsidTr="009B41BC">
        <w:tc>
          <w:tcPr>
            <w:tcW w:w="1335" w:type="dxa"/>
            <w:vAlign w:val="center"/>
          </w:tcPr>
          <w:p w14:paraId="3EE7350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12</w:t>
            </w:r>
          </w:p>
        </w:tc>
        <w:tc>
          <w:tcPr>
            <w:tcW w:w="1404" w:type="dxa"/>
            <w:vAlign w:val="center"/>
          </w:tcPr>
          <w:p w14:paraId="46EB42B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111" w:type="dxa"/>
            <w:vAlign w:val="center"/>
          </w:tcPr>
          <w:p w14:paraId="4A6A234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Թեստեր թմրանյութերի համար /տասնյակ/</w:t>
            </w:r>
          </w:p>
        </w:tc>
        <w:tc>
          <w:tcPr>
            <w:tcW w:w="1248" w:type="dxa"/>
            <w:vAlign w:val="center"/>
          </w:tcPr>
          <w:p w14:paraId="64D8C76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6B671F2C"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Հետազոտման պարամետրներ : MAMP-BUP- BZO-THC- MOR-MTD-BAR-COC-AMP-MDMA մեզի մեջ հայտնաբերելու համար:</w:t>
            </w:r>
            <w:r w:rsidRPr="001C7E89">
              <w:rPr>
                <w:rFonts w:ascii="GHEA Grapalat" w:eastAsia="Times New Roman" w:hAnsi="GHEA Grapalat" w:cs="Times New Roman"/>
                <w:sz w:val="16"/>
                <w:szCs w:val="16"/>
                <w:lang w:val="hy-AM"/>
              </w:rPr>
              <w:br/>
              <w:t xml:space="preserve">Թեստերը պետք է աշխատեն  Handheld Colloidal Gold Test մոդելի թմրանյութերի վերլուծիչով </w:t>
            </w:r>
            <w:r w:rsidRPr="001C7E89">
              <w:rPr>
                <w:rFonts w:ascii="GHEA Grapalat" w:eastAsia="Times New Roman" w:hAnsi="GHEA Grapalat" w:cs="Times New Roman"/>
                <w:sz w:val="16"/>
                <w:szCs w:val="16"/>
                <w:lang w:val="hy-AM"/>
              </w:rPr>
              <w:br/>
              <w:t xml:space="preserve">ֆորմատ: հատ </w:t>
            </w:r>
            <w:r w:rsidRPr="001C7E89">
              <w:rPr>
                <w:rFonts w:ascii="GHEA Grapalat" w:eastAsia="Times New Roman" w:hAnsi="GHEA Grapalat" w:cs="Times New Roman"/>
                <w:sz w:val="16"/>
                <w:szCs w:val="16"/>
                <w:lang w:val="hy-AM"/>
              </w:rPr>
              <w:br/>
              <w:t>Որակի սերտիֆիկատների առկայություն</w:t>
            </w:r>
            <w:r w:rsidRPr="001C7E89">
              <w:rPr>
                <w:rFonts w:ascii="GHEA Grapalat" w:eastAsia="Times New Roman" w:hAnsi="GHEA Grapalat" w:cs="Times New Roman"/>
                <w:sz w:val="16"/>
                <w:szCs w:val="16"/>
                <w:lang w:val="hy-AM"/>
              </w:rPr>
              <w:br/>
              <w:t xml:space="preserve">Գնման պահին պիտանելիության ժամկետի 70% առկայություն. *Մատակարարը պարտավոր է իրականացնել Handheld Colloidal Gold Test մոդելի թմրանյութերի վերլոիծիչի   կարգաբերումը մինչև տվյալ ծախսանյութի (ռեագենտի) օգտագործումը: Ծախսանյութի (ռեագենտի) օգտագործման ընթացքում ըստ պատվիրատուի անհրաժեշտության,յուրաքանչյուր պահանջի դեպքում,մատակարարը պարտավոր է 1 օրացուցային օրվա ընթացքում </w:t>
            </w:r>
            <w:r w:rsidRPr="001C7E89">
              <w:rPr>
                <w:rFonts w:ascii="GHEA Grapalat" w:eastAsia="Times New Roman" w:hAnsi="GHEA Grapalat" w:cs="Times New Roman"/>
                <w:sz w:val="16"/>
                <w:szCs w:val="16"/>
                <w:lang w:val="hy-AM"/>
              </w:rPr>
              <w:lastRenderedPageBreak/>
              <w:t>իրականացնել Handheld Colloidal Gold Test մոդելի թմրանյութերի վերլոիծիչի բոլոր անհրաժեշտ կարգաբերման աշխատանքները,որոնք կապված են տվյալ ծախսանյութի(ռեագենտի) օգտագործման հետ:</w:t>
            </w:r>
          </w:p>
        </w:tc>
        <w:tc>
          <w:tcPr>
            <w:tcW w:w="894" w:type="dxa"/>
            <w:vAlign w:val="center"/>
          </w:tcPr>
          <w:p w14:paraId="6E23C9E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lastRenderedPageBreak/>
              <w:t>հատ</w:t>
            </w:r>
          </w:p>
        </w:tc>
        <w:tc>
          <w:tcPr>
            <w:tcW w:w="864" w:type="dxa"/>
            <w:vAlign w:val="center"/>
          </w:tcPr>
          <w:p w14:paraId="6E048FF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401488E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6ED484A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100</w:t>
            </w:r>
          </w:p>
        </w:tc>
        <w:tc>
          <w:tcPr>
            <w:tcW w:w="1013" w:type="dxa"/>
            <w:vAlign w:val="center"/>
          </w:tcPr>
          <w:p w14:paraId="69F1846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71717B4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100</w:t>
            </w:r>
          </w:p>
        </w:tc>
        <w:tc>
          <w:tcPr>
            <w:tcW w:w="1139" w:type="dxa"/>
            <w:vAlign w:val="center"/>
          </w:tcPr>
          <w:p w14:paraId="2993F391"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0139C2C3" w14:textId="77777777" w:rsidTr="009B41BC">
        <w:tc>
          <w:tcPr>
            <w:tcW w:w="1335" w:type="dxa"/>
            <w:vAlign w:val="center"/>
          </w:tcPr>
          <w:p w14:paraId="457E258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13</w:t>
            </w:r>
          </w:p>
        </w:tc>
        <w:tc>
          <w:tcPr>
            <w:tcW w:w="1404" w:type="dxa"/>
            <w:vAlign w:val="center"/>
          </w:tcPr>
          <w:p w14:paraId="137248E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24311129</w:t>
            </w:r>
          </w:p>
        </w:tc>
        <w:tc>
          <w:tcPr>
            <w:tcW w:w="2111" w:type="dxa"/>
            <w:vAlign w:val="center"/>
          </w:tcPr>
          <w:p w14:paraId="22632A0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Քլորոֆորմ</w:t>
            </w:r>
          </w:p>
        </w:tc>
        <w:tc>
          <w:tcPr>
            <w:tcW w:w="1248" w:type="dxa"/>
            <w:vAlign w:val="center"/>
          </w:tcPr>
          <w:p w14:paraId="5150D252"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24A163F7"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CHCL3 -Սուր, գրգռիչ հոտով, ցնդող, թափանցիկ հեղուկ է: Մ.զ. հավասար է 119,5:</w:t>
            </w:r>
          </w:p>
        </w:tc>
        <w:tc>
          <w:tcPr>
            <w:tcW w:w="894" w:type="dxa"/>
            <w:vAlign w:val="center"/>
          </w:tcPr>
          <w:p w14:paraId="5E84BBD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գրամ</w:t>
            </w:r>
          </w:p>
        </w:tc>
        <w:tc>
          <w:tcPr>
            <w:tcW w:w="864" w:type="dxa"/>
            <w:vAlign w:val="center"/>
          </w:tcPr>
          <w:p w14:paraId="2527216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6938BD96"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40CE0F8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200000</w:t>
            </w:r>
          </w:p>
        </w:tc>
        <w:tc>
          <w:tcPr>
            <w:tcW w:w="1013" w:type="dxa"/>
            <w:vAlign w:val="center"/>
          </w:tcPr>
          <w:p w14:paraId="3C36F82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23D9B90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200000</w:t>
            </w:r>
          </w:p>
        </w:tc>
        <w:tc>
          <w:tcPr>
            <w:tcW w:w="1139" w:type="dxa"/>
            <w:vAlign w:val="center"/>
          </w:tcPr>
          <w:p w14:paraId="729CB78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34535653" w14:textId="77777777" w:rsidTr="009B41BC">
        <w:tc>
          <w:tcPr>
            <w:tcW w:w="1335" w:type="dxa"/>
            <w:vAlign w:val="center"/>
          </w:tcPr>
          <w:p w14:paraId="1FF16B1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14</w:t>
            </w:r>
          </w:p>
        </w:tc>
        <w:tc>
          <w:tcPr>
            <w:tcW w:w="1404" w:type="dxa"/>
            <w:vAlign w:val="center"/>
          </w:tcPr>
          <w:p w14:paraId="0BA6FAD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111" w:type="dxa"/>
            <w:vAlign w:val="center"/>
          </w:tcPr>
          <w:p w14:paraId="1FF133F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Ունիվերսալ ինդիկատորի թուղթ</w:t>
            </w:r>
          </w:p>
        </w:tc>
        <w:tc>
          <w:tcPr>
            <w:tcW w:w="1248" w:type="dxa"/>
            <w:vAlign w:val="center"/>
          </w:tcPr>
          <w:p w14:paraId="0363CC5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26A1C3A9"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pH 0-12, 100 հատկԺծ 50- 975- 84</w:t>
            </w:r>
          </w:p>
        </w:tc>
        <w:tc>
          <w:tcPr>
            <w:tcW w:w="894" w:type="dxa"/>
            <w:vAlign w:val="center"/>
          </w:tcPr>
          <w:p w14:paraId="26DBFB22"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տուփ</w:t>
            </w:r>
          </w:p>
        </w:tc>
        <w:tc>
          <w:tcPr>
            <w:tcW w:w="864" w:type="dxa"/>
            <w:vAlign w:val="center"/>
          </w:tcPr>
          <w:p w14:paraId="603E032E"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460CEA4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7884201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1013" w:type="dxa"/>
            <w:vAlign w:val="center"/>
          </w:tcPr>
          <w:p w14:paraId="7FD04069"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7343FA8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1139" w:type="dxa"/>
            <w:vAlign w:val="center"/>
          </w:tcPr>
          <w:p w14:paraId="11EFB730"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r w:rsidR="001C7E89" w:rsidRPr="0046500E" w14:paraId="23E811F4" w14:textId="77777777" w:rsidTr="009B41BC">
        <w:tc>
          <w:tcPr>
            <w:tcW w:w="1335" w:type="dxa"/>
            <w:vAlign w:val="center"/>
          </w:tcPr>
          <w:p w14:paraId="7C23763B"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w:t>
            </w:r>
          </w:p>
        </w:tc>
        <w:tc>
          <w:tcPr>
            <w:tcW w:w="1404" w:type="dxa"/>
            <w:vAlign w:val="center"/>
          </w:tcPr>
          <w:p w14:paraId="777BAB98"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24311125</w:t>
            </w:r>
          </w:p>
        </w:tc>
        <w:tc>
          <w:tcPr>
            <w:tcW w:w="2111" w:type="dxa"/>
            <w:vAlign w:val="center"/>
          </w:tcPr>
          <w:p w14:paraId="5E72D14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Անջուր նատրիումի սուլֆատ</w:t>
            </w:r>
          </w:p>
        </w:tc>
        <w:tc>
          <w:tcPr>
            <w:tcW w:w="1248" w:type="dxa"/>
            <w:vAlign w:val="center"/>
          </w:tcPr>
          <w:p w14:paraId="75D3F373"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2469" w:type="dxa"/>
            <w:vAlign w:val="center"/>
          </w:tcPr>
          <w:p w14:paraId="5F2F6E5F" w14:textId="77777777" w:rsidR="001C7E89" w:rsidRPr="001C7E89" w:rsidRDefault="001C7E89" w:rsidP="001C7E89">
            <w:pPr>
              <w:spacing w:after="0" w:line="240" w:lineRule="auto"/>
              <w:jc w:val="center"/>
              <w:rPr>
                <w:rFonts w:ascii="GHEA Grapalat" w:eastAsia="Times New Roman" w:hAnsi="GHEA Grapalat" w:cs="Times New Roman"/>
                <w:sz w:val="16"/>
                <w:szCs w:val="16"/>
                <w:lang w:val="hy-AM"/>
              </w:rPr>
            </w:pPr>
            <w:r w:rsidRPr="001C7E89">
              <w:rPr>
                <w:rFonts w:ascii="GHEA Grapalat" w:eastAsia="Times New Roman" w:hAnsi="GHEA Grapalat" w:cs="Times New Roman"/>
                <w:sz w:val="16"/>
                <w:szCs w:val="16"/>
                <w:lang w:val="hy-AM"/>
              </w:rPr>
              <w:t>Անգույն թափանցիկ, օդում հեշտ թրջվող բյուրեղներ դառնավուն համով,հեշտ լուծվում է ջրում: Փաթեթվածքըª լուսապաշտպանված ապակյա տարաներ: Պահպանման պայմաննեը՝ պահել չոր տեղում:</w:t>
            </w:r>
          </w:p>
        </w:tc>
        <w:tc>
          <w:tcPr>
            <w:tcW w:w="894" w:type="dxa"/>
            <w:vAlign w:val="center"/>
          </w:tcPr>
          <w:p w14:paraId="39AA2C6C"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կգ</w:t>
            </w:r>
          </w:p>
        </w:tc>
        <w:tc>
          <w:tcPr>
            <w:tcW w:w="864" w:type="dxa"/>
            <w:vAlign w:val="center"/>
          </w:tcPr>
          <w:p w14:paraId="5076F30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7E55BABD"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p>
        </w:tc>
        <w:tc>
          <w:tcPr>
            <w:tcW w:w="1040" w:type="dxa"/>
            <w:vAlign w:val="center"/>
          </w:tcPr>
          <w:p w14:paraId="39E9E025"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1013" w:type="dxa"/>
            <w:vAlign w:val="center"/>
          </w:tcPr>
          <w:p w14:paraId="5C48AC1A"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ք.Երևան, Հերացի 5/1</w:t>
            </w:r>
          </w:p>
        </w:tc>
        <w:tc>
          <w:tcPr>
            <w:tcW w:w="866" w:type="dxa"/>
            <w:vAlign w:val="center"/>
          </w:tcPr>
          <w:p w14:paraId="6AFF5847"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1139" w:type="dxa"/>
            <w:vAlign w:val="center"/>
          </w:tcPr>
          <w:p w14:paraId="60EA9F24" w14:textId="77777777" w:rsidR="001C7E89" w:rsidRPr="001C7E89" w:rsidRDefault="001C7E89" w:rsidP="001C7E89">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16"/>
                <w:szCs w:val="16"/>
                <w:lang w:val="hy-AM"/>
              </w:rPr>
              <w:t>պայմանագիր կնքելու օրվանից հաշված 30 օրացուցային օրվա ընթացքում</w:t>
            </w:r>
          </w:p>
        </w:tc>
      </w:tr>
    </w:tbl>
    <w:p w14:paraId="19058A5F" w14:textId="77777777" w:rsidR="001C7E89" w:rsidRPr="001C7E89" w:rsidRDefault="001C7E89" w:rsidP="001C7E89">
      <w:pPr>
        <w:spacing w:after="0" w:line="240" w:lineRule="auto"/>
        <w:jc w:val="both"/>
        <w:rPr>
          <w:rFonts w:ascii="GHEA Grapalat" w:eastAsia="Times New Roman" w:hAnsi="GHEA Grapalat" w:cs="Times New Roman"/>
          <w:sz w:val="20"/>
          <w:szCs w:val="24"/>
          <w:lang w:val="hy-AM"/>
        </w:rPr>
      </w:pPr>
    </w:p>
    <w:p w14:paraId="049A11FE" w14:textId="77777777" w:rsidR="001C7E89" w:rsidRPr="001C7E89" w:rsidRDefault="001C7E89" w:rsidP="001C7E89">
      <w:pPr>
        <w:spacing w:after="0" w:line="240" w:lineRule="auto"/>
        <w:jc w:val="both"/>
        <w:rPr>
          <w:rFonts w:ascii="GHEA Grapalat" w:eastAsia="Times New Roman" w:hAnsi="GHEA Grapalat" w:cs="Sylfaen"/>
          <w:i/>
          <w:sz w:val="18"/>
          <w:szCs w:val="18"/>
          <w:lang w:val="pt-BR"/>
        </w:rPr>
      </w:pPr>
      <w:r w:rsidRPr="001C7E89">
        <w:rPr>
          <w:rFonts w:ascii="GHEA Grapalat" w:eastAsia="Times New Roman" w:hAnsi="GHEA Grapalat" w:cs="Times New Roman"/>
          <w:sz w:val="20"/>
          <w:szCs w:val="24"/>
          <w:lang w:val="hy-AM"/>
        </w:rPr>
        <w:t xml:space="preserve"> </w:t>
      </w:r>
      <w:r w:rsidRPr="001C7E89">
        <w:rPr>
          <w:rFonts w:ascii="GHEA Grapalat" w:eastAsia="Times New Roman" w:hAnsi="GHEA Grapalat" w:cs="Sylfaen"/>
          <w:i/>
          <w:sz w:val="18"/>
          <w:szCs w:val="18"/>
          <w:lang w:val="pt-BR"/>
        </w:rPr>
        <w:t xml:space="preserve">* </w:t>
      </w:r>
    </w:p>
    <w:p w14:paraId="25B0E895" w14:textId="77777777" w:rsidR="001C7E89" w:rsidRPr="001C7E89" w:rsidRDefault="001C7E89" w:rsidP="001C7E89">
      <w:pPr>
        <w:spacing w:after="0" w:line="240" w:lineRule="auto"/>
        <w:jc w:val="both"/>
        <w:rPr>
          <w:rFonts w:ascii="GHEA Grapalat" w:eastAsia="Times New Roman" w:hAnsi="GHEA Grapalat" w:cs="Sylfaen"/>
          <w:i/>
          <w:sz w:val="18"/>
          <w:szCs w:val="18"/>
          <w:lang w:val="pt-BR"/>
        </w:rPr>
      </w:pPr>
      <w:r w:rsidRPr="001C7E89">
        <w:rPr>
          <w:rFonts w:ascii="GHEA Grapalat" w:eastAsia="Times New Roman" w:hAnsi="GHEA Grapalat" w:cs="Sylfaen"/>
          <w:i/>
          <w:sz w:val="18"/>
          <w:szCs w:val="18"/>
          <w:lang w:val="pt-BR"/>
        </w:rPr>
        <w:t>1) Պարտադիր պայման է՝ապրանքի չօգտագործված լինելը.</w:t>
      </w:r>
    </w:p>
    <w:p w14:paraId="0ED77586" w14:textId="77777777" w:rsidR="001C7E89" w:rsidRPr="001C7E89" w:rsidRDefault="001C7E89" w:rsidP="001C7E89">
      <w:pPr>
        <w:spacing w:after="0" w:line="240" w:lineRule="auto"/>
        <w:jc w:val="both"/>
        <w:rPr>
          <w:rFonts w:ascii="GHEA Grapalat" w:eastAsia="Times New Roman" w:hAnsi="GHEA Grapalat" w:cs="Sylfaen"/>
          <w:i/>
          <w:sz w:val="18"/>
          <w:szCs w:val="18"/>
          <w:lang w:val="pt-BR"/>
        </w:rPr>
      </w:pPr>
      <w:r w:rsidRPr="001C7E89">
        <w:rPr>
          <w:rFonts w:ascii="GHEA Grapalat" w:eastAsia="Times New Roman" w:hAnsi="GHEA Grapalat" w:cs="Sylfaen"/>
          <w:i/>
          <w:sz w:val="18"/>
          <w:szCs w:val="18"/>
          <w:lang w:val="pt-BR"/>
        </w:rPr>
        <w:t>2) Ներկայացնել անհրաժեշտ պահանջվող սերտիֆիկատները.</w:t>
      </w:r>
    </w:p>
    <w:p w14:paraId="7AC43D8A" w14:textId="77777777" w:rsidR="001C7E89" w:rsidRPr="001C7E89" w:rsidRDefault="001C7E89" w:rsidP="001C7E89">
      <w:pPr>
        <w:spacing w:after="0" w:line="240" w:lineRule="auto"/>
        <w:jc w:val="both"/>
        <w:rPr>
          <w:rFonts w:ascii="GHEA Grapalat" w:eastAsia="Times New Roman" w:hAnsi="GHEA Grapalat" w:cs="Sylfaen"/>
          <w:i/>
          <w:sz w:val="18"/>
          <w:szCs w:val="18"/>
          <w:lang w:val="pt-BR"/>
        </w:rPr>
      </w:pPr>
      <w:r w:rsidRPr="001C7E89">
        <w:rPr>
          <w:rFonts w:ascii="GHEA Grapalat" w:eastAsia="Times New Roman" w:hAnsi="GHEA Grapalat" w:cs="Sylfaen"/>
          <w:i/>
          <w:sz w:val="18"/>
          <w:szCs w:val="18"/>
          <w:lang w:val="pt-BR"/>
        </w:rPr>
        <w:t xml:space="preserve">3) Եթե տեխնիկական բնութագրում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p w14:paraId="5579C93F" w14:textId="77777777" w:rsidR="001C7E89" w:rsidRPr="001C7E89" w:rsidRDefault="001C7E89" w:rsidP="001C7E89">
      <w:pPr>
        <w:spacing w:after="0" w:line="240" w:lineRule="auto"/>
        <w:jc w:val="both"/>
        <w:rPr>
          <w:rFonts w:ascii="GHEA Grapalat" w:eastAsia="Times New Roman" w:hAnsi="GHEA Grapalat" w:cs="Sylfaen"/>
          <w:i/>
          <w:sz w:val="18"/>
          <w:szCs w:val="18"/>
          <w:lang w:val="pt-BR"/>
        </w:rPr>
      </w:pPr>
      <w:r w:rsidRPr="001C7E89">
        <w:rPr>
          <w:rFonts w:ascii="GHEA Grapalat" w:eastAsia="Times New Roman" w:hAnsi="GHEA Grapalat" w:cs="Sylfaen"/>
          <w:i/>
          <w:sz w:val="18"/>
          <w:szCs w:val="18"/>
          <w:lang w:val="pt-BR"/>
        </w:rPr>
        <w:t>4) Ռուսերեն և հայերեն լեզուներով  հրապարակված հայտարարության և (կամ) հրավերի տեքստերի տարաբնույթ (երկակի) մեկնաբանման հնարավորության դեպքում հիմք է ընդունեվում հայերեն տեքստը:</w:t>
      </w:r>
    </w:p>
    <w:p w14:paraId="3C2A684E" w14:textId="77777777" w:rsidR="001C7E89" w:rsidRPr="001C7E89" w:rsidRDefault="001C7E89" w:rsidP="001C7E89">
      <w:pPr>
        <w:spacing w:after="0" w:line="240" w:lineRule="auto"/>
        <w:jc w:val="both"/>
        <w:rPr>
          <w:rFonts w:ascii="GHEA Grapalat" w:eastAsia="Times New Roman" w:hAnsi="GHEA Grapalat" w:cs="Times New Roman"/>
          <w:sz w:val="12"/>
          <w:szCs w:val="12"/>
          <w:lang w:val="pt-BR"/>
        </w:rPr>
      </w:pPr>
    </w:p>
    <w:p w14:paraId="41F039D3" w14:textId="77777777" w:rsidR="001C7E89" w:rsidRPr="001C7E89" w:rsidRDefault="001C7E89" w:rsidP="001C7E89">
      <w:pPr>
        <w:spacing w:after="0" w:line="240" w:lineRule="auto"/>
        <w:jc w:val="both"/>
        <w:rPr>
          <w:rFonts w:ascii="GHEA Grapalat" w:eastAsia="Times New Roman" w:hAnsi="GHEA Grapalat" w:cs="Sylfaen"/>
          <w:i/>
          <w:sz w:val="18"/>
          <w:szCs w:val="18"/>
          <w:lang w:val="pt-BR"/>
        </w:rPr>
      </w:pPr>
    </w:p>
    <w:p w14:paraId="37E7240D" w14:textId="77777777" w:rsidR="001C7E89" w:rsidRPr="001C7E89" w:rsidRDefault="001C7E89" w:rsidP="001C7E89">
      <w:pPr>
        <w:spacing w:after="0" w:line="240" w:lineRule="auto"/>
        <w:jc w:val="both"/>
        <w:rPr>
          <w:rFonts w:ascii="GHEA Grapalat" w:eastAsia="Times New Roman" w:hAnsi="GHEA Grapalat" w:cs="Sylfaen"/>
          <w:i/>
          <w:sz w:val="18"/>
          <w:szCs w:val="18"/>
          <w:lang w:val="pt-BR"/>
        </w:rPr>
      </w:pPr>
    </w:p>
    <w:p w14:paraId="395EDCBE" w14:textId="77777777" w:rsidR="001C7E89" w:rsidRPr="001C7E89" w:rsidRDefault="001C7E89" w:rsidP="001C7E89">
      <w:pPr>
        <w:spacing w:after="0" w:line="240" w:lineRule="auto"/>
        <w:jc w:val="both"/>
        <w:rPr>
          <w:rFonts w:ascii="GHEA Grapalat" w:eastAsia="Times New Roman" w:hAnsi="GHEA Grapalat"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1C7E89" w:rsidRPr="001C7E89" w14:paraId="2644C338" w14:textId="77777777" w:rsidTr="009B41BC">
        <w:trPr>
          <w:jc w:val="center"/>
        </w:trPr>
        <w:tc>
          <w:tcPr>
            <w:tcW w:w="4536" w:type="dxa"/>
          </w:tcPr>
          <w:p w14:paraId="07472C95" w14:textId="77777777" w:rsidR="001C7E89" w:rsidRPr="001C7E89" w:rsidRDefault="001C7E89" w:rsidP="001C7E89">
            <w:pPr>
              <w:spacing w:after="0" w:line="240" w:lineRule="auto"/>
              <w:jc w:val="center"/>
              <w:rPr>
                <w:rFonts w:ascii="GHEA Grapalat" w:eastAsia="Times New Roman" w:hAnsi="GHEA Grapalat" w:cs="Sylfaen"/>
                <w:b/>
                <w:bCs/>
                <w:sz w:val="24"/>
                <w:szCs w:val="24"/>
                <w:lang w:val="nb-NO"/>
              </w:rPr>
            </w:pPr>
            <w:r w:rsidRPr="001C7E89">
              <w:rPr>
                <w:rFonts w:ascii="GHEA Grapalat" w:eastAsia="Times New Roman" w:hAnsi="GHEA Grapalat" w:cs="Sylfaen"/>
                <w:b/>
                <w:bCs/>
                <w:sz w:val="24"/>
                <w:szCs w:val="24"/>
                <w:lang w:val="nb-NO"/>
              </w:rPr>
              <w:t>ԳՆՈՐԴ</w:t>
            </w:r>
          </w:p>
          <w:p w14:paraId="50861583" w14:textId="77777777" w:rsidR="001C7E89" w:rsidRPr="001C7E89" w:rsidRDefault="001C7E89" w:rsidP="001C7E89">
            <w:pPr>
              <w:spacing w:after="0" w:line="240" w:lineRule="auto"/>
              <w:rPr>
                <w:rFonts w:ascii="GHEA Grapalat" w:eastAsia="Times New Roman" w:hAnsi="GHEA Grapalat" w:cs="Times New Roman"/>
                <w:lang w:val="ru-RU"/>
              </w:rPr>
            </w:pPr>
          </w:p>
          <w:p w14:paraId="42F42412" w14:textId="77777777" w:rsidR="001C7E89" w:rsidRPr="001C7E89" w:rsidRDefault="001C7E89" w:rsidP="001C7E89">
            <w:pPr>
              <w:spacing w:after="0" w:line="240" w:lineRule="auto"/>
              <w:rPr>
                <w:rFonts w:ascii="GHEA Grapalat" w:eastAsia="Times New Roman" w:hAnsi="GHEA Grapalat" w:cs="Times New Roman"/>
                <w:sz w:val="24"/>
                <w:szCs w:val="24"/>
                <w:lang w:val="ru-RU"/>
              </w:rPr>
            </w:pPr>
          </w:p>
          <w:p w14:paraId="2B18AC71"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r w:rsidRPr="001C7E89">
              <w:rPr>
                <w:rFonts w:ascii="GHEA Grapalat" w:eastAsia="Times New Roman" w:hAnsi="GHEA Grapalat" w:cs="Times New Roman"/>
                <w:sz w:val="24"/>
                <w:szCs w:val="24"/>
                <w:lang w:val="ru-RU"/>
              </w:rPr>
              <w:t>---------------------------------</w:t>
            </w:r>
          </w:p>
          <w:p w14:paraId="6C9C4616"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w:t>
            </w:r>
            <w:r w:rsidRPr="001C7E89">
              <w:rPr>
                <w:rFonts w:ascii="GHEA Grapalat" w:eastAsia="Times New Roman" w:hAnsi="GHEA Grapalat" w:cs="Sylfaen"/>
                <w:sz w:val="18"/>
                <w:szCs w:val="18"/>
                <w:lang w:val="ru-RU"/>
              </w:rPr>
              <w:t>ստորագրություն</w:t>
            </w:r>
            <w:r w:rsidRPr="001C7E89">
              <w:rPr>
                <w:rFonts w:ascii="GHEA Grapalat" w:eastAsia="Times New Roman" w:hAnsi="GHEA Grapalat" w:cs="Times New Roman"/>
                <w:sz w:val="18"/>
                <w:szCs w:val="18"/>
              </w:rPr>
              <w:t>/</w:t>
            </w:r>
          </w:p>
          <w:p w14:paraId="4239AE6E" w14:textId="77777777" w:rsidR="001C7E89" w:rsidRPr="001C7E89" w:rsidRDefault="001C7E89" w:rsidP="001C7E89">
            <w:pPr>
              <w:spacing w:after="0" w:line="240" w:lineRule="auto"/>
              <w:jc w:val="center"/>
              <w:rPr>
                <w:rFonts w:ascii="GHEA Grapalat" w:eastAsia="Times New Roman" w:hAnsi="GHEA Grapalat" w:cs="Times New Roman"/>
                <w:sz w:val="18"/>
                <w:szCs w:val="18"/>
                <w:lang w:val="ru-RU"/>
              </w:rPr>
            </w:pPr>
            <w:r w:rsidRPr="001C7E89">
              <w:rPr>
                <w:rFonts w:ascii="GHEA Grapalat" w:eastAsia="Times New Roman" w:hAnsi="GHEA Grapalat" w:cs="Sylfaen"/>
                <w:sz w:val="18"/>
                <w:szCs w:val="18"/>
                <w:lang w:val="ru-RU"/>
              </w:rPr>
              <w:t>Կ</w:t>
            </w:r>
            <w:r w:rsidRPr="001C7E89">
              <w:rPr>
                <w:rFonts w:ascii="GHEA Grapalat" w:eastAsia="Times New Roman" w:hAnsi="GHEA Grapalat" w:cs="Times New Roman"/>
                <w:sz w:val="18"/>
                <w:szCs w:val="18"/>
                <w:lang w:val="ru-RU"/>
              </w:rPr>
              <w:t>.</w:t>
            </w:r>
            <w:r w:rsidRPr="001C7E89">
              <w:rPr>
                <w:rFonts w:ascii="GHEA Grapalat" w:eastAsia="Times New Roman" w:hAnsi="GHEA Grapalat" w:cs="Sylfaen"/>
                <w:sz w:val="18"/>
                <w:szCs w:val="18"/>
                <w:lang w:val="ru-RU"/>
              </w:rPr>
              <w:t>Տ</w:t>
            </w:r>
          </w:p>
        </w:tc>
        <w:tc>
          <w:tcPr>
            <w:tcW w:w="760" w:type="dxa"/>
          </w:tcPr>
          <w:p w14:paraId="39E5964A"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p>
        </w:tc>
        <w:tc>
          <w:tcPr>
            <w:tcW w:w="4343" w:type="dxa"/>
          </w:tcPr>
          <w:p w14:paraId="37C3770A" w14:textId="77777777" w:rsidR="001C7E89" w:rsidRPr="001C7E89" w:rsidRDefault="001C7E89" w:rsidP="001C7E89">
            <w:pPr>
              <w:spacing w:after="0" w:line="240" w:lineRule="auto"/>
              <w:jc w:val="center"/>
              <w:rPr>
                <w:rFonts w:ascii="GHEA Grapalat" w:eastAsia="Times New Roman" w:hAnsi="GHEA Grapalat" w:cs="Sylfaen"/>
                <w:b/>
                <w:bCs/>
                <w:sz w:val="24"/>
                <w:szCs w:val="24"/>
                <w:lang w:val="ru-RU"/>
              </w:rPr>
            </w:pPr>
            <w:r w:rsidRPr="001C7E89">
              <w:rPr>
                <w:rFonts w:ascii="GHEA Grapalat" w:eastAsia="Times New Roman" w:hAnsi="GHEA Grapalat" w:cs="Sylfaen"/>
                <w:b/>
                <w:bCs/>
                <w:sz w:val="24"/>
                <w:szCs w:val="24"/>
                <w:lang w:val="pt-BR"/>
              </w:rPr>
              <w:t>ՎԱՃԱՌՈՂ</w:t>
            </w:r>
          </w:p>
          <w:p w14:paraId="60BA9286"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p>
          <w:p w14:paraId="7093FAFD"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p>
          <w:p w14:paraId="7810B3B8"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r w:rsidRPr="001C7E89">
              <w:rPr>
                <w:rFonts w:ascii="GHEA Grapalat" w:eastAsia="Times New Roman" w:hAnsi="GHEA Grapalat" w:cs="Times New Roman"/>
                <w:sz w:val="24"/>
                <w:szCs w:val="24"/>
                <w:lang w:val="ru-RU"/>
              </w:rPr>
              <w:t>---------------------------------</w:t>
            </w:r>
          </w:p>
          <w:p w14:paraId="33CB84C4"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w:t>
            </w:r>
            <w:r w:rsidRPr="001C7E89">
              <w:rPr>
                <w:rFonts w:ascii="GHEA Grapalat" w:eastAsia="Times New Roman" w:hAnsi="GHEA Grapalat" w:cs="Sylfaen"/>
                <w:sz w:val="18"/>
                <w:szCs w:val="18"/>
                <w:lang w:val="ru-RU"/>
              </w:rPr>
              <w:t>ստորագրություն</w:t>
            </w:r>
            <w:r w:rsidRPr="001C7E89">
              <w:rPr>
                <w:rFonts w:ascii="GHEA Grapalat" w:eastAsia="Times New Roman" w:hAnsi="GHEA Grapalat" w:cs="Times New Roman"/>
                <w:sz w:val="18"/>
                <w:szCs w:val="18"/>
              </w:rPr>
              <w:t>/</w:t>
            </w:r>
          </w:p>
          <w:p w14:paraId="21B134D6" w14:textId="77777777" w:rsidR="001C7E89" w:rsidRPr="001C7E89" w:rsidRDefault="001C7E89" w:rsidP="001C7E89">
            <w:pPr>
              <w:spacing w:after="0" w:line="240" w:lineRule="auto"/>
              <w:jc w:val="center"/>
              <w:rPr>
                <w:rFonts w:ascii="GHEA Grapalat" w:eastAsia="Times New Roman" w:hAnsi="GHEA Grapalat" w:cs="Times New Roman"/>
                <w:lang w:val="ru-RU"/>
              </w:rPr>
            </w:pPr>
            <w:r w:rsidRPr="001C7E89">
              <w:rPr>
                <w:rFonts w:ascii="GHEA Grapalat" w:eastAsia="Times New Roman" w:hAnsi="GHEA Grapalat" w:cs="Sylfaen"/>
                <w:sz w:val="18"/>
                <w:szCs w:val="18"/>
                <w:lang w:val="ru-RU"/>
              </w:rPr>
              <w:t>Կ</w:t>
            </w:r>
            <w:r w:rsidRPr="001C7E89">
              <w:rPr>
                <w:rFonts w:ascii="GHEA Grapalat" w:eastAsia="Times New Roman" w:hAnsi="GHEA Grapalat" w:cs="Times New Roman"/>
                <w:sz w:val="18"/>
                <w:szCs w:val="18"/>
                <w:lang w:val="ru-RU"/>
              </w:rPr>
              <w:t>.</w:t>
            </w:r>
            <w:r w:rsidRPr="001C7E89">
              <w:rPr>
                <w:rFonts w:ascii="GHEA Grapalat" w:eastAsia="Times New Roman" w:hAnsi="GHEA Grapalat" w:cs="Sylfaen"/>
                <w:sz w:val="18"/>
                <w:szCs w:val="18"/>
                <w:lang w:val="ru-RU"/>
              </w:rPr>
              <w:t>Տ</w:t>
            </w:r>
          </w:p>
        </w:tc>
      </w:tr>
    </w:tbl>
    <w:p w14:paraId="37020E24"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hy-AM"/>
        </w:rPr>
      </w:pPr>
      <w:r w:rsidRPr="001C7E89">
        <w:rPr>
          <w:rFonts w:ascii="GHEA Grapalat" w:eastAsia="Times New Roman" w:hAnsi="GHEA Grapalat" w:cs="Times New Roman"/>
          <w:sz w:val="20"/>
          <w:szCs w:val="24"/>
        </w:rPr>
        <w:lastRenderedPageBreak/>
        <w:br w:type="page"/>
      </w:r>
      <w:r w:rsidRPr="001C7E89">
        <w:rPr>
          <w:rFonts w:ascii="GHEA Grapalat" w:eastAsia="Times New Roman" w:hAnsi="GHEA Grapalat" w:cs="Times New Roman"/>
          <w:i/>
          <w:sz w:val="18"/>
          <w:szCs w:val="24"/>
          <w:lang w:val="hy-AM"/>
        </w:rPr>
        <w:lastRenderedPageBreak/>
        <w:t>Հավելված N 2</w:t>
      </w:r>
    </w:p>
    <w:p w14:paraId="64E549E7"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hy-AM"/>
        </w:rPr>
      </w:pPr>
      <w:r w:rsidRPr="001C7E89">
        <w:rPr>
          <w:rFonts w:ascii="GHEA Grapalat" w:eastAsia="Times New Roman" w:hAnsi="GHEA Grapalat" w:cs="Times New Roman"/>
          <w:i/>
          <w:sz w:val="18"/>
          <w:szCs w:val="24"/>
          <w:lang w:val="hy-AM"/>
        </w:rPr>
        <w:t xml:space="preserve">«         »              20  թ. կնքված </w:t>
      </w:r>
    </w:p>
    <w:p w14:paraId="4B51000E"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hy-AM"/>
        </w:rPr>
      </w:pPr>
      <w:r w:rsidRPr="001C7E89">
        <w:rPr>
          <w:rFonts w:ascii="GHEA Grapalat" w:eastAsia="Times New Roman" w:hAnsi="GHEA Grapalat" w:cs="Times New Roman"/>
          <w:i/>
          <w:sz w:val="18"/>
          <w:szCs w:val="24"/>
          <w:lang w:val="hy-AM"/>
        </w:rPr>
        <w:t xml:space="preserve">                      ծածկագրով պայմանագրի</w:t>
      </w:r>
    </w:p>
    <w:p w14:paraId="7D7BEA74" w14:textId="77777777" w:rsidR="001C7E89" w:rsidRPr="001C7E89" w:rsidRDefault="001C7E89" w:rsidP="001C7E89">
      <w:pPr>
        <w:tabs>
          <w:tab w:val="left" w:pos="9540"/>
        </w:tabs>
        <w:spacing w:after="0" w:line="240" w:lineRule="auto"/>
        <w:rPr>
          <w:rFonts w:ascii="GHEA Grapalat" w:eastAsia="Times New Roman" w:hAnsi="GHEA Grapalat" w:cs="Times New Roman"/>
          <w:sz w:val="20"/>
          <w:szCs w:val="24"/>
          <w:lang w:val="hy-AM"/>
        </w:rPr>
      </w:pPr>
    </w:p>
    <w:p w14:paraId="15DE6E63" w14:textId="77777777" w:rsidR="001C7E89" w:rsidRPr="001C7E89" w:rsidRDefault="001C7E89" w:rsidP="001C7E89">
      <w:pPr>
        <w:tabs>
          <w:tab w:val="left" w:pos="9540"/>
        </w:tabs>
        <w:spacing w:after="0" w:line="240" w:lineRule="auto"/>
        <w:rPr>
          <w:rFonts w:ascii="GHEA Grapalat" w:eastAsia="Times New Roman" w:hAnsi="GHEA Grapalat" w:cs="Times New Roman"/>
          <w:sz w:val="20"/>
          <w:szCs w:val="24"/>
          <w:lang w:val="hy-AM"/>
        </w:rPr>
      </w:pPr>
    </w:p>
    <w:p w14:paraId="113D8464" w14:textId="77777777" w:rsidR="001C7E89" w:rsidRPr="001C7E89" w:rsidRDefault="001C7E89" w:rsidP="001C7E89">
      <w:pPr>
        <w:spacing w:after="0" w:line="240" w:lineRule="auto"/>
        <w:jc w:val="center"/>
        <w:rPr>
          <w:rFonts w:ascii="GHEA Grapalat" w:eastAsia="Times New Roman" w:hAnsi="GHEA Grapalat" w:cs="Times New Roman"/>
          <w:sz w:val="20"/>
          <w:szCs w:val="24"/>
          <w:lang w:val="hy-AM"/>
        </w:rPr>
      </w:pP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Sylfaen"/>
          <w:b/>
          <w:lang w:val="hy-AM"/>
        </w:rPr>
        <w:softHyphen/>
      </w:r>
      <w:r w:rsidRPr="001C7E89">
        <w:rPr>
          <w:rFonts w:ascii="GHEA Grapalat" w:eastAsia="Times New Roman" w:hAnsi="GHEA Grapalat" w:cs="Times New Roman"/>
          <w:sz w:val="20"/>
          <w:szCs w:val="24"/>
          <w:lang w:val="hy-AM"/>
        </w:rPr>
        <w:t>ՎՃԱՐՄԱՆ ԺԱՄԱՆԱԿԱՑՈՒՅՑ*</w:t>
      </w:r>
    </w:p>
    <w:p w14:paraId="000C9B31" w14:textId="77777777" w:rsidR="001C7E89" w:rsidRPr="001C7E89" w:rsidRDefault="001C7E89" w:rsidP="001C7E89">
      <w:pPr>
        <w:spacing w:after="0" w:line="240" w:lineRule="auto"/>
        <w:jc w:val="center"/>
        <w:rPr>
          <w:rFonts w:ascii="GHEA Grapalat" w:eastAsia="Times New Roman" w:hAnsi="GHEA Grapalat" w:cs="Times New Roman"/>
          <w:sz w:val="20"/>
          <w:szCs w:val="24"/>
          <w:lang w:val="hy-AM"/>
        </w:rPr>
      </w:pPr>
      <w:r w:rsidRPr="001C7E89">
        <w:rPr>
          <w:rFonts w:ascii="GHEA Grapalat" w:eastAsia="Times New Roman" w:hAnsi="GHEA Grapalat" w:cs="Times New Roman"/>
          <w:sz w:val="20"/>
          <w:szCs w:val="24"/>
          <w:lang w:val="hy-AM"/>
        </w:rPr>
        <w:t xml:space="preserve">                                                                                                                                                                                                            </w:t>
      </w:r>
      <w:r w:rsidRPr="001C7E89">
        <w:rPr>
          <w:rFonts w:ascii="GHEA Grapalat" w:eastAsia="Times New Roman" w:hAnsi="GHEA Grapalat" w:cs="Sylfaen"/>
          <w:sz w:val="18"/>
          <w:szCs w:val="24"/>
          <w:lang w:val="hy-AM"/>
        </w:rPr>
        <w:t>ՀՀ</w:t>
      </w:r>
      <w:r w:rsidRPr="001C7E89">
        <w:rPr>
          <w:rFonts w:ascii="GHEA Grapalat" w:eastAsia="Times New Roman" w:hAnsi="GHEA Grapalat" w:cs="Sylfaen"/>
          <w:sz w:val="18"/>
          <w:szCs w:val="24"/>
          <w:lang w:val="es-ES"/>
        </w:rPr>
        <w:t xml:space="preserve"> </w:t>
      </w:r>
      <w:r w:rsidRPr="001C7E89">
        <w:rPr>
          <w:rFonts w:ascii="GHEA Grapalat" w:eastAsia="Times New Roman" w:hAnsi="GHEA Grapalat" w:cs="Sylfaen"/>
          <w:sz w:val="18"/>
          <w:szCs w:val="24"/>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638"/>
        <w:gridCol w:w="638"/>
        <w:gridCol w:w="1963"/>
      </w:tblGrid>
      <w:tr w:rsidR="001C7E89" w:rsidRPr="001C7E89" w14:paraId="67C0AE30" w14:textId="77777777" w:rsidTr="009B41BC">
        <w:tc>
          <w:tcPr>
            <w:tcW w:w="15179" w:type="dxa"/>
            <w:gridSpan w:val="16"/>
          </w:tcPr>
          <w:p w14:paraId="7EAA5660" w14:textId="77777777" w:rsidR="001C7E89" w:rsidRPr="001C7E89" w:rsidRDefault="001C7E89" w:rsidP="001C7E89">
            <w:pPr>
              <w:spacing w:after="0" w:line="240" w:lineRule="auto"/>
              <w:jc w:val="center"/>
              <w:rPr>
                <w:rFonts w:ascii="GHEA Grapalat" w:eastAsia="Times New Roman" w:hAnsi="GHEA Grapalat" w:cs="Times New Roman"/>
                <w:sz w:val="18"/>
                <w:szCs w:val="24"/>
                <w:lang w:val="es-ES"/>
              </w:rPr>
            </w:pPr>
            <w:r w:rsidRPr="001C7E89">
              <w:rPr>
                <w:rFonts w:ascii="GHEA Grapalat" w:eastAsia="Times New Roman" w:hAnsi="GHEA Grapalat" w:cs="Times New Roman"/>
                <w:sz w:val="18"/>
                <w:szCs w:val="24"/>
                <w:lang w:val="es-ES"/>
              </w:rPr>
              <w:t>Ապրանքի</w:t>
            </w:r>
          </w:p>
        </w:tc>
      </w:tr>
      <w:tr w:rsidR="001C7E89" w:rsidRPr="0046500E" w14:paraId="32192CEA" w14:textId="77777777" w:rsidTr="009B41BC">
        <w:tc>
          <w:tcPr>
            <w:tcW w:w="1980" w:type="dxa"/>
            <w:vAlign w:val="center"/>
          </w:tcPr>
          <w:p w14:paraId="65E76517" w14:textId="77777777" w:rsidR="001C7E89" w:rsidRPr="001C7E89" w:rsidRDefault="001C7E89" w:rsidP="001C7E89">
            <w:pPr>
              <w:spacing w:after="0" w:line="240" w:lineRule="auto"/>
              <w:jc w:val="center"/>
              <w:rPr>
                <w:rFonts w:ascii="GHEA Grapalat" w:eastAsia="Times New Roman" w:hAnsi="GHEA Grapalat" w:cs="Times New Roman"/>
                <w:sz w:val="18"/>
                <w:szCs w:val="24"/>
                <w:lang w:val="es-ES"/>
              </w:rPr>
            </w:pPr>
            <w:r w:rsidRPr="001C7E89">
              <w:rPr>
                <w:rFonts w:ascii="GHEA Grapalat" w:eastAsia="Times New Roman" w:hAnsi="GHEA Grapalat" w:cs="Times New Roman"/>
                <w:sz w:val="18"/>
                <w:szCs w:val="24"/>
              </w:rPr>
              <w:t>հրավերով նախատեսված չափաբաժնի համարը</w:t>
            </w:r>
          </w:p>
        </w:tc>
        <w:tc>
          <w:tcPr>
            <w:tcW w:w="2700" w:type="dxa"/>
            <w:vAlign w:val="center"/>
          </w:tcPr>
          <w:p w14:paraId="791E14A5" w14:textId="77777777" w:rsidR="001C7E89" w:rsidRPr="001C7E89" w:rsidRDefault="001C7E89" w:rsidP="001C7E89">
            <w:pPr>
              <w:spacing w:after="0" w:line="240" w:lineRule="auto"/>
              <w:jc w:val="center"/>
              <w:rPr>
                <w:rFonts w:ascii="GHEA Grapalat" w:eastAsia="Times New Roman" w:hAnsi="GHEA Grapalat" w:cs="Times New Roman"/>
                <w:sz w:val="18"/>
                <w:szCs w:val="24"/>
                <w:lang w:val="es-ES"/>
              </w:rPr>
            </w:pPr>
            <w:r w:rsidRPr="001C7E89">
              <w:rPr>
                <w:rFonts w:ascii="GHEA Grapalat" w:eastAsia="Times New Roman" w:hAnsi="GHEA Grapalat" w:cs="Times New Roman"/>
                <w:sz w:val="18"/>
                <w:szCs w:val="24"/>
              </w:rPr>
              <w:t>գնումների</w:t>
            </w:r>
            <w:r w:rsidRPr="001C7E89">
              <w:rPr>
                <w:rFonts w:ascii="GHEA Grapalat" w:eastAsia="Times New Roman" w:hAnsi="GHEA Grapalat" w:cs="Times New Roman"/>
                <w:sz w:val="18"/>
                <w:szCs w:val="24"/>
                <w:lang w:val="es-ES"/>
              </w:rPr>
              <w:t xml:space="preserve"> </w:t>
            </w:r>
            <w:r w:rsidRPr="001C7E89">
              <w:rPr>
                <w:rFonts w:ascii="GHEA Grapalat" w:eastAsia="Times New Roman" w:hAnsi="GHEA Grapalat" w:cs="Times New Roman"/>
                <w:sz w:val="18"/>
                <w:szCs w:val="24"/>
              </w:rPr>
              <w:t>պլանով</w:t>
            </w:r>
            <w:r w:rsidRPr="001C7E89">
              <w:rPr>
                <w:rFonts w:ascii="GHEA Grapalat" w:eastAsia="Times New Roman" w:hAnsi="GHEA Grapalat" w:cs="Times New Roman"/>
                <w:sz w:val="18"/>
                <w:szCs w:val="24"/>
                <w:lang w:val="es-ES"/>
              </w:rPr>
              <w:t xml:space="preserve"> </w:t>
            </w:r>
            <w:r w:rsidRPr="001C7E89">
              <w:rPr>
                <w:rFonts w:ascii="GHEA Grapalat" w:eastAsia="Times New Roman" w:hAnsi="GHEA Grapalat" w:cs="Times New Roman"/>
                <w:sz w:val="18"/>
                <w:szCs w:val="24"/>
              </w:rPr>
              <w:t>նախատեսված</w:t>
            </w:r>
            <w:r w:rsidRPr="001C7E89">
              <w:rPr>
                <w:rFonts w:ascii="GHEA Grapalat" w:eastAsia="Times New Roman" w:hAnsi="GHEA Grapalat" w:cs="Times New Roman"/>
                <w:sz w:val="18"/>
                <w:szCs w:val="24"/>
                <w:lang w:val="es-ES"/>
              </w:rPr>
              <w:t xml:space="preserve"> </w:t>
            </w:r>
            <w:r w:rsidRPr="001C7E89">
              <w:rPr>
                <w:rFonts w:ascii="GHEA Grapalat" w:eastAsia="Times New Roman" w:hAnsi="GHEA Grapalat" w:cs="Times New Roman"/>
                <w:sz w:val="18"/>
                <w:szCs w:val="24"/>
              </w:rPr>
              <w:t>միջանցիկ</w:t>
            </w:r>
            <w:r w:rsidRPr="001C7E89">
              <w:rPr>
                <w:rFonts w:ascii="GHEA Grapalat" w:eastAsia="Times New Roman" w:hAnsi="GHEA Grapalat" w:cs="Times New Roman"/>
                <w:sz w:val="18"/>
                <w:szCs w:val="24"/>
                <w:lang w:val="es-ES"/>
              </w:rPr>
              <w:t xml:space="preserve"> </w:t>
            </w:r>
            <w:r w:rsidRPr="001C7E89">
              <w:rPr>
                <w:rFonts w:ascii="GHEA Grapalat" w:eastAsia="Times New Roman" w:hAnsi="GHEA Grapalat" w:cs="Times New Roman"/>
                <w:sz w:val="18"/>
                <w:szCs w:val="24"/>
              </w:rPr>
              <w:t>ծածկագիրը</w:t>
            </w:r>
            <w:r w:rsidRPr="001C7E89">
              <w:rPr>
                <w:rFonts w:ascii="GHEA Grapalat" w:eastAsia="Times New Roman" w:hAnsi="GHEA Grapalat" w:cs="Times New Roman"/>
                <w:sz w:val="18"/>
                <w:szCs w:val="24"/>
                <w:lang w:val="es-ES"/>
              </w:rPr>
              <w:t xml:space="preserve">` </w:t>
            </w:r>
            <w:r w:rsidRPr="001C7E89">
              <w:rPr>
                <w:rFonts w:ascii="GHEA Grapalat" w:eastAsia="Times New Roman" w:hAnsi="GHEA Grapalat" w:cs="Times New Roman"/>
                <w:sz w:val="18"/>
                <w:szCs w:val="24"/>
              </w:rPr>
              <w:t>ըստ</w:t>
            </w:r>
            <w:r w:rsidRPr="001C7E89">
              <w:rPr>
                <w:rFonts w:ascii="GHEA Grapalat" w:eastAsia="Times New Roman" w:hAnsi="GHEA Grapalat" w:cs="Times New Roman"/>
                <w:sz w:val="18"/>
                <w:szCs w:val="24"/>
                <w:lang w:val="es-ES"/>
              </w:rPr>
              <w:t xml:space="preserve"> </w:t>
            </w:r>
            <w:r w:rsidRPr="001C7E89">
              <w:rPr>
                <w:rFonts w:ascii="GHEA Grapalat" w:eastAsia="Times New Roman" w:hAnsi="GHEA Grapalat" w:cs="Times New Roman"/>
                <w:sz w:val="18"/>
                <w:szCs w:val="24"/>
              </w:rPr>
              <w:t>ԳՄԱ</w:t>
            </w:r>
            <w:r w:rsidRPr="001C7E89">
              <w:rPr>
                <w:rFonts w:ascii="GHEA Grapalat" w:eastAsia="Times New Roman" w:hAnsi="GHEA Grapalat" w:cs="Times New Roman"/>
                <w:sz w:val="18"/>
                <w:szCs w:val="24"/>
                <w:lang w:val="es-ES"/>
              </w:rPr>
              <w:t xml:space="preserve"> </w:t>
            </w:r>
            <w:r w:rsidRPr="001C7E89">
              <w:rPr>
                <w:rFonts w:ascii="GHEA Grapalat" w:eastAsia="Times New Roman" w:hAnsi="GHEA Grapalat" w:cs="Times New Roman"/>
                <w:sz w:val="18"/>
                <w:szCs w:val="24"/>
              </w:rPr>
              <w:t>դասակարգման</w:t>
            </w:r>
            <w:r w:rsidRPr="001C7E89">
              <w:rPr>
                <w:rFonts w:ascii="GHEA Grapalat" w:eastAsia="Times New Roman" w:hAnsi="GHEA Grapalat" w:cs="Times New Roman"/>
                <w:sz w:val="18"/>
                <w:szCs w:val="24"/>
                <w:lang w:val="es-ES"/>
              </w:rPr>
              <w:t xml:space="preserve"> (CPV)</w:t>
            </w:r>
          </w:p>
        </w:tc>
        <w:tc>
          <w:tcPr>
            <w:tcW w:w="2520" w:type="dxa"/>
            <w:vAlign w:val="center"/>
          </w:tcPr>
          <w:p w14:paraId="120AF05C" w14:textId="77777777" w:rsidR="001C7E89" w:rsidRPr="001C7E89" w:rsidRDefault="001C7E89" w:rsidP="001C7E89">
            <w:pPr>
              <w:spacing w:after="0" w:line="240" w:lineRule="auto"/>
              <w:jc w:val="center"/>
              <w:rPr>
                <w:rFonts w:ascii="GHEA Grapalat" w:eastAsia="Times New Roman" w:hAnsi="GHEA Grapalat" w:cs="Times New Roman"/>
                <w:sz w:val="18"/>
                <w:szCs w:val="24"/>
                <w:lang w:val="es-ES"/>
              </w:rPr>
            </w:pPr>
            <w:r w:rsidRPr="001C7E89">
              <w:rPr>
                <w:rFonts w:ascii="GHEA Grapalat" w:eastAsia="Times New Roman" w:hAnsi="GHEA Grapalat" w:cs="Times New Roman"/>
                <w:sz w:val="18"/>
                <w:szCs w:val="24"/>
              </w:rPr>
              <w:t>անվանումը</w:t>
            </w:r>
          </w:p>
        </w:tc>
        <w:tc>
          <w:tcPr>
            <w:tcW w:w="7979" w:type="dxa"/>
            <w:gridSpan w:val="13"/>
            <w:vAlign w:val="center"/>
          </w:tcPr>
          <w:p w14:paraId="48B3BAFC" w14:textId="77777777" w:rsidR="001C7E89" w:rsidRPr="001C7E89" w:rsidRDefault="001C7E89" w:rsidP="001C7E89">
            <w:pPr>
              <w:spacing w:after="0" w:line="240" w:lineRule="auto"/>
              <w:jc w:val="center"/>
              <w:rPr>
                <w:rFonts w:ascii="GHEA Grapalat" w:eastAsia="Times New Roman" w:hAnsi="GHEA Grapalat" w:cs="Times New Roman"/>
                <w:sz w:val="18"/>
                <w:szCs w:val="24"/>
                <w:lang w:val="es-ES"/>
              </w:rPr>
            </w:pPr>
            <w:r w:rsidRPr="001C7E89">
              <w:rPr>
                <w:rFonts w:ascii="GHEA Grapalat" w:eastAsia="Times New Roman" w:hAnsi="GHEA Grapalat" w:cs="Times New Roman"/>
                <w:sz w:val="18"/>
                <w:szCs w:val="24"/>
                <w:lang w:val="es-ES"/>
              </w:rPr>
              <w:t>դիմաց վճարումները նախատեսվում է իրականացնել 20</w:t>
            </w:r>
            <w:r w:rsidRPr="001C7E89">
              <w:rPr>
                <w:rFonts w:ascii="GHEA Grapalat" w:eastAsia="Times New Roman" w:hAnsi="GHEA Grapalat" w:cs="Times New Roman"/>
                <w:sz w:val="18"/>
                <w:szCs w:val="24"/>
                <w:lang w:val="hy-AM"/>
              </w:rPr>
              <w:t>20</w:t>
            </w:r>
            <w:r w:rsidRPr="001C7E89">
              <w:rPr>
                <w:rFonts w:ascii="GHEA Grapalat" w:eastAsia="Times New Roman" w:hAnsi="GHEA Grapalat" w:cs="Times New Roman"/>
                <w:sz w:val="18"/>
                <w:szCs w:val="24"/>
                <w:lang w:val="es-ES"/>
              </w:rPr>
              <w:t>թ-ին` ըստ ամիսների, այդ թվում</w:t>
            </w:r>
          </w:p>
        </w:tc>
      </w:tr>
      <w:tr w:rsidR="001C7E89" w:rsidRPr="001C7E89" w14:paraId="2056FD40" w14:textId="77777777" w:rsidTr="009B41BC">
        <w:trPr>
          <w:trHeight w:val="1247"/>
        </w:trPr>
        <w:tc>
          <w:tcPr>
            <w:tcW w:w="1980" w:type="dxa"/>
          </w:tcPr>
          <w:p w14:paraId="0ADCDEE8" w14:textId="77777777" w:rsidR="001C7E89" w:rsidRPr="001C7E89" w:rsidRDefault="001C7E89" w:rsidP="001C7E89">
            <w:pPr>
              <w:spacing w:after="0" w:line="240" w:lineRule="auto"/>
              <w:jc w:val="center"/>
              <w:rPr>
                <w:rFonts w:ascii="GHEA Grapalat" w:eastAsia="Times New Roman" w:hAnsi="GHEA Grapalat" w:cs="Times New Roman"/>
                <w:sz w:val="20"/>
                <w:szCs w:val="24"/>
                <w:lang w:val="es-ES"/>
              </w:rPr>
            </w:pPr>
          </w:p>
        </w:tc>
        <w:tc>
          <w:tcPr>
            <w:tcW w:w="2700" w:type="dxa"/>
          </w:tcPr>
          <w:p w14:paraId="56603236" w14:textId="77777777" w:rsidR="001C7E89" w:rsidRPr="001C7E89" w:rsidRDefault="001C7E89" w:rsidP="001C7E89">
            <w:pPr>
              <w:spacing w:after="0" w:line="240" w:lineRule="auto"/>
              <w:jc w:val="center"/>
              <w:rPr>
                <w:rFonts w:ascii="GHEA Grapalat" w:eastAsia="Times New Roman" w:hAnsi="GHEA Grapalat" w:cs="Times New Roman"/>
                <w:sz w:val="20"/>
                <w:szCs w:val="24"/>
                <w:lang w:val="es-ES"/>
              </w:rPr>
            </w:pPr>
          </w:p>
        </w:tc>
        <w:tc>
          <w:tcPr>
            <w:tcW w:w="2520" w:type="dxa"/>
          </w:tcPr>
          <w:p w14:paraId="437329D8" w14:textId="77777777" w:rsidR="001C7E89" w:rsidRPr="001C7E89" w:rsidRDefault="001C7E89" w:rsidP="001C7E89">
            <w:pPr>
              <w:spacing w:after="0" w:line="240" w:lineRule="auto"/>
              <w:jc w:val="center"/>
              <w:rPr>
                <w:rFonts w:ascii="GHEA Grapalat" w:eastAsia="Times New Roman" w:hAnsi="GHEA Grapalat" w:cs="Times New Roman"/>
                <w:sz w:val="20"/>
                <w:szCs w:val="24"/>
                <w:lang w:val="es-ES"/>
              </w:rPr>
            </w:pPr>
          </w:p>
        </w:tc>
        <w:tc>
          <w:tcPr>
            <w:tcW w:w="474" w:type="dxa"/>
            <w:textDirection w:val="btLr"/>
            <w:vAlign w:val="center"/>
          </w:tcPr>
          <w:p w14:paraId="34191059"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հունվար</w:t>
            </w:r>
          </w:p>
        </w:tc>
        <w:tc>
          <w:tcPr>
            <w:tcW w:w="474" w:type="dxa"/>
            <w:textDirection w:val="btLr"/>
            <w:vAlign w:val="center"/>
          </w:tcPr>
          <w:p w14:paraId="4094E7BF" w14:textId="77777777" w:rsidR="001C7E89" w:rsidRPr="001C7E89" w:rsidRDefault="001C7E89" w:rsidP="001C7E89">
            <w:pPr>
              <w:spacing w:after="0" w:line="240" w:lineRule="auto"/>
              <w:ind w:left="113" w:right="-7"/>
              <w:rPr>
                <w:rFonts w:ascii="GHEA Grapalat" w:eastAsia="Times New Roman" w:hAnsi="GHEA Grapalat" w:cs="Sylfaen"/>
                <w:sz w:val="18"/>
                <w:lang w:val="pt-BR"/>
              </w:rPr>
            </w:pPr>
            <w:r w:rsidRPr="001C7E89">
              <w:rPr>
                <w:rFonts w:ascii="GHEA Grapalat" w:eastAsia="Times New Roman" w:hAnsi="GHEA Grapalat" w:cs="Sylfaen"/>
                <w:sz w:val="18"/>
                <w:lang w:val="pt-BR"/>
              </w:rPr>
              <w:t>փետրվար</w:t>
            </w:r>
          </w:p>
        </w:tc>
        <w:tc>
          <w:tcPr>
            <w:tcW w:w="474" w:type="dxa"/>
            <w:textDirection w:val="btLr"/>
            <w:vAlign w:val="center"/>
          </w:tcPr>
          <w:p w14:paraId="2B8B53D1"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մարտ</w:t>
            </w:r>
          </w:p>
        </w:tc>
        <w:tc>
          <w:tcPr>
            <w:tcW w:w="474" w:type="dxa"/>
            <w:textDirection w:val="btLr"/>
            <w:vAlign w:val="center"/>
          </w:tcPr>
          <w:p w14:paraId="1B1B5311" w14:textId="77777777" w:rsidR="001C7E89" w:rsidRPr="001C7E89" w:rsidRDefault="001C7E89" w:rsidP="001C7E89">
            <w:pPr>
              <w:spacing w:after="0" w:line="240" w:lineRule="auto"/>
              <w:ind w:left="113" w:right="-7"/>
              <w:rPr>
                <w:rFonts w:ascii="GHEA Grapalat" w:eastAsia="Times New Roman" w:hAnsi="GHEA Grapalat" w:cs="Sylfaen"/>
                <w:sz w:val="18"/>
                <w:lang w:val="pt-BR"/>
              </w:rPr>
            </w:pPr>
            <w:r w:rsidRPr="001C7E89">
              <w:rPr>
                <w:rFonts w:ascii="GHEA Grapalat" w:eastAsia="Times New Roman" w:hAnsi="GHEA Grapalat" w:cs="Sylfaen"/>
                <w:sz w:val="18"/>
                <w:lang w:val="pt-BR"/>
              </w:rPr>
              <w:t>ապրիլ</w:t>
            </w:r>
          </w:p>
        </w:tc>
        <w:tc>
          <w:tcPr>
            <w:tcW w:w="474" w:type="dxa"/>
            <w:textDirection w:val="btLr"/>
            <w:vAlign w:val="center"/>
          </w:tcPr>
          <w:p w14:paraId="024E7A5D"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մայիս</w:t>
            </w:r>
          </w:p>
        </w:tc>
        <w:tc>
          <w:tcPr>
            <w:tcW w:w="474" w:type="dxa"/>
            <w:textDirection w:val="btLr"/>
            <w:vAlign w:val="center"/>
          </w:tcPr>
          <w:p w14:paraId="17B8E454"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հունիս</w:t>
            </w:r>
          </w:p>
        </w:tc>
        <w:tc>
          <w:tcPr>
            <w:tcW w:w="474" w:type="dxa"/>
            <w:textDirection w:val="btLr"/>
            <w:vAlign w:val="center"/>
          </w:tcPr>
          <w:p w14:paraId="2B1C3A3E"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հուլիս</w:t>
            </w:r>
            <w:r w:rsidRPr="001C7E89">
              <w:rPr>
                <w:rFonts w:ascii="GHEA Grapalat" w:eastAsia="Times New Roman" w:hAnsi="GHEA Grapalat" w:cs="Times Armenian"/>
                <w:sz w:val="18"/>
                <w:lang w:val="pt-BR"/>
              </w:rPr>
              <w:t xml:space="preserve"> </w:t>
            </w:r>
          </w:p>
        </w:tc>
        <w:tc>
          <w:tcPr>
            <w:tcW w:w="474" w:type="dxa"/>
            <w:textDirection w:val="btLr"/>
            <w:vAlign w:val="center"/>
          </w:tcPr>
          <w:p w14:paraId="74F33131"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օգոստոս</w:t>
            </w:r>
          </w:p>
        </w:tc>
        <w:tc>
          <w:tcPr>
            <w:tcW w:w="474" w:type="dxa"/>
            <w:textDirection w:val="btLr"/>
            <w:vAlign w:val="center"/>
          </w:tcPr>
          <w:p w14:paraId="30B30862"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սեպտեմբեր</w:t>
            </w:r>
            <w:r w:rsidRPr="001C7E89">
              <w:rPr>
                <w:rFonts w:ascii="GHEA Grapalat" w:eastAsia="Times New Roman" w:hAnsi="GHEA Grapalat" w:cs="Times Armenian"/>
                <w:sz w:val="18"/>
                <w:lang w:val="pt-BR"/>
              </w:rPr>
              <w:t xml:space="preserve"> </w:t>
            </w:r>
          </w:p>
        </w:tc>
        <w:tc>
          <w:tcPr>
            <w:tcW w:w="474" w:type="dxa"/>
            <w:textDirection w:val="btLr"/>
            <w:vAlign w:val="center"/>
          </w:tcPr>
          <w:p w14:paraId="5F555A83"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հոկտեմբեր</w:t>
            </w:r>
          </w:p>
        </w:tc>
        <w:tc>
          <w:tcPr>
            <w:tcW w:w="638" w:type="dxa"/>
            <w:textDirection w:val="btLr"/>
            <w:vAlign w:val="center"/>
          </w:tcPr>
          <w:p w14:paraId="687E354B"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Times New Roman"/>
                <w:sz w:val="18"/>
                <w:szCs w:val="24"/>
              </w:rPr>
              <w:t xml:space="preserve"> </w:t>
            </w:r>
            <w:r w:rsidRPr="001C7E89">
              <w:rPr>
                <w:rFonts w:ascii="GHEA Grapalat" w:eastAsia="Times New Roman" w:hAnsi="GHEA Grapalat" w:cs="Sylfaen"/>
                <w:sz w:val="18"/>
                <w:lang w:val="pt-BR"/>
              </w:rPr>
              <w:t>նոյեմբեր</w:t>
            </w:r>
          </w:p>
        </w:tc>
        <w:tc>
          <w:tcPr>
            <w:tcW w:w="638" w:type="dxa"/>
            <w:textDirection w:val="btLr"/>
            <w:vAlign w:val="center"/>
          </w:tcPr>
          <w:p w14:paraId="4CCF790E" w14:textId="77777777" w:rsidR="001C7E89" w:rsidRPr="001C7E89" w:rsidRDefault="001C7E89" w:rsidP="001C7E89">
            <w:pPr>
              <w:spacing w:after="0" w:line="240" w:lineRule="auto"/>
              <w:ind w:left="113" w:right="-7"/>
              <w:rPr>
                <w:rFonts w:ascii="GHEA Grapalat" w:eastAsia="Times New Roman" w:hAnsi="GHEA Grapalat" w:cs="Times New Roman"/>
                <w:sz w:val="18"/>
                <w:lang w:val="pt-BR"/>
              </w:rPr>
            </w:pPr>
            <w:r w:rsidRPr="001C7E89">
              <w:rPr>
                <w:rFonts w:ascii="GHEA Grapalat" w:eastAsia="Times New Roman" w:hAnsi="GHEA Grapalat" w:cs="Sylfaen"/>
                <w:sz w:val="18"/>
                <w:lang w:val="pt-BR"/>
              </w:rPr>
              <w:t>դեկտեմբեր</w:t>
            </w:r>
          </w:p>
        </w:tc>
        <w:tc>
          <w:tcPr>
            <w:tcW w:w="1963" w:type="dxa"/>
            <w:vAlign w:val="center"/>
          </w:tcPr>
          <w:p w14:paraId="4E63DCC3" w14:textId="77777777" w:rsidR="001C7E89" w:rsidRPr="001C7E89" w:rsidRDefault="001C7E89" w:rsidP="001C7E89">
            <w:pPr>
              <w:spacing w:after="0" w:line="240" w:lineRule="auto"/>
              <w:ind w:right="-1"/>
              <w:jc w:val="center"/>
              <w:rPr>
                <w:rFonts w:ascii="GHEA Grapalat" w:eastAsia="Times New Roman" w:hAnsi="GHEA Grapalat" w:cs="Times New Roman"/>
                <w:sz w:val="18"/>
                <w:lang w:val="pt-BR"/>
              </w:rPr>
            </w:pPr>
            <w:r w:rsidRPr="001C7E89">
              <w:rPr>
                <w:rFonts w:ascii="GHEA Grapalat" w:eastAsia="Times New Roman" w:hAnsi="GHEA Grapalat" w:cs="Sylfaen"/>
                <w:sz w:val="18"/>
                <w:lang w:val="pt-BR"/>
              </w:rPr>
              <w:t>Ընդամենը</w:t>
            </w:r>
          </w:p>
          <w:p w14:paraId="6818F409" w14:textId="77777777" w:rsidR="001C7E89" w:rsidRPr="001C7E89" w:rsidRDefault="001C7E89" w:rsidP="001C7E89">
            <w:pPr>
              <w:spacing w:after="0" w:line="240" w:lineRule="auto"/>
              <w:jc w:val="center"/>
              <w:rPr>
                <w:rFonts w:ascii="GHEA Grapalat" w:eastAsia="Times New Roman" w:hAnsi="GHEA Grapalat" w:cs="Times New Roman"/>
                <w:sz w:val="18"/>
                <w:szCs w:val="24"/>
                <w:lang w:val="es-ES"/>
              </w:rPr>
            </w:pPr>
          </w:p>
        </w:tc>
      </w:tr>
      <w:tr w:rsidR="0046500E" w:rsidRPr="0046500E" w14:paraId="14853CE3" w14:textId="77777777" w:rsidTr="009B41BC">
        <w:trPr>
          <w:trHeight w:val="1112"/>
        </w:trPr>
        <w:tc>
          <w:tcPr>
            <w:tcW w:w="1980" w:type="dxa"/>
            <w:vAlign w:val="center"/>
          </w:tcPr>
          <w:p w14:paraId="443E3D04" w14:textId="77777777" w:rsidR="0046500E" w:rsidRPr="001C7E89" w:rsidRDefault="0046500E" w:rsidP="0046500E">
            <w:pPr>
              <w:spacing w:after="0" w:line="240" w:lineRule="auto"/>
              <w:jc w:val="center"/>
              <w:rPr>
                <w:rFonts w:ascii="GHEA Grapalat" w:eastAsia="Times New Roman" w:hAnsi="GHEA Grapalat" w:cs="Times New Roman"/>
                <w:sz w:val="20"/>
                <w:szCs w:val="24"/>
                <w:lang w:val="es-ES"/>
              </w:rPr>
            </w:pPr>
            <w:r w:rsidRPr="001C7E89">
              <w:rPr>
                <w:rFonts w:ascii="GHEA Grapalat" w:eastAsia="Times New Roman" w:hAnsi="GHEA Grapalat" w:cs="Times New Roman"/>
                <w:sz w:val="20"/>
                <w:szCs w:val="20"/>
                <w:lang w:val="hy-AM"/>
              </w:rPr>
              <w:t>1</w:t>
            </w:r>
          </w:p>
        </w:tc>
        <w:tc>
          <w:tcPr>
            <w:tcW w:w="2700" w:type="dxa"/>
            <w:vAlign w:val="center"/>
          </w:tcPr>
          <w:p w14:paraId="22B7A835" w14:textId="77777777" w:rsidR="0046500E" w:rsidRPr="001C7E89" w:rsidRDefault="0046500E" w:rsidP="0046500E">
            <w:pPr>
              <w:spacing w:after="0" w:line="240" w:lineRule="auto"/>
              <w:jc w:val="center"/>
              <w:rPr>
                <w:rFonts w:ascii="GHEA Grapalat" w:eastAsia="Times New Roman" w:hAnsi="GHEA Grapalat" w:cs="Times New Roman"/>
                <w:sz w:val="20"/>
                <w:szCs w:val="24"/>
                <w:lang w:val="es-ES"/>
              </w:rPr>
            </w:pPr>
            <w:r w:rsidRPr="001C7E89">
              <w:rPr>
                <w:rFonts w:ascii="GHEA Grapalat" w:eastAsia="Times New Roman" w:hAnsi="GHEA Grapalat" w:cs="Times New Roman"/>
                <w:sz w:val="20"/>
                <w:szCs w:val="20"/>
                <w:lang w:val="hy-AM"/>
              </w:rPr>
              <w:t>24960000</w:t>
            </w:r>
          </w:p>
        </w:tc>
        <w:tc>
          <w:tcPr>
            <w:tcW w:w="2520" w:type="dxa"/>
            <w:vAlign w:val="center"/>
          </w:tcPr>
          <w:p w14:paraId="7ABCC65A" w14:textId="77777777" w:rsidR="0046500E" w:rsidRPr="0046500E" w:rsidRDefault="0046500E" w:rsidP="0046500E">
            <w:pPr>
              <w:spacing w:after="0" w:line="240" w:lineRule="auto"/>
              <w:jc w:val="center"/>
              <w:rPr>
                <w:rFonts w:ascii="GHEA Grapalat" w:eastAsia="Times New Roman" w:hAnsi="GHEA Grapalat" w:cs="Times New Roman"/>
                <w:sz w:val="16"/>
                <w:szCs w:val="16"/>
                <w:lang w:val="es-ES"/>
              </w:rPr>
            </w:pPr>
            <w:r w:rsidRPr="0046500E">
              <w:rPr>
                <w:rFonts w:ascii="GHEA Grapalat" w:eastAsia="Times New Roman" w:hAnsi="GHEA Grapalat" w:cs="Times New Roman"/>
                <w:sz w:val="16"/>
                <w:szCs w:val="16"/>
                <w:lang w:val="hy-AM"/>
              </w:rPr>
              <w:t>Անձի նույնականացման ամպլիֆիկացման հավաքածու 27 STR լոկուսներով՝ VersaPlex™ 27PY System, Նախատեսված է Applied Biosystems 3500 համակարգի համար</w:t>
            </w:r>
          </w:p>
        </w:tc>
        <w:tc>
          <w:tcPr>
            <w:tcW w:w="474" w:type="dxa"/>
            <w:vAlign w:val="center"/>
          </w:tcPr>
          <w:p w14:paraId="37126760" w14:textId="77777777" w:rsidR="0046500E" w:rsidRPr="0046500E" w:rsidRDefault="0046500E" w:rsidP="0046500E">
            <w:pPr>
              <w:spacing w:after="0" w:line="240" w:lineRule="auto"/>
              <w:jc w:val="center"/>
              <w:rPr>
                <w:rFonts w:ascii="GHEA Grapalat" w:eastAsia="Times New Roman" w:hAnsi="GHEA Grapalat" w:cs="Times New Roman"/>
                <w:sz w:val="24"/>
                <w:szCs w:val="24"/>
                <w:lang w:val="hy-AM"/>
              </w:rPr>
            </w:pPr>
            <w:r w:rsidRPr="0046500E">
              <w:rPr>
                <w:rFonts w:ascii="GHEA Grapalat" w:eastAsia="Times New Roman" w:hAnsi="GHEA Grapalat" w:cs="Times New Roman"/>
                <w:sz w:val="24"/>
                <w:szCs w:val="24"/>
                <w:lang w:val="hy-AM"/>
              </w:rPr>
              <w:t>-</w:t>
            </w:r>
          </w:p>
        </w:tc>
        <w:tc>
          <w:tcPr>
            <w:tcW w:w="474" w:type="dxa"/>
            <w:vAlign w:val="center"/>
          </w:tcPr>
          <w:p w14:paraId="5814B14E" w14:textId="77777777" w:rsidR="0046500E" w:rsidRPr="0046500E" w:rsidRDefault="0046500E" w:rsidP="0046500E">
            <w:pPr>
              <w:spacing w:after="0" w:line="240" w:lineRule="auto"/>
              <w:jc w:val="center"/>
              <w:rPr>
                <w:rFonts w:ascii="GHEA Grapalat" w:eastAsia="Times New Roman" w:hAnsi="GHEA Grapalat" w:cs="Times New Roman"/>
                <w:sz w:val="24"/>
                <w:szCs w:val="24"/>
                <w:lang w:val="hy-AM"/>
              </w:rPr>
            </w:pPr>
            <w:r w:rsidRPr="0046500E">
              <w:rPr>
                <w:rFonts w:ascii="GHEA Grapalat" w:eastAsia="Times New Roman" w:hAnsi="GHEA Grapalat" w:cs="Times New Roman"/>
                <w:sz w:val="24"/>
                <w:szCs w:val="24"/>
                <w:lang w:val="hy-AM"/>
              </w:rPr>
              <w:t>-</w:t>
            </w:r>
          </w:p>
        </w:tc>
        <w:tc>
          <w:tcPr>
            <w:tcW w:w="474" w:type="dxa"/>
            <w:vAlign w:val="center"/>
          </w:tcPr>
          <w:p w14:paraId="2CE2D89A" w14:textId="77777777" w:rsidR="0046500E" w:rsidRPr="0046500E" w:rsidRDefault="0046500E" w:rsidP="0046500E">
            <w:pPr>
              <w:spacing w:after="0" w:line="240" w:lineRule="auto"/>
              <w:jc w:val="center"/>
              <w:rPr>
                <w:rFonts w:ascii="GHEA Grapalat" w:eastAsia="Times New Roman" w:hAnsi="GHEA Grapalat" w:cs="Arial"/>
                <w:sz w:val="18"/>
                <w:szCs w:val="18"/>
                <w:lang w:val="hy-AM"/>
              </w:rPr>
            </w:pPr>
            <w:r w:rsidRPr="0046500E">
              <w:rPr>
                <w:rFonts w:ascii="GHEA Grapalat" w:eastAsia="Times New Roman" w:hAnsi="GHEA Grapalat" w:cs="Arial"/>
                <w:sz w:val="18"/>
                <w:szCs w:val="18"/>
                <w:lang w:val="hy-AM"/>
              </w:rPr>
              <w:t>-</w:t>
            </w:r>
          </w:p>
        </w:tc>
        <w:tc>
          <w:tcPr>
            <w:tcW w:w="474" w:type="dxa"/>
            <w:vAlign w:val="center"/>
          </w:tcPr>
          <w:p w14:paraId="159C4891" w14:textId="77777777" w:rsidR="0046500E" w:rsidRPr="0046500E" w:rsidRDefault="0046500E" w:rsidP="0046500E">
            <w:pPr>
              <w:spacing w:after="0" w:line="240" w:lineRule="auto"/>
              <w:jc w:val="center"/>
              <w:rPr>
                <w:rFonts w:ascii="GHEA Grapalat" w:eastAsia="Times New Roman" w:hAnsi="GHEA Grapalat" w:cs="Arial"/>
                <w:sz w:val="18"/>
                <w:szCs w:val="18"/>
                <w:lang w:val="hy-AM"/>
              </w:rPr>
            </w:pPr>
            <w:r w:rsidRPr="0046500E">
              <w:rPr>
                <w:rFonts w:ascii="GHEA Grapalat" w:eastAsia="Times New Roman" w:hAnsi="GHEA Grapalat" w:cs="Arial"/>
                <w:sz w:val="18"/>
                <w:szCs w:val="18"/>
                <w:lang w:val="hy-AM"/>
              </w:rPr>
              <w:t>-</w:t>
            </w:r>
          </w:p>
        </w:tc>
        <w:tc>
          <w:tcPr>
            <w:tcW w:w="474" w:type="dxa"/>
            <w:vAlign w:val="center"/>
          </w:tcPr>
          <w:p w14:paraId="27989421" w14:textId="77777777" w:rsidR="0046500E" w:rsidRPr="0046500E" w:rsidRDefault="0046500E" w:rsidP="0046500E">
            <w:pPr>
              <w:spacing w:after="0" w:line="240" w:lineRule="auto"/>
              <w:jc w:val="center"/>
              <w:rPr>
                <w:rFonts w:ascii="GHEA Grapalat" w:eastAsia="Times New Roman" w:hAnsi="GHEA Grapalat" w:cs="Arial"/>
                <w:sz w:val="18"/>
                <w:szCs w:val="18"/>
                <w:lang w:val="hy-AM"/>
              </w:rPr>
            </w:pPr>
            <w:r w:rsidRPr="0046500E">
              <w:rPr>
                <w:rFonts w:ascii="GHEA Grapalat" w:eastAsia="Times New Roman" w:hAnsi="GHEA Grapalat" w:cs="Arial"/>
                <w:sz w:val="18"/>
                <w:szCs w:val="18"/>
                <w:lang w:val="hy-AM"/>
              </w:rPr>
              <w:t>-</w:t>
            </w:r>
          </w:p>
        </w:tc>
        <w:tc>
          <w:tcPr>
            <w:tcW w:w="474" w:type="dxa"/>
            <w:vAlign w:val="center"/>
          </w:tcPr>
          <w:p w14:paraId="23778B55" w14:textId="77777777" w:rsidR="0046500E" w:rsidRPr="0046500E" w:rsidRDefault="0046500E" w:rsidP="0046500E">
            <w:pPr>
              <w:spacing w:after="0" w:line="240" w:lineRule="auto"/>
              <w:jc w:val="center"/>
              <w:rPr>
                <w:rFonts w:ascii="GHEA Grapalat" w:eastAsia="Times New Roman" w:hAnsi="GHEA Grapalat" w:cs="Arial"/>
                <w:sz w:val="18"/>
                <w:szCs w:val="18"/>
                <w:lang w:val="hy-AM"/>
              </w:rPr>
            </w:pPr>
            <w:r w:rsidRPr="0046500E">
              <w:rPr>
                <w:rFonts w:ascii="GHEA Grapalat" w:eastAsia="Times New Roman" w:hAnsi="GHEA Grapalat" w:cs="Arial"/>
                <w:sz w:val="18"/>
                <w:szCs w:val="18"/>
                <w:lang w:val="hy-AM"/>
              </w:rPr>
              <w:t>-</w:t>
            </w:r>
          </w:p>
        </w:tc>
        <w:tc>
          <w:tcPr>
            <w:tcW w:w="474" w:type="dxa"/>
            <w:vAlign w:val="center"/>
          </w:tcPr>
          <w:p w14:paraId="3C291173" w14:textId="77777777" w:rsidR="0046500E" w:rsidRPr="0046500E" w:rsidRDefault="0046500E" w:rsidP="0046500E">
            <w:pPr>
              <w:spacing w:after="0" w:line="240" w:lineRule="auto"/>
              <w:jc w:val="center"/>
              <w:rPr>
                <w:rFonts w:ascii="GHEA Grapalat" w:eastAsia="Times New Roman" w:hAnsi="GHEA Grapalat" w:cs="Arial"/>
                <w:sz w:val="18"/>
                <w:szCs w:val="18"/>
                <w:lang w:val="hy-AM"/>
              </w:rPr>
            </w:pPr>
            <w:r w:rsidRPr="0046500E">
              <w:rPr>
                <w:rFonts w:ascii="GHEA Grapalat" w:eastAsia="Times New Roman" w:hAnsi="GHEA Grapalat" w:cs="Arial"/>
                <w:sz w:val="18"/>
                <w:szCs w:val="18"/>
                <w:lang w:val="hy-AM"/>
              </w:rPr>
              <w:t>-</w:t>
            </w:r>
          </w:p>
        </w:tc>
        <w:tc>
          <w:tcPr>
            <w:tcW w:w="474" w:type="dxa"/>
            <w:vAlign w:val="center"/>
          </w:tcPr>
          <w:p w14:paraId="0E8F2CE4" w14:textId="77777777" w:rsidR="0046500E" w:rsidRPr="0046500E" w:rsidRDefault="0046500E" w:rsidP="0046500E">
            <w:pPr>
              <w:spacing w:after="0" w:line="240" w:lineRule="auto"/>
              <w:jc w:val="center"/>
              <w:rPr>
                <w:rFonts w:ascii="GHEA Grapalat" w:eastAsia="Times New Roman" w:hAnsi="GHEA Grapalat" w:cs="Arial"/>
                <w:sz w:val="18"/>
                <w:szCs w:val="18"/>
                <w:lang w:val="hy-AM"/>
              </w:rPr>
            </w:pPr>
            <w:r w:rsidRPr="0046500E">
              <w:rPr>
                <w:rFonts w:ascii="GHEA Grapalat" w:eastAsia="Times New Roman" w:hAnsi="GHEA Grapalat" w:cs="Arial"/>
                <w:sz w:val="18"/>
                <w:szCs w:val="18"/>
                <w:lang w:val="hy-AM"/>
              </w:rPr>
              <w:t>-</w:t>
            </w:r>
          </w:p>
        </w:tc>
        <w:tc>
          <w:tcPr>
            <w:tcW w:w="474" w:type="dxa"/>
            <w:vAlign w:val="center"/>
          </w:tcPr>
          <w:p w14:paraId="25B9DE94" w14:textId="77777777" w:rsidR="0046500E" w:rsidRPr="0046500E" w:rsidRDefault="0046500E" w:rsidP="0046500E">
            <w:pPr>
              <w:spacing w:after="0" w:line="240" w:lineRule="auto"/>
              <w:jc w:val="center"/>
              <w:rPr>
                <w:rFonts w:ascii="GHEA Grapalat" w:eastAsia="Times New Roman" w:hAnsi="GHEA Grapalat" w:cs="Arial"/>
                <w:sz w:val="18"/>
                <w:szCs w:val="18"/>
                <w:lang w:val="hy-AM"/>
              </w:rPr>
            </w:pPr>
            <w:r w:rsidRPr="0046500E">
              <w:rPr>
                <w:rFonts w:ascii="GHEA Grapalat" w:eastAsia="Times New Roman" w:hAnsi="GHEA Grapalat" w:cs="Arial"/>
                <w:sz w:val="18"/>
                <w:szCs w:val="18"/>
                <w:lang w:val="hy-AM"/>
              </w:rPr>
              <w:t>-</w:t>
            </w:r>
            <w:bookmarkStart w:id="18" w:name="_GoBack"/>
            <w:bookmarkEnd w:id="18"/>
          </w:p>
        </w:tc>
        <w:tc>
          <w:tcPr>
            <w:tcW w:w="474" w:type="dxa"/>
            <w:vAlign w:val="center"/>
          </w:tcPr>
          <w:p w14:paraId="669C8CA2" w14:textId="77777777" w:rsidR="0046500E" w:rsidRPr="0046500E" w:rsidRDefault="0046500E" w:rsidP="0046500E">
            <w:pPr>
              <w:spacing w:after="0" w:line="240" w:lineRule="auto"/>
              <w:jc w:val="center"/>
              <w:rPr>
                <w:rFonts w:ascii="GHEA Grapalat" w:eastAsia="Times New Roman" w:hAnsi="GHEA Grapalat" w:cs="Arial"/>
                <w:sz w:val="18"/>
                <w:szCs w:val="18"/>
                <w:lang w:val="hy-AM"/>
              </w:rPr>
            </w:pPr>
            <w:r w:rsidRPr="0046500E">
              <w:rPr>
                <w:rFonts w:ascii="GHEA Grapalat" w:eastAsia="Times New Roman" w:hAnsi="GHEA Grapalat" w:cs="Arial"/>
                <w:sz w:val="18"/>
                <w:szCs w:val="18"/>
                <w:lang w:val="hy-AM"/>
              </w:rPr>
              <w:t>-</w:t>
            </w:r>
          </w:p>
        </w:tc>
        <w:tc>
          <w:tcPr>
            <w:tcW w:w="638" w:type="dxa"/>
            <w:vAlign w:val="center"/>
          </w:tcPr>
          <w:p w14:paraId="1ECC1DE3" w14:textId="19C5D547" w:rsidR="0046500E" w:rsidRPr="0046500E" w:rsidRDefault="0046500E" w:rsidP="0046500E">
            <w:pPr>
              <w:spacing w:after="0" w:line="240" w:lineRule="auto"/>
              <w:jc w:val="center"/>
              <w:rPr>
                <w:rFonts w:ascii="GHEA Grapalat" w:eastAsia="Times New Roman" w:hAnsi="GHEA Grapalat" w:cs="Arial"/>
                <w:sz w:val="18"/>
                <w:szCs w:val="18"/>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17A34AA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6E74DE68"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7B9A60B8" w14:textId="77777777" w:rsidTr="009B41BC">
        <w:trPr>
          <w:trHeight w:val="1112"/>
        </w:trPr>
        <w:tc>
          <w:tcPr>
            <w:tcW w:w="1980" w:type="dxa"/>
            <w:vAlign w:val="center"/>
          </w:tcPr>
          <w:p w14:paraId="567D82BE" w14:textId="77777777" w:rsidR="0046500E" w:rsidRPr="001C7E89" w:rsidRDefault="0046500E" w:rsidP="0046500E">
            <w:pPr>
              <w:spacing w:after="0" w:line="240" w:lineRule="auto"/>
              <w:jc w:val="center"/>
              <w:rPr>
                <w:rFonts w:ascii="GHEA Grapalat" w:eastAsia="Times New Roman" w:hAnsi="GHEA Grapalat" w:cs="Times New Roman"/>
                <w:sz w:val="20"/>
                <w:szCs w:val="24"/>
                <w:lang w:val="es-ES"/>
              </w:rPr>
            </w:pPr>
            <w:r w:rsidRPr="001C7E89">
              <w:rPr>
                <w:rFonts w:ascii="GHEA Grapalat" w:eastAsia="Times New Roman" w:hAnsi="GHEA Grapalat" w:cs="Times New Roman"/>
                <w:sz w:val="20"/>
                <w:szCs w:val="20"/>
                <w:lang w:val="hy-AM"/>
              </w:rPr>
              <w:t>2</w:t>
            </w:r>
          </w:p>
        </w:tc>
        <w:tc>
          <w:tcPr>
            <w:tcW w:w="2700" w:type="dxa"/>
            <w:vAlign w:val="center"/>
          </w:tcPr>
          <w:p w14:paraId="280D884B" w14:textId="77777777" w:rsidR="0046500E" w:rsidRPr="001C7E89" w:rsidRDefault="0046500E" w:rsidP="0046500E">
            <w:pPr>
              <w:spacing w:after="0" w:line="240" w:lineRule="auto"/>
              <w:jc w:val="center"/>
              <w:rPr>
                <w:rFonts w:ascii="GHEA Grapalat" w:eastAsia="Times New Roman" w:hAnsi="GHEA Grapalat" w:cs="Times New Roman"/>
                <w:sz w:val="20"/>
                <w:szCs w:val="24"/>
                <w:lang w:val="es-ES"/>
              </w:rPr>
            </w:pPr>
            <w:r w:rsidRPr="001C7E89">
              <w:rPr>
                <w:rFonts w:ascii="GHEA Grapalat" w:eastAsia="Times New Roman" w:hAnsi="GHEA Grapalat" w:cs="Times New Roman"/>
                <w:sz w:val="20"/>
                <w:szCs w:val="20"/>
                <w:lang w:val="hy-AM"/>
              </w:rPr>
              <w:t>24960000</w:t>
            </w:r>
          </w:p>
        </w:tc>
        <w:tc>
          <w:tcPr>
            <w:tcW w:w="2520" w:type="dxa"/>
            <w:vAlign w:val="center"/>
          </w:tcPr>
          <w:p w14:paraId="2A3273D9" w14:textId="77777777" w:rsidR="0046500E" w:rsidRPr="0046500E" w:rsidRDefault="0046500E" w:rsidP="0046500E">
            <w:pPr>
              <w:spacing w:after="0" w:line="240" w:lineRule="auto"/>
              <w:jc w:val="center"/>
              <w:rPr>
                <w:rFonts w:ascii="GHEA Grapalat" w:eastAsia="Times New Roman" w:hAnsi="GHEA Grapalat" w:cs="Times New Roman"/>
                <w:sz w:val="16"/>
                <w:szCs w:val="16"/>
                <w:lang w:val="es-ES"/>
              </w:rPr>
            </w:pPr>
            <w:r w:rsidRPr="0046500E">
              <w:rPr>
                <w:rFonts w:ascii="GHEA Grapalat" w:eastAsia="Times New Roman" w:hAnsi="GHEA Grapalat" w:cs="Times New Roman"/>
                <w:sz w:val="16"/>
                <w:szCs w:val="16"/>
                <w:lang w:val="hy-AM"/>
              </w:rPr>
              <w:t>ԴՆԹ անջատման հավաքածու՝ DNA IQ™ System:Նախատեսված է Applied Biosystems 3500 համակարգի համար</w:t>
            </w:r>
          </w:p>
        </w:tc>
        <w:tc>
          <w:tcPr>
            <w:tcW w:w="474" w:type="dxa"/>
            <w:vAlign w:val="center"/>
          </w:tcPr>
          <w:p w14:paraId="6C93140F"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6175878C"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74DDE8B0"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034982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CBEFA71"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59ACA2C"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5E4ACB48"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6656610"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B097D0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60D7FA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6EE81AC3" w14:textId="21446764"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5957A1E6"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11EAE686"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2AB0F059" w14:textId="77777777" w:rsidTr="009B41BC">
        <w:trPr>
          <w:trHeight w:val="1112"/>
        </w:trPr>
        <w:tc>
          <w:tcPr>
            <w:tcW w:w="1980" w:type="dxa"/>
            <w:vAlign w:val="center"/>
          </w:tcPr>
          <w:p w14:paraId="6C7D5BF7"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w:t>
            </w:r>
          </w:p>
        </w:tc>
        <w:tc>
          <w:tcPr>
            <w:tcW w:w="2700" w:type="dxa"/>
            <w:vAlign w:val="center"/>
          </w:tcPr>
          <w:p w14:paraId="203E0CF1"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520" w:type="dxa"/>
            <w:vAlign w:val="center"/>
          </w:tcPr>
          <w:p w14:paraId="078336EC"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Պոլիմեր  POP4 ™, Նախատեսված է Applied Biosystems 3500 համակարգի համար</w:t>
            </w:r>
          </w:p>
        </w:tc>
        <w:tc>
          <w:tcPr>
            <w:tcW w:w="474" w:type="dxa"/>
            <w:vAlign w:val="center"/>
          </w:tcPr>
          <w:p w14:paraId="4FDEA625"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2B98ABF0"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1B08EF81"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0D8EF1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5D5A482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B8E3251"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92D31D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5DD7B23"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CC9E7D8"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8D04C8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1A145852" w14:textId="0D5224B2"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198CF8A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502B5D8E"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0CB4B58F" w14:textId="77777777" w:rsidTr="009B41BC">
        <w:trPr>
          <w:trHeight w:val="198"/>
        </w:trPr>
        <w:tc>
          <w:tcPr>
            <w:tcW w:w="1980" w:type="dxa"/>
            <w:vAlign w:val="center"/>
          </w:tcPr>
          <w:p w14:paraId="61013F0D"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4</w:t>
            </w:r>
          </w:p>
        </w:tc>
        <w:tc>
          <w:tcPr>
            <w:tcW w:w="2700" w:type="dxa"/>
            <w:vAlign w:val="center"/>
          </w:tcPr>
          <w:p w14:paraId="07DCC2D2"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520" w:type="dxa"/>
            <w:vAlign w:val="center"/>
          </w:tcPr>
          <w:p w14:paraId="3B2AB7C0"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Դիտիօտրիտոլ՝  DTT</w:t>
            </w:r>
          </w:p>
        </w:tc>
        <w:tc>
          <w:tcPr>
            <w:tcW w:w="474" w:type="dxa"/>
            <w:vAlign w:val="center"/>
          </w:tcPr>
          <w:p w14:paraId="70D802D6"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29F1AD86"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379AC92B"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824482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2F07EE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F40EDA8"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8EA376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C5C171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3EE17A3"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00D72A0"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0EF336A0" w14:textId="44A1728C"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23834B1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7EE40585"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30EEA008" w14:textId="77777777" w:rsidTr="009B41BC">
        <w:trPr>
          <w:trHeight w:val="425"/>
        </w:trPr>
        <w:tc>
          <w:tcPr>
            <w:tcW w:w="1980" w:type="dxa"/>
            <w:vAlign w:val="center"/>
          </w:tcPr>
          <w:p w14:paraId="0BA5D458"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5</w:t>
            </w:r>
          </w:p>
        </w:tc>
        <w:tc>
          <w:tcPr>
            <w:tcW w:w="2700" w:type="dxa"/>
            <w:vAlign w:val="center"/>
          </w:tcPr>
          <w:p w14:paraId="73CFD994"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33141100</w:t>
            </w:r>
          </w:p>
        </w:tc>
        <w:tc>
          <w:tcPr>
            <w:tcW w:w="2520" w:type="dxa"/>
            <w:vAlign w:val="center"/>
          </w:tcPr>
          <w:p w14:paraId="07DB0A04"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Միանգամյա սայրեր միկրոտոմի համար</w:t>
            </w:r>
          </w:p>
        </w:tc>
        <w:tc>
          <w:tcPr>
            <w:tcW w:w="474" w:type="dxa"/>
            <w:vAlign w:val="center"/>
          </w:tcPr>
          <w:p w14:paraId="791BE9AE"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3EE0BB30"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4E79E76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5AEE80E"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2093D2D"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77CA3E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53A832AD"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6ACF04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38C0241"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D3F65B0"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542CBDE5" w14:textId="1C6BFAFF"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537DD36E"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1D25099D"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18B2BF81" w14:textId="77777777" w:rsidTr="009B41BC">
        <w:trPr>
          <w:trHeight w:val="1112"/>
        </w:trPr>
        <w:tc>
          <w:tcPr>
            <w:tcW w:w="1980" w:type="dxa"/>
            <w:vAlign w:val="center"/>
          </w:tcPr>
          <w:p w14:paraId="4D7E1E22"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6</w:t>
            </w:r>
          </w:p>
        </w:tc>
        <w:tc>
          <w:tcPr>
            <w:tcW w:w="2700" w:type="dxa"/>
            <w:vAlign w:val="center"/>
          </w:tcPr>
          <w:p w14:paraId="7A56E646"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15911100</w:t>
            </w:r>
          </w:p>
        </w:tc>
        <w:tc>
          <w:tcPr>
            <w:tcW w:w="2520" w:type="dxa"/>
            <w:vAlign w:val="center"/>
          </w:tcPr>
          <w:p w14:paraId="72CD0928"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էթիլ սպիրտ բժշկական 96% /ք.մ./</w:t>
            </w:r>
          </w:p>
        </w:tc>
        <w:tc>
          <w:tcPr>
            <w:tcW w:w="474" w:type="dxa"/>
            <w:vAlign w:val="center"/>
          </w:tcPr>
          <w:p w14:paraId="3EE53BF1"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7B39627E"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638462B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8CC433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F3BD0B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4C436E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67C38ED"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6A0CE9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2223F50"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6E3AC58"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37575C00" w14:textId="1CA7DF0D"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2D71300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6A4CA069"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1E203D29" w14:textId="77777777" w:rsidTr="009B41BC">
        <w:trPr>
          <w:trHeight w:val="283"/>
        </w:trPr>
        <w:tc>
          <w:tcPr>
            <w:tcW w:w="1980" w:type="dxa"/>
            <w:vAlign w:val="center"/>
          </w:tcPr>
          <w:p w14:paraId="1C6965CC"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lastRenderedPageBreak/>
              <w:t>7</w:t>
            </w:r>
          </w:p>
        </w:tc>
        <w:tc>
          <w:tcPr>
            <w:tcW w:w="2700" w:type="dxa"/>
            <w:vAlign w:val="center"/>
          </w:tcPr>
          <w:p w14:paraId="127303DA"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15911100</w:t>
            </w:r>
          </w:p>
        </w:tc>
        <w:tc>
          <w:tcPr>
            <w:tcW w:w="2520" w:type="dxa"/>
            <w:vAlign w:val="center"/>
          </w:tcPr>
          <w:p w14:paraId="61677346"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Իզոպրոպիլ սպիրտ</w:t>
            </w:r>
          </w:p>
        </w:tc>
        <w:tc>
          <w:tcPr>
            <w:tcW w:w="474" w:type="dxa"/>
            <w:vAlign w:val="center"/>
          </w:tcPr>
          <w:p w14:paraId="58BE1D4B"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1076B06C"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345AE17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D88A850"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EADD83C"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E4D411A"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4C74AFA"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C942C11"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B6B5A7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079B22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07B5AF10" w14:textId="6FD474A8"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6009A13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6C79F7B1"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141278E4" w14:textId="77777777" w:rsidTr="009B41BC">
        <w:trPr>
          <w:trHeight w:val="231"/>
        </w:trPr>
        <w:tc>
          <w:tcPr>
            <w:tcW w:w="1980" w:type="dxa"/>
            <w:vAlign w:val="center"/>
          </w:tcPr>
          <w:p w14:paraId="55D70B1C"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8</w:t>
            </w:r>
          </w:p>
        </w:tc>
        <w:tc>
          <w:tcPr>
            <w:tcW w:w="2700" w:type="dxa"/>
            <w:vAlign w:val="center"/>
          </w:tcPr>
          <w:p w14:paraId="35D21A5F"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15911100</w:t>
            </w:r>
          </w:p>
        </w:tc>
        <w:tc>
          <w:tcPr>
            <w:tcW w:w="2520" w:type="dxa"/>
            <w:vAlign w:val="center"/>
          </w:tcPr>
          <w:p w14:paraId="584A8940"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Ացետոն /ք.մ./</w:t>
            </w:r>
          </w:p>
        </w:tc>
        <w:tc>
          <w:tcPr>
            <w:tcW w:w="474" w:type="dxa"/>
            <w:vAlign w:val="center"/>
          </w:tcPr>
          <w:p w14:paraId="3E8034D1"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5777043A"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0BE9F7CB"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9D3EE9B"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2756B3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D9E7AE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3DD3DDE"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99B3A9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323EE53"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47AD1D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26D0662B" w14:textId="55F2BE18"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23EC434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39DDFBD2"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3E7C43C1" w14:textId="77777777" w:rsidTr="009B41BC">
        <w:trPr>
          <w:trHeight w:val="321"/>
        </w:trPr>
        <w:tc>
          <w:tcPr>
            <w:tcW w:w="1980" w:type="dxa"/>
            <w:vAlign w:val="center"/>
          </w:tcPr>
          <w:p w14:paraId="23B46EE3"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9</w:t>
            </w:r>
          </w:p>
        </w:tc>
        <w:tc>
          <w:tcPr>
            <w:tcW w:w="2700" w:type="dxa"/>
            <w:vAlign w:val="center"/>
          </w:tcPr>
          <w:p w14:paraId="5C0ECCCF"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24321240</w:t>
            </w:r>
          </w:p>
        </w:tc>
        <w:tc>
          <w:tcPr>
            <w:tcW w:w="2520" w:type="dxa"/>
            <w:vAlign w:val="center"/>
          </w:tcPr>
          <w:p w14:paraId="3ED412F1"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Քսիլոլ</w:t>
            </w:r>
          </w:p>
        </w:tc>
        <w:tc>
          <w:tcPr>
            <w:tcW w:w="474" w:type="dxa"/>
            <w:vAlign w:val="center"/>
          </w:tcPr>
          <w:p w14:paraId="68E7770C"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12CEFCDA"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29C6E37B"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E11A69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630146B"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D8C1D7E"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35455B3"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5686F3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27FA43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5CBA8E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511B4E01" w14:textId="5788593A"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1F8C5D06"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66D96ECB"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50AFC781" w14:textId="77777777" w:rsidTr="009B41BC">
        <w:trPr>
          <w:trHeight w:val="282"/>
        </w:trPr>
        <w:tc>
          <w:tcPr>
            <w:tcW w:w="1980" w:type="dxa"/>
            <w:vAlign w:val="center"/>
          </w:tcPr>
          <w:p w14:paraId="40400D11"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10</w:t>
            </w:r>
          </w:p>
        </w:tc>
        <w:tc>
          <w:tcPr>
            <w:tcW w:w="2700" w:type="dxa"/>
            <w:vAlign w:val="center"/>
          </w:tcPr>
          <w:p w14:paraId="744229BA"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9211710</w:t>
            </w:r>
          </w:p>
        </w:tc>
        <w:tc>
          <w:tcPr>
            <w:tcW w:w="2520" w:type="dxa"/>
            <w:vAlign w:val="center"/>
          </w:tcPr>
          <w:p w14:paraId="2947BBA2"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Պարաֆին</w:t>
            </w:r>
          </w:p>
        </w:tc>
        <w:tc>
          <w:tcPr>
            <w:tcW w:w="474" w:type="dxa"/>
            <w:vAlign w:val="center"/>
          </w:tcPr>
          <w:p w14:paraId="3FF60174"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5BA2A38B"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0968F4A0"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A7D4B8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53C77D1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716CFA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128C32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3D4BE8A"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39E6D28"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FCE53C6"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6970AE44" w14:textId="7388EE0A"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22DA50A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2C54EA5D"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004E6D11" w14:textId="77777777" w:rsidTr="009B41BC">
        <w:trPr>
          <w:trHeight w:val="359"/>
        </w:trPr>
        <w:tc>
          <w:tcPr>
            <w:tcW w:w="1980" w:type="dxa"/>
            <w:vAlign w:val="center"/>
          </w:tcPr>
          <w:p w14:paraId="028571EA"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11</w:t>
            </w:r>
          </w:p>
        </w:tc>
        <w:tc>
          <w:tcPr>
            <w:tcW w:w="2700" w:type="dxa"/>
            <w:vAlign w:val="center"/>
          </w:tcPr>
          <w:p w14:paraId="546FCD83"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33791300</w:t>
            </w:r>
          </w:p>
        </w:tc>
        <w:tc>
          <w:tcPr>
            <w:tcW w:w="2520" w:type="dxa"/>
            <w:vAlign w:val="center"/>
          </w:tcPr>
          <w:p w14:paraId="602BFA93"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Կտորների ֆիքսման և անցկացման կասետներ</w:t>
            </w:r>
          </w:p>
        </w:tc>
        <w:tc>
          <w:tcPr>
            <w:tcW w:w="474" w:type="dxa"/>
            <w:vAlign w:val="center"/>
          </w:tcPr>
          <w:p w14:paraId="1238BE09"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25DF1093"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798B9ECE"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C58490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1F5BB73"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2B25100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7E3DF6A"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BFEB250"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50B6182"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0A885C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3C20FD0F" w14:textId="76DD008D"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5898F32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7EB4FCAD"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0775A10A" w14:textId="77777777" w:rsidTr="009B41BC">
        <w:trPr>
          <w:trHeight w:val="350"/>
        </w:trPr>
        <w:tc>
          <w:tcPr>
            <w:tcW w:w="1980" w:type="dxa"/>
            <w:vAlign w:val="center"/>
          </w:tcPr>
          <w:p w14:paraId="5BBACE29"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12</w:t>
            </w:r>
          </w:p>
        </w:tc>
        <w:tc>
          <w:tcPr>
            <w:tcW w:w="2700" w:type="dxa"/>
            <w:vAlign w:val="center"/>
          </w:tcPr>
          <w:p w14:paraId="2883E273"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520" w:type="dxa"/>
            <w:vAlign w:val="center"/>
          </w:tcPr>
          <w:p w14:paraId="669318B0"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Թեստեր թմրանյութերի համար /տասնյակ/</w:t>
            </w:r>
          </w:p>
        </w:tc>
        <w:tc>
          <w:tcPr>
            <w:tcW w:w="474" w:type="dxa"/>
            <w:vAlign w:val="center"/>
          </w:tcPr>
          <w:p w14:paraId="3426F9A5"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56440362"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0A42BBA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D2551C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5BBF18E8"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D2B5F6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3F824E6"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1AC58A8"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BD1FB5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1A468C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1B53DC1B" w14:textId="040DC300"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7B2FB46C"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70299CEA"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6C650733" w14:textId="77777777" w:rsidTr="009B41BC">
        <w:trPr>
          <w:trHeight w:val="200"/>
        </w:trPr>
        <w:tc>
          <w:tcPr>
            <w:tcW w:w="1980" w:type="dxa"/>
            <w:vAlign w:val="center"/>
          </w:tcPr>
          <w:p w14:paraId="46AFC2FE"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13</w:t>
            </w:r>
          </w:p>
        </w:tc>
        <w:tc>
          <w:tcPr>
            <w:tcW w:w="2700" w:type="dxa"/>
            <w:vAlign w:val="center"/>
          </w:tcPr>
          <w:p w14:paraId="5FD85341"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24311129</w:t>
            </w:r>
          </w:p>
        </w:tc>
        <w:tc>
          <w:tcPr>
            <w:tcW w:w="2520" w:type="dxa"/>
            <w:vAlign w:val="center"/>
          </w:tcPr>
          <w:p w14:paraId="08FEBB4F"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Քլորոֆորմ</w:t>
            </w:r>
          </w:p>
        </w:tc>
        <w:tc>
          <w:tcPr>
            <w:tcW w:w="474" w:type="dxa"/>
            <w:vAlign w:val="center"/>
          </w:tcPr>
          <w:p w14:paraId="2F647F3F"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3D725A8B"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67086B5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90B21E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B207C53"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84E5B16"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31093A2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A08B7DE"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B82A759"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E5AEA27"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30D5DECB" w14:textId="270D50BE"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17D0D8B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42164BC1"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721821F3" w14:textId="77777777" w:rsidTr="009B41BC">
        <w:trPr>
          <w:trHeight w:val="290"/>
        </w:trPr>
        <w:tc>
          <w:tcPr>
            <w:tcW w:w="1980" w:type="dxa"/>
            <w:vAlign w:val="center"/>
          </w:tcPr>
          <w:p w14:paraId="7AD2126E"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14</w:t>
            </w:r>
          </w:p>
        </w:tc>
        <w:tc>
          <w:tcPr>
            <w:tcW w:w="2700" w:type="dxa"/>
            <w:vAlign w:val="center"/>
          </w:tcPr>
          <w:p w14:paraId="6819FD2B"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24960000</w:t>
            </w:r>
          </w:p>
        </w:tc>
        <w:tc>
          <w:tcPr>
            <w:tcW w:w="2520" w:type="dxa"/>
            <w:vAlign w:val="center"/>
          </w:tcPr>
          <w:p w14:paraId="48125A86"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Ունիվերսալ ինդիկատորի թուղթ</w:t>
            </w:r>
          </w:p>
        </w:tc>
        <w:tc>
          <w:tcPr>
            <w:tcW w:w="474" w:type="dxa"/>
            <w:vAlign w:val="center"/>
          </w:tcPr>
          <w:p w14:paraId="0327A2D8"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229EFBFB"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483598EA"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B38137C"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1506B04"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52652AB"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6A3E384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0019A36"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0886001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7BDDFDA"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6A4166D7" w14:textId="46D281A0"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6A132C3B"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7C94C360"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r w:rsidR="0046500E" w:rsidRPr="0046500E" w14:paraId="5EF24EBF" w14:textId="77777777" w:rsidTr="009B41BC">
        <w:trPr>
          <w:trHeight w:val="269"/>
        </w:trPr>
        <w:tc>
          <w:tcPr>
            <w:tcW w:w="1980" w:type="dxa"/>
            <w:vAlign w:val="center"/>
          </w:tcPr>
          <w:p w14:paraId="22DB4CA8"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15</w:t>
            </w:r>
          </w:p>
        </w:tc>
        <w:tc>
          <w:tcPr>
            <w:tcW w:w="2700" w:type="dxa"/>
            <w:vAlign w:val="center"/>
          </w:tcPr>
          <w:p w14:paraId="521899BA" w14:textId="77777777" w:rsidR="0046500E" w:rsidRPr="001C7E89" w:rsidRDefault="0046500E" w:rsidP="0046500E">
            <w:pPr>
              <w:spacing w:after="0" w:line="240" w:lineRule="auto"/>
              <w:jc w:val="center"/>
              <w:rPr>
                <w:rFonts w:ascii="GHEA Grapalat" w:eastAsia="Times New Roman" w:hAnsi="GHEA Grapalat" w:cs="Times New Roman"/>
                <w:sz w:val="20"/>
                <w:szCs w:val="20"/>
                <w:lang w:val="hy-AM"/>
              </w:rPr>
            </w:pPr>
            <w:r w:rsidRPr="001C7E89">
              <w:rPr>
                <w:rFonts w:ascii="GHEA Grapalat" w:eastAsia="Times New Roman" w:hAnsi="GHEA Grapalat" w:cs="Times New Roman"/>
                <w:sz w:val="20"/>
                <w:szCs w:val="20"/>
                <w:lang w:val="hy-AM"/>
              </w:rPr>
              <w:t>24311125</w:t>
            </w:r>
          </w:p>
        </w:tc>
        <w:tc>
          <w:tcPr>
            <w:tcW w:w="2520" w:type="dxa"/>
            <w:vAlign w:val="center"/>
          </w:tcPr>
          <w:p w14:paraId="14CE6677" w14:textId="77777777" w:rsidR="0046500E" w:rsidRPr="0046500E" w:rsidRDefault="0046500E" w:rsidP="0046500E">
            <w:pPr>
              <w:spacing w:after="0" w:line="240" w:lineRule="auto"/>
              <w:jc w:val="center"/>
              <w:rPr>
                <w:rFonts w:ascii="GHEA Grapalat" w:eastAsia="Times New Roman" w:hAnsi="GHEA Grapalat" w:cs="Times New Roman"/>
                <w:sz w:val="16"/>
                <w:szCs w:val="16"/>
                <w:lang w:val="hy-AM"/>
              </w:rPr>
            </w:pPr>
            <w:r w:rsidRPr="0046500E">
              <w:rPr>
                <w:rFonts w:ascii="GHEA Grapalat" w:eastAsia="Times New Roman" w:hAnsi="GHEA Grapalat" w:cs="Times New Roman"/>
                <w:sz w:val="16"/>
                <w:szCs w:val="16"/>
                <w:lang w:val="hy-AM"/>
              </w:rPr>
              <w:t>Անջուր նատրիումի սուլֆատ</w:t>
            </w:r>
          </w:p>
        </w:tc>
        <w:tc>
          <w:tcPr>
            <w:tcW w:w="474" w:type="dxa"/>
            <w:vAlign w:val="center"/>
          </w:tcPr>
          <w:p w14:paraId="4D3D9A4D"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4F556938" w14:textId="77777777" w:rsidR="0046500E" w:rsidRPr="0046500E" w:rsidRDefault="0046500E" w:rsidP="0046500E">
            <w:pPr>
              <w:spacing w:after="0" w:line="240" w:lineRule="auto"/>
              <w:jc w:val="center"/>
              <w:rPr>
                <w:rFonts w:ascii="GHEA Grapalat" w:eastAsia="Times New Roman" w:hAnsi="GHEA Grapalat" w:cs="Times New Roman"/>
                <w:sz w:val="24"/>
                <w:szCs w:val="24"/>
                <w:lang w:val="pt-BR"/>
              </w:rPr>
            </w:pPr>
            <w:r w:rsidRPr="0046500E">
              <w:rPr>
                <w:rFonts w:ascii="GHEA Grapalat" w:eastAsia="Times New Roman" w:hAnsi="GHEA Grapalat" w:cs="Times New Roman"/>
                <w:sz w:val="24"/>
                <w:szCs w:val="24"/>
                <w:lang w:val="hy-AM"/>
              </w:rPr>
              <w:t>-</w:t>
            </w:r>
          </w:p>
        </w:tc>
        <w:tc>
          <w:tcPr>
            <w:tcW w:w="474" w:type="dxa"/>
            <w:vAlign w:val="center"/>
          </w:tcPr>
          <w:p w14:paraId="1AB25CBE"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479C9EDE"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5E878D2D"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13FF21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5D36D755"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1BEFD191"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5A475A8D"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474" w:type="dxa"/>
            <w:vAlign w:val="center"/>
          </w:tcPr>
          <w:p w14:paraId="7E69B9DF"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w:t>
            </w:r>
          </w:p>
        </w:tc>
        <w:tc>
          <w:tcPr>
            <w:tcW w:w="638" w:type="dxa"/>
            <w:vAlign w:val="center"/>
          </w:tcPr>
          <w:p w14:paraId="390C9A5F" w14:textId="30607CD0"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638" w:type="dxa"/>
            <w:vAlign w:val="center"/>
          </w:tcPr>
          <w:p w14:paraId="338AF9D1" w14:textId="77777777" w:rsidR="0046500E" w:rsidRPr="0046500E" w:rsidRDefault="0046500E" w:rsidP="0046500E">
            <w:pPr>
              <w:spacing w:after="0" w:line="240" w:lineRule="auto"/>
              <w:jc w:val="center"/>
              <w:rPr>
                <w:rFonts w:ascii="GHEA Grapalat" w:eastAsia="Times New Roman" w:hAnsi="GHEA Grapalat" w:cs="Arial"/>
                <w:sz w:val="18"/>
                <w:szCs w:val="18"/>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c>
          <w:tcPr>
            <w:tcW w:w="1963" w:type="dxa"/>
            <w:vAlign w:val="center"/>
          </w:tcPr>
          <w:p w14:paraId="759E8F74" w14:textId="77777777" w:rsidR="0046500E" w:rsidRPr="0046500E" w:rsidRDefault="0046500E" w:rsidP="0046500E">
            <w:pPr>
              <w:spacing w:after="0" w:line="240" w:lineRule="auto"/>
              <w:jc w:val="center"/>
              <w:rPr>
                <w:rFonts w:ascii="GHEA Grapalat" w:eastAsia="Times New Roman" w:hAnsi="GHEA Grapalat" w:cs="Times New Roman"/>
                <w:b/>
                <w:sz w:val="24"/>
                <w:szCs w:val="24"/>
                <w:lang w:val="pt-BR"/>
              </w:rPr>
            </w:pPr>
            <w:r w:rsidRPr="0046500E">
              <w:rPr>
                <w:rFonts w:ascii="GHEA Grapalat" w:eastAsia="Times New Roman" w:hAnsi="GHEA Grapalat" w:cs="Arial"/>
                <w:sz w:val="18"/>
                <w:szCs w:val="18"/>
                <w:lang w:val="hy-AM"/>
              </w:rPr>
              <w:t>100</w:t>
            </w:r>
            <w:r w:rsidRPr="0046500E">
              <w:rPr>
                <w:rFonts w:ascii="GHEA Grapalat" w:eastAsia="Times New Roman" w:hAnsi="GHEA Grapalat" w:cs="Arial"/>
                <w:sz w:val="18"/>
                <w:szCs w:val="18"/>
              </w:rPr>
              <w:t>%</w:t>
            </w:r>
          </w:p>
        </w:tc>
      </w:tr>
    </w:tbl>
    <w:p w14:paraId="10C3EE19" w14:textId="77777777" w:rsidR="001C7E89" w:rsidRPr="001C7E89" w:rsidRDefault="001C7E89" w:rsidP="001C7E89">
      <w:pPr>
        <w:spacing w:after="0" w:line="240" w:lineRule="auto"/>
        <w:rPr>
          <w:rFonts w:ascii="GHEA Grapalat" w:eastAsia="Times New Roman" w:hAnsi="GHEA Grapalat" w:cs="Times New Roman"/>
          <w:i/>
          <w:sz w:val="18"/>
          <w:szCs w:val="18"/>
        </w:rPr>
      </w:pPr>
    </w:p>
    <w:p w14:paraId="47920076" w14:textId="77777777" w:rsidR="001C7E89" w:rsidRPr="001C7E89" w:rsidRDefault="001C7E89" w:rsidP="001C7E89">
      <w:pPr>
        <w:spacing w:after="0" w:line="240" w:lineRule="auto"/>
        <w:rPr>
          <w:rFonts w:ascii="GHEA Grapalat" w:eastAsia="Times New Roman" w:hAnsi="GHEA Grapalat" w:cs="Times New Roman"/>
          <w:i/>
          <w:sz w:val="18"/>
          <w:szCs w:val="18"/>
          <w:lang w:val="pt-BR"/>
        </w:rPr>
      </w:pPr>
      <w:r w:rsidRPr="001C7E89">
        <w:rPr>
          <w:rFonts w:ascii="GHEA Grapalat" w:eastAsia="Times New Roman"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7287E5E" w14:textId="77777777" w:rsidR="001C7E89" w:rsidRPr="001C7E89" w:rsidRDefault="001C7E89" w:rsidP="001C7E89">
      <w:pPr>
        <w:spacing w:after="0" w:line="240" w:lineRule="auto"/>
        <w:jc w:val="center"/>
        <w:rPr>
          <w:rFonts w:ascii="GHEA Grapalat" w:eastAsia="Times New Roman" w:hAnsi="GHEA Grapalat" w:cs="Times New Roman"/>
          <w:sz w:val="20"/>
          <w:szCs w:val="24"/>
          <w:lang w:val="es-ES"/>
        </w:rPr>
      </w:pPr>
    </w:p>
    <w:p w14:paraId="7784AB45" w14:textId="77777777" w:rsidR="001C7E89" w:rsidRPr="001C7E89" w:rsidRDefault="001C7E89" w:rsidP="001C7E89">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1C7E89" w:rsidRPr="001C7E89" w14:paraId="1073D706" w14:textId="77777777" w:rsidTr="009B41BC">
        <w:trPr>
          <w:jc w:val="center"/>
        </w:trPr>
        <w:tc>
          <w:tcPr>
            <w:tcW w:w="4536" w:type="dxa"/>
          </w:tcPr>
          <w:p w14:paraId="37AB6F14" w14:textId="77777777" w:rsidR="001C7E89" w:rsidRPr="001C7E89" w:rsidRDefault="001C7E89" w:rsidP="001C7E89">
            <w:pPr>
              <w:spacing w:after="0" w:line="240" w:lineRule="auto"/>
              <w:jc w:val="center"/>
              <w:rPr>
                <w:rFonts w:ascii="GHEA Grapalat" w:eastAsia="Times New Roman" w:hAnsi="GHEA Grapalat" w:cs="Sylfaen"/>
                <w:b/>
                <w:bCs/>
                <w:sz w:val="24"/>
                <w:szCs w:val="24"/>
                <w:lang w:val="nb-NO"/>
              </w:rPr>
            </w:pPr>
            <w:r w:rsidRPr="001C7E89">
              <w:rPr>
                <w:rFonts w:ascii="GHEA Grapalat" w:eastAsia="Times New Roman" w:hAnsi="GHEA Grapalat" w:cs="Sylfaen"/>
                <w:b/>
                <w:bCs/>
                <w:sz w:val="24"/>
                <w:szCs w:val="24"/>
                <w:lang w:val="nb-NO"/>
              </w:rPr>
              <w:t>ԳՆՈՐԴ</w:t>
            </w:r>
          </w:p>
          <w:p w14:paraId="46D1133A" w14:textId="77777777" w:rsidR="001C7E89" w:rsidRPr="001C7E89" w:rsidRDefault="001C7E89" w:rsidP="001C7E89">
            <w:pPr>
              <w:spacing w:after="0" w:line="240" w:lineRule="auto"/>
              <w:rPr>
                <w:rFonts w:ascii="GHEA Grapalat" w:eastAsia="Times New Roman" w:hAnsi="GHEA Grapalat" w:cs="Times New Roman"/>
                <w:lang w:val="ru-RU"/>
              </w:rPr>
            </w:pPr>
          </w:p>
          <w:p w14:paraId="5DDB846A" w14:textId="77777777" w:rsidR="001C7E89" w:rsidRPr="001C7E89" w:rsidRDefault="001C7E89" w:rsidP="001C7E89">
            <w:pPr>
              <w:spacing w:after="0" w:line="240" w:lineRule="auto"/>
              <w:rPr>
                <w:rFonts w:ascii="GHEA Grapalat" w:eastAsia="Times New Roman" w:hAnsi="GHEA Grapalat" w:cs="Times New Roman"/>
                <w:sz w:val="24"/>
                <w:szCs w:val="24"/>
                <w:lang w:val="ru-RU"/>
              </w:rPr>
            </w:pPr>
          </w:p>
          <w:p w14:paraId="4973C95F"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r w:rsidRPr="001C7E89">
              <w:rPr>
                <w:rFonts w:ascii="GHEA Grapalat" w:eastAsia="Times New Roman" w:hAnsi="GHEA Grapalat" w:cs="Times New Roman"/>
                <w:sz w:val="24"/>
                <w:szCs w:val="24"/>
                <w:lang w:val="ru-RU"/>
              </w:rPr>
              <w:t>---------------------------------</w:t>
            </w:r>
          </w:p>
          <w:p w14:paraId="7A012CCE"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w:t>
            </w:r>
            <w:r w:rsidRPr="001C7E89">
              <w:rPr>
                <w:rFonts w:ascii="GHEA Grapalat" w:eastAsia="Times New Roman" w:hAnsi="GHEA Grapalat" w:cs="Sylfaen"/>
                <w:sz w:val="18"/>
                <w:szCs w:val="18"/>
                <w:lang w:val="ru-RU"/>
              </w:rPr>
              <w:t>ստորագրություն</w:t>
            </w:r>
            <w:r w:rsidRPr="001C7E89">
              <w:rPr>
                <w:rFonts w:ascii="GHEA Grapalat" w:eastAsia="Times New Roman" w:hAnsi="GHEA Grapalat" w:cs="Times New Roman"/>
                <w:sz w:val="18"/>
                <w:szCs w:val="18"/>
              </w:rPr>
              <w:t>/</w:t>
            </w:r>
          </w:p>
          <w:p w14:paraId="1A20DF3D" w14:textId="77777777" w:rsidR="001C7E89" w:rsidRPr="001C7E89" w:rsidRDefault="001C7E89" w:rsidP="001C7E89">
            <w:pPr>
              <w:spacing w:after="0" w:line="240" w:lineRule="auto"/>
              <w:jc w:val="center"/>
              <w:rPr>
                <w:rFonts w:ascii="GHEA Grapalat" w:eastAsia="Times New Roman" w:hAnsi="GHEA Grapalat" w:cs="Times New Roman"/>
                <w:sz w:val="18"/>
                <w:szCs w:val="18"/>
                <w:lang w:val="ru-RU"/>
              </w:rPr>
            </w:pPr>
            <w:r w:rsidRPr="001C7E89">
              <w:rPr>
                <w:rFonts w:ascii="GHEA Grapalat" w:eastAsia="Times New Roman" w:hAnsi="GHEA Grapalat" w:cs="Sylfaen"/>
                <w:sz w:val="18"/>
                <w:szCs w:val="18"/>
                <w:lang w:val="ru-RU"/>
              </w:rPr>
              <w:t>Կ</w:t>
            </w:r>
            <w:r w:rsidRPr="001C7E89">
              <w:rPr>
                <w:rFonts w:ascii="GHEA Grapalat" w:eastAsia="Times New Roman" w:hAnsi="GHEA Grapalat" w:cs="Times New Roman"/>
                <w:sz w:val="18"/>
                <w:szCs w:val="18"/>
                <w:lang w:val="ru-RU"/>
              </w:rPr>
              <w:t>.</w:t>
            </w:r>
            <w:r w:rsidRPr="001C7E89">
              <w:rPr>
                <w:rFonts w:ascii="GHEA Grapalat" w:eastAsia="Times New Roman" w:hAnsi="GHEA Grapalat" w:cs="Sylfaen"/>
                <w:sz w:val="18"/>
                <w:szCs w:val="18"/>
                <w:lang w:val="ru-RU"/>
              </w:rPr>
              <w:t>Տ</w:t>
            </w:r>
          </w:p>
        </w:tc>
        <w:tc>
          <w:tcPr>
            <w:tcW w:w="760" w:type="dxa"/>
          </w:tcPr>
          <w:p w14:paraId="7A20D922"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p>
        </w:tc>
        <w:tc>
          <w:tcPr>
            <w:tcW w:w="4343" w:type="dxa"/>
          </w:tcPr>
          <w:p w14:paraId="5936F379" w14:textId="77777777" w:rsidR="001C7E89" w:rsidRPr="001C7E89" w:rsidRDefault="001C7E89" w:rsidP="001C7E89">
            <w:pPr>
              <w:spacing w:after="0" w:line="240" w:lineRule="auto"/>
              <w:jc w:val="center"/>
              <w:rPr>
                <w:rFonts w:ascii="GHEA Grapalat" w:eastAsia="Times New Roman" w:hAnsi="GHEA Grapalat" w:cs="Sylfaen"/>
                <w:b/>
                <w:bCs/>
                <w:sz w:val="24"/>
                <w:szCs w:val="24"/>
                <w:lang w:val="ru-RU"/>
              </w:rPr>
            </w:pPr>
            <w:r w:rsidRPr="001C7E89">
              <w:rPr>
                <w:rFonts w:ascii="GHEA Grapalat" w:eastAsia="Times New Roman" w:hAnsi="GHEA Grapalat" w:cs="Sylfaen"/>
                <w:b/>
                <w:bCs/>
                <w:sz w:val="24"/>
                <w:szCs w:val="24"/>
                <w:lang w:val="pt-BR"/>
              </w:rPr>
              <w:t>ՎԱՃԱՌՈՂ</w:t>
            </w:r>
          </w:p>
          <w:p w14:paraId="2C274831"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p>
          <w:p w14:paraId="7A095477"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p>
          <w:p w14:paraId="52FA632C" w14:textId="77777777" w:rsidR="001C7E89" w:rsidRPr="001C7E89" w:rsidRDefault="001C7E89" w:rsidP="001C7E89">
            <w:pPr>
              <w:spacing w:after="0" w:line="240" w:lineRule="auto"/>
              <w:jc w:val="center"/>
              <w:rPr>
                <w:rFonts w:ascii="GHEA Grapalat" w:eastAsia="Times New Roman" w:hAnsi="GHEA Grapalat" w:cs="Times New Roman"/>
                <w:sz w:val="24"/>
                <w:szCs w:val="24"/>
                <w:lang w:val="ru-RU"/>
              </w:rPr>
            </w:pPr>
            <w:r w:rsidRPr="001C7E89">
              <w:rPr>
                <w:rFonts w:ascii="GHEA Grapalat" w:eastAsia="Times New Roman" w:hAnsi="GHEA Grapalat" w:cs="Times New Roman"/>
                <w:sz w:val="24"/>
                <w:szCs w:val="24"/>
                <w:lang w:val="ru-RU"/>
              </w:rPr>
              <w:t>---------------------------------</w:t>
            </w:r>
          </w:p>
          <w:p w14:paraId="6ABB7842"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w:t>
            </w:r>
            <w:r w:rsidRPr="001C7E89">
              <w:rPr>
                <w:rFonts w:ascii="GHEA Grapalat" w:eastAsia="Times New Roman" w:hAnsi="GHEA Grapalat" w:cs="Sylfaen"/>
                <w:sz w:val="18"/>
                <w:szCs w:val="18"/>
                <w:lang w:val="ru-RU"/>
              </w:rPr>
              <w:t>ստորագրություն</w:t>
            </w:r>
            <w:r w:rsidRPr="001C7E89">
              <w:rPr>
                <w:rFonts w:ascii="GHEA Grapalat" w:eastAsia="Times New Roman" w:hAnsi="GHEA Grapalat" w:cs="Times New Roman"/>
                <w:sz w:val="18"/>
                <w:szCs w:val="18"/>
              </w:rPr>
              <w:t>/</w:t>
            </w:r>
          </w:p>
          <w:p w14:paraId="35015DAF" w14:textId="77777777" w:rsidR="001C7E89" w:rsidRPr="001C7E89" w:rsidRDefault="001C7E89" w:rsidP="001C7E89">
            <w:pPr>
              <w:spacing w:after="0" w:line="240" w:lineRule="auto"/>
              <w:jc w:val="center"/>
              <w:rPr>
                <w:rFonts w:ascii="GHEA Grapalat" w:eastAsia="Times New Roman" w:hAnsi="GHEA Grapalat" w:cs="Times New Roman"/>
                <w:lang w:val="ru-RU"/>
              </w:rPr>
            </w:pPr>
            <w:r w:rsidRPr="001C7E89">
              <w:rPr>
                <w:rFonts w:ascii="GHEA Grapalat" w:eastAsia="Times New Roman" w:hAnsi="GHEA Grapalat" w:cs="Sylfaen"/>
                <w:sz w:val="18"/>
                <w:szCs w:val="18"/>
                <w:lang w:val="ru-RU"/>
              </w:rPr>
              <w:t>Կ</w:t>
            </w:r>
            <w:r w:rsidRPr="001C7E89">
              <w:rPr>
                <w:rFonts w:ascii="GHEA Grapalat" w:eastAsia="Times New Roman" w:hAnsi="GHEA Grapalat" w:cs="Times New Roman"/>
                <w:sz w:val="18"/>
                <w:szCs w:val="18"/>
                <w:lang w:val="ru-RU"/>
              </w:rPr>
              <w:t>.</w:t>
            </w:r>
            <w:r w:rsidRPr="001C7E89">
              <w:rPr>
                <w:rFonts w:ascii="GHEA Grapalat" w:eastAsia="Times New Roman" w:hAnsi="GHEA Grapalat" w:cs="Sylfaen"/>
                <w:sz w:val="18"/>
                <w:szCs w:val="18"/>
                <w:lang w:val="ru-RU"/>
              </w:rPr>
              <w:t>Տ</w:t>
            </w:r>
          </w:p>
        </w:tc>
      </w:tr>
    </w:tbl>
    <w:p w14:paraId="470CA97E" w14:textId="77777777" w:rsidR="001C7E89" w:rsidRPr="001C7E89" w:rsidRDefault="001C7E89" w:rsidP="001C7E89">
      <w:pPr>
        <w:spacing w:after="0" w:line="240" w:lineRule="auto"/>
        <w:rPr>
          <w:rFonts w:ascii="GHEA Grapalat" w:eastAsia="Times New Roman" w:hAnsi="GHEA Grapalat" w:cs="Times New Roman"/>
          <w:sz w:val="20"/>
          <w:szCs w:val="24"/>
          <w:lang w:val="ru-RU"/>
        </w:rPr>
        <w:sectPr w:rsidR="001C7E89" w:rsidRPr="001C7E89" w:rsidSect="00E22E51">
          <w:footnotePr>
            <w:pos w:val="beneathText"/>
          </w:footnotePr>
          <w:pgSz w:w="16838" w:h="11906" w:orient="landscape" w:code="9"/>
          <w:pgMar w:top="662" w:right="533" w:bottom="1138" w:left="720" w:header="562" w:footer="562" w:gutter="0"/>
          <w:cols w:space="720"/>
        </w:sectPr>
      </w:pPr>
    </w:p>
    <w:p w14:paraId="4BCF15F9" w14:textId="77777777" w:rsidR="001C7E89" w:rsidRPr="001C7E89" w:rsidRDefault="001C7E89" w:rsidP="001C7E89">
      <w:pPr>
        <w:spacing w:after="0" w:line="240" w:lineRule="auto"/>
        <w:rPr>
          <w:rFonts w:ascii="GHEA Grapalat" w:eastAsia="Times New Roman" w:hAnsi="GHEA Grapalat" w:cs="Times New Roman"/>
          <w:sz w:val="20"/>
          <w:szCs w:val="24"/>
          <w:lang w:val="ru-RU"/>
        </w:rPr>
      </w:pPr>
    </w:p>
    <w:p w14:paraId="628ACB12"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ru-RU"/>
        </w:rPr>
      </w:pPr>
      <w:r w:rsidRPr="001C7E89">
        <w:rPr>
          <w:rFonts w:ascii="GHEA Grapalat" w:eastAsia="Times New Roman" w:hAnsi="GHEA Grapalat" w:cs="Times New Roman"/>
          <w:i/>
          <w:sz w:val="18"/>
          <w:szCs w:val="24"/>
          <w:lang w:val="hy-AM"/>
        </w:rPr>
        <w:t xml:space="preserve">Հավելված N </w:t>
      </w:r>
      <w:r w:rsidRPr="001C7E89">
        <w:rPr>
          <w:rFonts w:ascii="GHEA Grapalat" w:eastAsia="Times New Roman" w:hAnsi="GHEA Grapalat" w:cs="Times New Roman"/>
          <w:i/>
          <w:sz w:val="18"/>
          <w:szCs w:val="24"/>
          <w:lang w:val="ru-RU"/>
        </w:rPr>
        <w:t>3</w:t>
      </w:r>
    </w:p>
    <w:p w14:paraId="019D54AC"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hy-AM"/>
        </w:rPr>
      </w:pPr>
      <w:r w:rsidRPr="001C7E89">
        <w:rPr>
          <w:rFonts w:ascii="GHEA Grapalat" w:eastAsia="Times New Roman" w:hAnsi="GHEA Grapalat" w:cs="Times New Roman"/>
          <w:i/>
          <w:sz w:val="18"/>
          <w:szCs w:val="24"/>
          <w:lang w:val="hy-AM"/>
        </w:rPr>
        <w:t xml:space="preserve">«         »              20  թ. կնքված </w:t>
      </w:r>
    </w:p>
    <w:p w14:paraId="0BC609E1" w14:textId="77777777" w:rsidR="001C7E89" w:rsidRPr="001C7E89" w:rsidRDefault="001C7E89" w:rsidP="001C7E89">
      <w:pPr>
        <w:spacing w:after="0" w:line="240" w:lineRule="auto"/>
        <w:jc w:val="right"/>
        <w:rPr>
          <w:rFonts w:ascii="GHEA Grapalat" w:eastAsia="Times New Roman" w:hAnsi="GHEA Grapalat" w:cs="Times New Roman"/>
          <w:i/>
          <w:sz w:val="18"/>
          <w:szCs w:val="24"/>
          <w:lang w:val="hy-AM"/>
        </w:rPr>
      </w:pPr>
      <w:r w:rsidRPr="001C7E89">
        <w:rPr>
          <w:rFonts w:ascii="GHEA Grapalat" w:eastAsia="Times New Roman" w:hAnsi="GHEA Grapalat" w:cs="Times New Roman"/>
          <w:i/>
          <w:sz w:val="18"/>
          <w:szCs w:val="24"/>
          <w:lang w:val="hy-AM"/>
        </w:rPr>
        <w:t xml:space="preserve">                      ծածկագրով պայմանագրի</w:t>
      </w:r>
    </w:p>
    <w:p w14:paraId="4775A37A" w14:textId="77777777" w:rsidR="001C7E89" w:rsidRPr="001C7E89" w:rsidRDefault="001C7E89" w:rsidP="001C7E89">
      <w:pPr>
        <w:spacing w:after="0" w:line="240" w:lineRule="auto"/>
        <w:ind w:left="-142" w:firstLine="142"/>
        <w:jc w:val="center"/>
        <w:rPr>
          <w:rFonts w:ascii="GHEA Grapalat" w:eastAsia="Times New Roman" w:hAnsi="GHEA Grapalat" w:cs="Sylfaen"/>
          <w:b/>
          <w:sz w:val="24"/>
          <w:szCs w:val="24"/>
          <w:lang w:val="ru-RU"/>
        </w:rPr>
      </w:pPr>
    </w:p>
    <w:p w14:paraId="070D6125" w14:textId="77777777" w:rsidR="001C7E89" w:rsidRPr="001C7E89" w:rsidRDefault="001C7E89" w:rsidP="001C7E89">
      <w:pPr>
        <w:spacing w:after="0" w:line="240" w:lineRule="auto"/>
        <w:ind w:left="-142" w:firstLine="142"/>
        <w:jc w:val="center"/>
        <w:rPr>
          <w:rFonts w:ascii="GHEA Grapalat" w:eastAsia="Times New Roman" w:hAnsi="GHEA Grapalat" w:cs="Sylfaen"/>
          <w:b/>
          <w:sz w:val="24"/>
          <w:szCs w:val="24"/>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1C7E89" w:rsidRPr="0046500E" w14:paraId="4E70E802" w14:textId="77777777" w:rsidTr="009B41BC">
        <w:trPr>
          <w:tblCellSpacing w:w="7" w:type="dxa"/>
          <w:jc w:val="center"/>
        </w:trPr>
        <w:tc>
          <w:tcPr>
            <w:tcW w:w="0" w:type="auto"/>
            <w:vAlign w:val="center"/>
          </w:tcPr>
          <w:p w14:paraId="27546DC2" w14:textId="628F7F50"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1B30DD2" wp14:editId="7A8BDC4D">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23FFF" id="Rectangle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kAY&#10;eIACAAAFBQAADgAAAAAAAAAAAAAAAAAuAgAAZHJzL2Uyb0RvYy54bWxQSwECLQAUAAYACAAAACEA&#10;djhkpOEAAAAKAQAADwAAAAAAAAAAAAAAAADaBAAAZHJzL2Rvd25yZXYueG1sUEsFBgAAAAAEAAQA&#10;8wAAAOgFAAAAAA==&#10;" stroked="f"/>
                  </w:pict>
                </mc:Fallback>
              </mc:AlternateContent>
            </w:r>
            <w:r w:rsidRPr="001C7E89">
              <w:rPr>
                <w:rFonts w:ascii="GHEA Grapalat" w:eastAsia="Times New Roman" w:hAnsi="GHEA Grapalat" w:cs="Times New Roman"/>
                <w:iCs/>
                <w:color w:val="000000"/>
                <w:sz w:val="21"/>
                <w:szCs w:val="21"/>
              </w:rPr>
              <w:t>Պայմանագրի</w:t>
            </w:r>
            <w:r w:rsidRPr="001C7E89">
              <w:rPr>
                <w:rFonts w:ascii="GHEA Grapalat" w:eastAsia="Times New Roman" w:hAnsi="GHEA Grapalat" w:cs="Times New Roman"/>
                <w:iCs/>
                <w:color w:val="000000"/>
                <w:sz w:val="21"/>
                <w:szCs w:val="21"/>
                <w:lang w:val="pt-BR"/>
              </w:rPr>
              <w:t xml:space="preserve"> </w:t>
            </w:r>
            <w:r w:rsidRPr="001C7E89">
              <w:rPr>
                <w:rFonts w:ascii="GHEA Grapalat" w:eastAsia="Times New Roman" w:hAnsi="GHEA Grapalat" w:cs="Times New Roman"/>
                <w:iCs/>
                <w:color w:val="000000"/>
                <w:sz w:val="21"/>
                <w:szCs w:val="21"/>
              </w:rPr>
              <w:t>կողմ</w:t>
            </w:r>
            <w:r w:rsidRPr="001C7E89">
              <w:rPr>
                <w:rFonts w:ascii="GHEA Grapalat" w:eastAsia="Times New Roman" w:hAnsi="GHEA Grapalat" w:cs="Times New Roman"/>
                <w:iCs/>
                <w:color w:val="000000"/>
                <w:sz w:val="21"/>
                <w:szCs w:val="21"/>
                <w:lang w:val="pt-BR"/>
              </w:rPr>
              <w:t xml:space="preserve"> </w:t>
            </w:r>
          </w:p>
          <w:p w14:paraId="6D03707C"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lang w:val="pt-BR"/>
              </w:rPr>
              <w:t>___________________________</w:t>
            </w:r>
          </w:p>
          <w:p w14:paraId="37FF2A0D"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lang w:val="pt-BR"/>
              </w:rPr>
              <w:t>___________________________</w:t>
            </w:r>
          </w:p>
          <w:p w14:paraId="52FD08DE"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rPr>
              <w:t>գտնվելու</w:t>
            </w:r>
            <w:r w:rsidRPr="001C7E89">
              <w:rPr>
                <w:rFonts w:ascii="GHEA Grapalat" w:eastAsia="Times New Roman" w:hAnsi="GHEA Grapalat" w:cs="Times New Roman"/>
                <w:iCs/>
                <w:color w:val="000000"/>
                <w:sz w:val="21"/>
                <w:szCs w:val="21"/>
                <w:lang w:val="pt-BR"/>
              </w:rPr>
              <w:t xml:space="preserve"> </w:t>
            </w:r>
            <w:r w:rsidRPr="001C7E89">
              <w:rPr>
                <w:rFonts w:ascii="GHEA Grapalat" w:eastAsia="Times New Roman" w:hAnsi="GHEA Grapalat" w:cs="Times New Roman"/>
                <w:iCs/>
                <w:color w:val="000000"/>
                <w:sz w:val="21"/>
                <w:szCs w:val="21"/>
              </w:rPr>
              <w:t>վայրը</w:t>
            </w:r>
            <w:r w:rsidRPr="001C7E89">
              <w:rPr>
                <w:rFonts w:ascii="GHEA Grapalat" w:eastAsia="Times New Roman" w:hAnsi="GHEA Grapalat" w:cs="Times New Roman"/>
                <w:iCs/>
                <w:color w:val="000000"/>
                <w:sz w:val="21"/>
                <w:szCs w:val="21"/>
                <w:lang w:val="pt-BR"/>
              </w:rPr>
              <w:t xml:space="preserve"> ______________</w:t>
            </w:r>
          </w:p>
          <w:p w14:paraId="504A05D0"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rPr>
              <w:t>հհ</w:t>
            </w:r>
            <w:r w:rsidRPr="001C7E89">
              <w:rPr>
                <w:rFonts w:ascii="GHEA Grapalat" w:eastAsia="Times New Roman" w:hAnsi="GHEA Grapalat" w:cs="Times New Roman"/>
                <w:iCs/>
                <w:color w:val="000000"/>
                <w:sz w:val="21"/>
                <w:szCs w:val="21"/>
                <w:lang w:val="pt-BR"/>
              </w:rPr>
              <w:t xml:space="preserve"> _________________________ </w:t>
            </w:r>
          </w:p>
          <w:p w14:paraId="42CDDC3F"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rPr>
              <w:t>հվհհ</w:t>
            </w:r>
            <w:r w:rsidRPr="001C7E89">
              <w:rPr>
                <w:rFonts w:ascii="GHEA Grapalat" w:eastAsia="Times New Roman" w:hAnsi="GHEA Grapalat" w:cs="Times New Roman"/>
                <w:iCs/>
                <w:color w:val="000000"/>
                <w:sz w:val="21"/>
                <w:szCs w:val="21"/>
                <w:lang w:val="pt-BR"/>
              </w:rPr>
              <w:t xml:space="preserve"> _______________________ </w:t>
            </w:r>
          </w:p>
        </w:tc>
        <w:tc>
          <w:tcPr>
            <w:tcW w:w="0" w:type="auto"/>
            <w:vAlign w:val="center"/>
          </w:tcPr>
          <w:p w14:paraId="6E873500"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rPr>
              <w:t>Պատվիրատու</w:t>
            </w:r>
          </w:p>
          <w:p w14:paraId="54093237"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lang w:val="pt-BR"/>
              </w:rPr>
              <w:t>_____________________________</w:t>
            </w:r>
          </w:p>
          <w:p w14:paraId="7FD85380"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lang w:val="pt-BR"/>
              </w:rPr>
              <w:t>_____________________________</w:t>
            </w:r>
          </w:p>
          <w:p w14:paraId="29084871"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rPr>
              <w:t>գտնվելու</w:t>
            </w:r>
            <w:r w:rsidRPr="001C7E89">
              <w:rPr>
                <w:rFonts w:ascii="GHEA Grapalat" w:eastAsia="Times New Roman" w:hAnsi="GHEA Grapalat" w:cs="Times New Roman"/>
                <w:iCs/>
                <w:color w:val="000000"/>
                <w:sz w:val="21"/>
                <w:szCs w:val="21"/>
                <w:lang w:val="pt-BR"/>
              </w:rPr>
              <w:t xml:space="preserve"> </w:t>
            </w:r>
            <w:r w:rsidRPr="001C7E89">
              <w:rPr>
                <w:rFonts w:ascii="GHEA Grapalat" w:eastAsia="Times New Roman" w:hAnsi="GHEA Grapalat" w:cs="Times New Roman"/>
                <w:iCs/>
                <w:color w:val="000000"/>
                <w:sz w:val="21"/>
                <w:szCs w:val="21"/>
              </w:rPr>
              <w:t>վայրը</w:t>
            </w:r>
            <w:r w:rsidRPr="001C7E89">
              <w:rPr>
                <w:rFonts w:ascii="GHEA Grapalat" w:eastAsia="Times New Roman" w:hAnsi="GHEA Grapalat" w:cs="Times New Roman"/>
                <w:iCs/>
                <w:color w:val="000000"/>
                <w:sz w:val="21"/>
                <w:szCs w:val="21"/>
                <w:lang w:val="pt-BR"/>
              </w:rPr>
              <w:t xml:space="preserve"> _________________</w:t>
            </w:r>
          </w:p>
          <w:p w14:paraId="3DCFE31A"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rPr>
              <w:t>հհ</w:t>
            </w:r>
            <w:r w:rsidRPr="001C7E89">
              <w:rPr>
                <w:rFonts w:ascii="GHEA Grapalat" w:eastAsia="Times New Roman" w:hAnsi="GHEA Grapalat" w:cs="Times New Roman"/>
                <w:iCs/>
                <w:color w:val="000000"/>
                <w:sz w:val="21"/>
                <w:szCs w:val="21"/>
                <w:lang w:val="pt-BR"/>
              </w:rPr>
              <w:t>____________________________</w:t>
            </w:r>
          </w:p>
          <w:p w14:paraId="6B48444B"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lang w:val="pt-BR"/>
              </w:rPr>
            </w:pPr>
            <w:r w:rsidRPr="001C7E89">
              <w:rPr>
                <w:rFonts w:ascii="GHEA Grapalat" w:eastAsia="Times New Roman" w:hAnsi="GHEA Grapalat" w:cs="Times New Roman"/>
                <w:iCs/>
                <w:color w:val="000000"/>
                <w:sz w:val="21"/>
                <w:szCs w:val="21"/>
              </w:rPr>
              <w:t>հվհհ</w:t>
            </w:r>
            <w:r w:rsidRPr="001C7E89">
              <w:rPr>
                <w:rFonts w:ascii="GHEA Grapalat" w:eastAsia="Times New Roman" w:hAnsi="GHEA Grapalat" w:cs="Times New Roman"/>
                <w:iCs/>
                <w:color w:val="000000"/>
                <w:sz w:val="21"/>
                <w:szCs w:val="21"/>
                <w:lang w:val="pt-BR"/>
              </w:rPr>
              <w:t>___________________________</w:t>
            </w:r>
          </w:p>
        </w:tc>
      </w:tr>
    </w:tbl>
    <w:p w14:paraId="5C816AD1" w14:textId="77777777" w:rsidR="001C7E89" w:rsidRPr="001C7E89" w:rsidRDefault="001C7E89" w:rsidP="001C7E89">
      <w:pPr>
        <w:spacing w:after="0" w:line="240" w:lineRule="auto"/>
        <w:ind w:firstLine="375"/>
        <w:rPr>
          <w:rFonts w:ascii="Arial" w:eastAsia="Times New Roman" w:hAnsi="Arial" w:cs="Arial"/>
          <w:iCs/>
          <w:color w:val="000000"/>
          <w:sz w:val="21"/>
          <w:szCs w:val="21"/>
          <w:lang w:val="pt-BR"/>
        </w:rPr>
      </w:pPr>
      <w:r w:rsidRPr="001C7E89">
        <w:rPr>
          <w:rFonts w:ascii="Arial" w:eastAsia="Times New Roman" w:hAnsi="Arial" w:cs="Arial"/>
          <w:iCs/>
          <w:color w:val="000000"/>
          <w:sz w:val="21"/>
          <w:szCs w:val="21"/>
          <w:lang w:val="pt-BR"/>
        </w:rPr>
        <w:t>  </w:t>
      </w:r>
    </w:p>
    <w:p w14:paraId="6BEBC8D0" w14:textId="77777777" w:rsidR="001C7E89" w:rsidRPr="001C7E89" w:rsidRDefault="001C7E89" w:rsidP="001C7E89">
      <w:pPr>
        <w:spacing w:after="0" w:line="240" w:lineRule="auto"/>
        <w:ind w:firstLine="375"/>
        <w:rPr>
          <w:rFonts w:ascii="GHEA Grapalat" w:eastAsia="Times New Roman" w:hAnsi="GHEA Grapalat" w:cs="Times New Roman"/>
          <w:iCs/>
          <w:color w:val="000000"/>
          <w:sz w:val="15"/>
          <w:szCs w:val="21"/>
          <w:lang w:val="pt-BR"/>
        </w:rPr>
      </w:pPr>
    </w:p>
    <w:p w14:paraId="4F83BB30" w14:textId="77777777" w:rsidR="001C7E89" w:rsidRPr="001C7E89" w:rsidRDefault="001C7E89" w:rsidP="001C7E89">
      <w:pPr>
        <w:spacing w:after="0" w:line="240" w:lineRule="auto"/>
        <w:ind w:firstLine="375"/>
        <w:jc w:val="center"/>
        <w:rPr>
          <w:rFonts w:ascii="GHEA Grapalat" w:eastAsia="Times New Roman" w:hAnsi="GHEA Grapalat" w:cs="Times New Roman"/>
          <w:iCs/>
          <w:color w:val="000000"/>
          <w:lang w:val="pt-BR"/>
        </w:rPr>
      </w:pPr>
      <w:r w:rsidRPr="001C7E89">
        <w:rPr>
          <w:rFonts w:ascii="GHEA Grapalat" w:eastAsia="Times New Roman" w:hAnsi="GHEA Grapalat" w:cs="Times New Roman"/>
          <w:b/>
          <w:bCs/>
          <w:iCs/>
          <w:color w:val="000000"/>
        </w:rPr>
        <w:t>ԱՐՁԱՆԱԳՐՈՒԹՅՈՒՆ</w:t>
      </w:r>
      <w:r w:rsidRPr="001C7E89">
        <w:rPr>
          <w:rFonts w:ascii="GHEA Grapalat" w:eastAsia="Times New Roman" w:hAnsi="GHEA Grapalat" w:cs="Times New Roman"/>
          <w:b/>
          <w:bCs/>
          <w:iCs/>
          <w:color w:val="000000"/>
          <w:lang w:val="pt-BR"/>
        </w:rPr>
        <w:t xml:space="preserve"> N</w:t>
      </w:r>
    </w:p>
    <w:p w14:paraId="0BB1025F" w14:textId="77777777" w:rsidR="001C7E89" w:rsidRPr="001C7E89" w:rsidRDefault="001C7E89" w:rsidP="001C7E89">
      <w:pPr>
        <w:spacing w:after="0" w:line="240" w:lineRule="auto"/>
        <w:ind w:firstLine="375"/>
        <w:jc w:val="center"/>
        <w:rPr>
          <w:rFonts w:ascii="GHEA Grapalat" w:eastAsia="Times New Roman" w:hAnsi="GHEA Grapalat" w:cs="Times New Roman"/>
          <w:b/>
          <w:bCs/>
          <w:iCs/>
          <w:color w:val="000000"/>
          <w:lang w:val="pt-BR"/>
        </w:rPr>
      </w:pPr>
      <w:r w:rsidRPr="001C7E89">
        <w:rPr>
          <w:rFonts w:ascii="GHEA Grapalat" w:eastAsia="Times New Roman" w:hAnsi="GHEA Grapalat" w:cs="Times New Roman"/>
          <w:b/>
          <w:bCs/>
          <w:iCs/>
          <w:color w:val="000000"/>
        </w:rPr>
        <w:t>ՊԱՅՄԱՆԱԳՐԻ</w:t>
      </w:r>
      <w:r w:rsidRPr="001C7E89">
        <w:rPr>
          <w:rFonts w:ascii="GHEA Grapalat" w:eastAsia="Times New Roman" w:hAnsi="GHEA Grapalat" w:cs="Times New Roman"/>
          <w:b/>
          <w:bCs/>
          <w:iCs/>
          <w:color w:val="000000"/>
          <w:lang w:val="pt-BR"/>
        </w:rPr>
        <w:t xml:space="preserve"> </w:t>
      </w:r>
      <w:r w:rsidRPr="001C7E89">
        <w:rPr>
          <w:rFonts w:ascii="GHEA Grapalat" w:eastAsia="Times New Roman" w:hAnsi="GHEA Grapalat" w:cs="Times New Roman"/>
          <w:b/>
          <w:bCs/>
          <w:iCs/>
          <w:color w:val="000000"/>
        </w:rPr>
        <w:t>ԿԱՄ</w:t>
      </w:r>
      <w:r w:rsidRPr="001C7E89">
        <w:rPr>
          <w:rFonts w:ascii="GHEA Grapalat" w:eastAsia="Times New Roman" w:hAnsi="GHEA Grapalat" w:cs="Times New Roman"/>
          <w:b/>
          <w:bCs/>
          <w:iCs/>
          <w:color w:val="000000"/>
          <w:lang w:val="pt-BR"/>
        </w:rPr>
        <w:t xml:space="preserve"> </w:t>
      </w:r>
      <w:r w:rsidRPr="001C7E89">
        <w:rPr>
          <w:rFonts w:ascii="GHEA Grapalat" w:eastAsia="Times New Roman" w:hAnsi="GHEA Grapalat" w:cs="Times New Roman"/>
          <w:b/>
          <w:bCs/>
          <w:iCs/>
          <w:color w:val="000000"/>
        </w:rPr>
        <w:t>ԴՐԱ</w:t>
      </w:r>
      <w:r w:rsidRPr="001C7E89">
        <w:rPr>
          <w:rFonts w:ascii="GHEA Grapalat" w:eastAsia="Times New Roman" w:hAnsi="GHEA Grapalat" w:cs="Times New Roman"/>
          <w:b/>
          <w:bCs/>
          <w:iCs/>
          <w:color w:val="000000"/>
          <w:lang w:val="pt-BR"/>
        </w:rPr>
        <w:t xml:space="preserve"> </w:t>
      </w:r>
      <w:r w:rsidRPr="001C7E89">
        <w:rPr>
          <w:rFonts w:ascii="GHEA Grapalat" w:eastAsia="Times New Roman" w:hAnsi="GHEA Grapalat" w:cs="Times New Roman"/>
          <w:b/>
          <w:bCs/>
          <w:iCs/>
          <w:color w:val="000000"/>
        </w:rPr>
        <w:t>ՄԻ</w:t>
      </w:r>
      <w:r w:rsidRPr="001C7E89">
        <w:rPr>
          <w:rFonts w:ascii="GHEA Grapalat" w:eastAsia="Times New Roman" w:hAnsi="GHEA Grapalat" w:cs="Times New Roman"/>
          <w:b/>
          <w:bCs/>
          <w:iCs/>
          <w:color w:val="000000"/>
          <w:lang w:val="pt-BR"/>
        </w:rPr>
        <w:t xml:space="preserve"> </w:t>
      </w:r>
      <w:r w:rsidRPr="001C7E89">
        <w:rPr>
          <w:rFonts w:ascii="GHEA Grapalat" w:eastAsia="Times New Roman" w:hAnsi="GHEA Grapalat" w:cs="Times New Roman"/>
          <w:b/>
          <w:bCs/>
          <w:iCs/>
          <w:color w:val="000000"/>
        </w:rPr>
        <w:t>ՄԱՍԻ</w:t>
      </w:r>
      <w:r w:rsidRPr="001C7E89">
        <w:rPr>
          <w:rFonts w:ascii="GHEA Grapalat" w:eastAsia="Times New Roman" w:hAnsi="GHEA Grapalat" w:cs="Times New Roman"/>
          <w:b/>
          <w:bCs/>
          <w:iCs/>
          <w:color w:val="000000"/>
          <w:lang w:val="pt-BR"/>
        </w:rPr>
        <w:t xml:space="preserve"> ԿԱՏԱՐՄԱՆ ԱՐԴՅՈՒՆՔՆԵՐԻ </w:t>
      </w:r>
    </w:p>
    <w:p w14:paraId="20B4B980" w14:textId="77777777" w:rsidR="001C7E89" w:rsidRPr="001C7E89" w:rsidRDefault="001C7E89" w:rsidP="001C7E89">
      <w:pPr>
        <w:spacing w:after="0" w:line="240" w:lineRule="auto"/>
        <w:ind w:firstLine="375"/>
        <w:jc w:val="center"/>
        <w:rPr>
          <w:rFonts w:ascii="Arial Unicode" w:eastAsia="Times New Roman" w:hAnsi="Arial Unicode" w:cs="Times New Roman"/>
          <w:iCs/>
          <w:color w:val="000000"/>
          <w:lang w:val="pt-BR"/>
        </w:rPr>
      </w:pPr>
      <w:r w:rsidRPr="001C7E89">
        <w:rPr>
          <w:rFonts w:ascii="GHEA Grapalat" w:eastAsia="Times New Roman" w:hAnsi="GHEA Grapalat" w:cs="Times New Roman"/>
          <w:b/>
          <w:bCs/>
          <w:iCs/>
          <w:color w:val="000000"/>
        </w:rPr>
        <w:t>ՀԱՆՁՆՄԱՆ</w:t>
      </w:r>
      <w:r w:rsidRPr="001C7E89">
        <w:rPr>
          <w:rFonts w:ascii="GHEA Grapalat" w:eastAsia="Times New Roman" w:hAnsi="GHEA Grapalat" w:cs="Times New Roman"/>
          <w:b/>
          <w:bCs/>
          <w:iCs/>
          <w:color w:val="000000"/>
          <w:lang w:val="pt-BR"/>
        </w:rPr>
        <w:t>-</w:t>
      </w:r>
      <w:r w:rsidRPr="001C7E89">
        <w:rPr>
          <w:rFonts w:ascii="GHEA Grapalat" w:eastAsia="Times New Roman" w:hAnsi="GHEA Grapalat" w:cs="Times New Roman"/>
          <w:b/>
          <w:bCs/>
          <w:iCs/>
          <w:color w:val="000000"/>
        </w:rPr>
        <w:t>ԸՆԴՈՒՆՄԱՆ</w:t>
      </w:r>
    </w:p>
    <w:p w14:paraId="503D25D0" w14:textId="77777777" w:rsidR="001C7E89" w:rsidRPr="001C7E89" w:rsidRDefault="001C7E89" w:rsidP="001C7E89">
      <w:pPr>
        <w:spacing w:after="0" w:line="240" w:lineRule="auto"/>
        <w:jc w:val="center"/>
        <w:rPr>
          <w:rFonts w:ascii="Arial LatArm" w:eastAsia="Times New Roman" w:hAnsi="Arial LatArm" w:cs="Times New Roman"/>
          <w:b/>
          <w:bCs/>
          <w:i/>
          <w:iCs/>
          <w:sz w:val="20"/>
          <w:szCs w:val="20"/>
          <w:lang w:val="es-ES"/>
        </w:rPr>
      </w:pPr>
    </w:p>
    <w:p w14:paraId="54E06CE2" w14:textId="77777777" w:rsidR="001C7E89" w:rsidRPr="001C7E89" w:rsidRDefault="001C7E89" w:rsidP="001C7E89">
      <w:pPr>
        <w:spacing w:after="0" w:line="240" w:lineRule="auto"/>
        <w:ind w:firstLine="540"/>
        <w:jc w:val="both"/>
        <w:rPr>
          <w:rFonts w:ascii="Arial LatArm" w:eastAsia="Times New Roman" w:hAnsi="Arial LatArm" w:cs="Times New Roman"/>
          <w:i/>
          <w:iCs/>
          <w:sz w:val="20"/>
          <w:szCs w:val="20"/>
          <w:lang w:val="es-ES"/>
        </w:rPr>
      </w:pPr>
      <w:proofErr w:type="gramStart"/>
      <w:r w:rsidRPr="001C7E89">
        <w:rPr>
          <w:rFonts w:ascii="GHEA Grapalat" w:eastAsia="Times New Roman" w:hAnsi="GHEA Grapalat" w:cs="Times New Roman"/>
          <w:i/>
          <w:color w:val="000000"/>
          <w:sz w:val="21"/>
          <w:szCs w:val="21"/>
          <w:lang w:val="es-ES" w:eastAsia="ru-RU"/>
        </w:rPr>
        <w:t xml:space="preserve">«  </w:t>
      </w:r>
      <w:proofErr w:type="gramEnd"/>
      <w:r w:rsidRPr="001C7E89">
        <w:rPr>
          <w:rFonts w:ascii="GHEA Grapalat" w:eastAsia="Times New Roman" w:hAnsi="GHEA Grapalat" w:cs="Times New Roman"/>
          <w:i/>
          <w:color w:val="000000"/>
          <w:sz w:val="21"/>
          <w:szCs w:val="21"/>
          <w:lang w:val="es-ES" w:eastAsia="ru-RU"/>
        </w:rPr>
        <w:t xml:space="preserve">    » «              »</w:t>
      </w:r>
      <w:r w:rsidRPr="001C7E89">
        <w:rPr>
          <w:rFonts w:ascii="Arial LatArm" w:eastAsia="Times New Roman" w:hAnsi="Arial LatArm" w:cs="Times New Roman"/>
          <w:i/>
          <w:iCs/>
          <w:sz w:val="20"/>
          <w:szCs w:val="20"/>
          <w:lang w:val="es-ES"/>
        </w:rPr>
        <w:t xml:space="preserve">  </w:t>
      </w:r>
      <w:r w:rsidRPr="001C7E89">
        <w:rPr>
          <w:rFonts w:ascii="GHEA Grapalat" w:eastAsia="Times New Roman" w:hAnsi="GHEA Grapalat" w:cs="Times New Roman"/>
          <w:i/>
          <w:color w:val="000000"/>
          <w:sz w:val="21"/>
          <w:szCs w:val="21"/>
          <w:lang w:val="es-ES" w:eastAsia="ru-RU"/>
        </w:rPr>
        <w:t xml:space="preserve">20    </w:t>
      </w:r>
      <w:r w:rsidRPr="001C7E89">
        <w:rPr>
          <w:rFonts w:ascii="GHEA Grapalat" w:eastAsia="Times New Roman" w:hAnsi="GHEA Grapalat" w:cs="Times New Roman"/>
          <w:i/>
          <w:color w:val="000000"/>
          <w:sz w:val="21"/>
          <w:szCs w:val="21"/>
          <w:lang w:val="en-AU" w:eastAsia="ru-RU"/>
        </w:rPr>
        <w:t>թ</w:t>
      </w:r>
      <w:r w:rsidRPr="001C7E89">
        <w:rPr>
          <w:rFonts w:ascii="GHEA Grapalat" w:eastAsia="Times New Roman" w:hAnsi="GHEA Grapalat" w:cs="Times New Roman"/>
          <w:i/>
          <w:color w:val="000000"/>
          <w:sz w:val="21"/>
          <w:szCs w:val="21"/>
          <w:lang w:val="es-ES" w:eastAsia="ru-RU"/>
        </w:rPr>
        <w:t>.</w:t>
      </w:r>
    </w:p>
    <w:p w14:paraId="40BE0F84" w14:textId="77777777" w:rsidR="001C7E89" w:rsidRPr="001C7E89" w:rsidRDefault="001C7E89" w:rsidP="001C7E89">
      <w:pPr>
        <w:spacing w:after="0" w:line="240" w:lineRule="auto"/>
        <w:jc w:val="both"/>
        <w:rPr>
          <w:rFonts w:ascii="Arial LatArm" w:eastAsia="Times New Roman" w:hAnsi="Arial LatArm" w:cs="Times New Roman"/>
          <w:i/>
          <w:iCs/>
          <w:sz w:val="20"/>
          <w:szCs w:val="20"/>
          <w:lang w:val="es-ES"/>
        </w:rPr>
      </w:pPr>
    </w:p>
    <w:p w14:paraId="566606A1" w14:textId="77777777" w:rsidR="001C7E89" w:rsidRPr="001C7E89" w:rsidRDefault="001C7E89" w:rsidP="001C7E89">
      <w:pPr>
        <w:spacing w:after="0" w:line="240" w:lineRule="auto"/>
        <w:rPr>
          <w:rFonts w:ascii="GHEA Grapalat" w:eastAsia="Times New Roman" w:hAnsi="GHEA Grapalat" w:cs="Times New Roman"/>
          <w:color w:val="000000"/>
          <w:sz w:val="21"/>
          <w:szCs w:val="21"/>
          <w:lang w:val="es-ES"/>
        </w:rPr>
      </w:pPr>
      <w:r w:rsidRPr="001C7E89">
        <w:rPr>
          <w:rFonts w:ascii="GHEA Grapalat" w:eastAsia="Times New Roman" w:hAnsi="GHEA Grapalat" w:cs="Times New Roman"/>
          <w:color w:val="000000"/>
          <w:sz w:val="21"/>
          <w:szCs w:val="21"/>
        </w:rPr>
        <w:t>Պայմանագրի</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rPr>
        <w:t>այսուհետ</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rPr>
        <w:t>Պայմանագիր</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rPr>
        <w:t>անվանումը</w:t>
      </w:r>
      <w:r w:rsidRPr="001C7E89">
        <w:rPr>
          <w:rFonts w:ascii="GHEA Grapalat" w:eastAsia="Times New Roman" w:hAnsi="GHEA Grapalat" w:cs="Times New Roman"/>
          <w:color w:val="000000"/>
          <w:sz w:val="21"/>
          <w:szCs w:val="21"/>
          <w:lang w:val="es-ES"/>
        </w:rPr>
        <w:t>` ____________________________________________________________________________________________</w:t>
      </w:r>
    </w:p>
    <w:p w14:paraId="231939DD" w14:textId="77777777" w:rsidR="001C7E89" w:rsidRPr="001C7E89" w:rsidRDefault="001C7E89" w:rsidP="001C7E89">
      <w:pPr>
        <w:spacing w:after="0" w:line="240" w:lineRule="auto"/>
        <w:rPr>
          <w:rFonts w:ascii="GHEA Grapalat" w:eastAsia="Times New Roman" w:hAnsi="GHEA Grapalat" w:cs="Times New Roman"/>
          <w:color w:val="000000"/>
          <w:sz w:val="21"/>
          <w:szCs w:val="21"/>
          <w:lang w:val="es-ES"/>
        </w:rPr>
      </w:pPr>
      <w:r w:rsidRPr="001C7E89">
        <w:rPr>
          <w:rFonts w:ascii="GHEA Grapalat" w:eastAsia="Times New Roman" w:hAnsi="GHEA Grapalat" w:cs="Times New Roman"/>
          <w:color w:val="000000"/>
          <w:sz w:val="21"/>
          <w:szCs w:val="21"/>
        </w:rPr>
        <w:t>Պայմանագրի</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rPr>
        <w:t>կնքման</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rPr>
        <w:t>ամսաթիվը</w:t>
      </w:r>
      <w:r w:rsidRPr="001C7E89">
        <w:rPr>
          <w:rFonts w:ascii="GHEA Grapalat" w:eastAsia="Times New Roman" w:hAnsi="GHEA Grapalat" w:cs="Times New Roman"/>
          <w:color w:val="000000"/>
          <w:sz w:val="21"/>
          <w:szCs w:val="21"/>
          <w:lang w:val="es-ES"/>
        </w:rPr>
        <w:t xml:space="preserve">` «____» «__________________» 20 </w:t>
      </w:r>
      <w:r w:rsidRPr="001C7E89">
        <w:rPr>
          <w:rFonts w:ascii="GHEA Grapalat" w:eastAsia="Times New Roman" w:hAnsi="GHEA Grapalat" w:cs="Times New Roman"/>
          <w:color w:val="000000"/>
          <w:sz w:val="21"/>
          <w:szCs w:val="21"/>
        </w:rPr>
        <w:t>թ</w:t>
      </w:r>
      <w:r w:rsidRPr="001C7E89">
        <w:rPr>
          <w:rFonts w:ascii="GHEA Grapalat" w:eastAsia="Times New Roman" w:hAnsi="GHEA Grapalat" w:cs="Times New Roman"/>
          <w:color w:val="000000"/>
          <w:sz w:val="21"/>
          <w:szCs w:val="21"/>
          <w:lang w:val="es-ES"/>
        </w:rPr>
        <w:t>.</w:t>
      </w:r>
    </w:p>
    <w:p w14:paraId="19CD91EE" w14:textId="77777777" w:rsidR="001C7E89" w:rsidRPr="001C7E89" w:rsidRDefault="001C7E89" w:rsidP="001C7E89">
      <w:pPr>
        <w:spacing w:after="0" w:line="240" w:lineRule="auto"/>
        <w:rPr>
          <w:rFonts w:ascii="GHEA Grapalat" w:eastAsia="Times New Roman" w:hAnsi="GHEA Grapalat" w:cs="Times New Roman"/>
          <w:color w:val="000000"/>
          <w:sz w:val="21"/>
          <w:szCs w:val="21"/>
          <w:lang w:val="es-ES"/>
        </w:rPr>
      </w:pPr>
      <w:r w:rsidRPr="001C7E89">
        <w:rPr>
          <w:rFonts w:ascii="GHEA Grapalat" w:eastAsia="Times New Roman" w:hAnsi="GHEA Grapalat" w:cs="Times New Roman"/>
          <w:color w:val="000000"/>
          <w:sz w:val="21"/>
          <w:szCs w:val="21"/>
        </w:rPr>
        <w:t>Պայմանագրի</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rPr>
        <w:t>համարը</w:t>
      </w:r>
      <w:r w:rsidRPr="001C7E89">
        <w:rPr>
          <w:rFonts w:ascii="GHEA Grapalat" w:eastAsia="Times New Roman" w:hAnsi="GHEA Grapalat" w:cs="Times New Roman"/>
          <w:color w:val="000000"/>
          <w:sz w:val="21"/>
          <w:szCs w:val="21"/>
          <w:lang w:val="es-ES"/>
        </w:rPr>
        <w:t>`    __________</w:t>
      </w:r>
    </w:p>
    <w:p w14:paraId="7E64053D" w14:textId="77777777" w:rsidR="001C7E89" w:rsidRPr="001C7E89" w:rsidRDefault="001C7E89" w:rsidP="001C7E89">
      <w:pPr>
        <w:spacing w:after="0" w:line="240" w:lineRule="auto"/>
        <w:jc w:val="both"/>
        <w:rPr>
          <w:rFonts w:ascii="GHEA Grapalat" w:eastAsia="Times New Roman" w:hAnsi="GHEA Grapalat" w:cs="Sylfaen"/>
          <w:iCs/>
          <w:sz w:val="24"/>
          <w:szCs w:val="24"/>
          <w:lang w:val="es-ES"/>
        </w:rPr>
      </w:pPr>
      <w:proofErr w:type="gramStart"/>
      <w:r w:rsidRPr="001C7E89">
        <w:rPr>
          <w:rFonts w:ascii="GHEA Grapalat" w:eastAsia="Times New Roman" w:hAnsi="GHEA Grapalat" w:cs="Times New Roman"/>
          <w:iCs/>
          <w:color w:val="000000"/>
          <w:sz w:val="21"/>
          <w:szCs w:val="21"/>
        </w:rPr>
        <w:t>Պատվիրատուն</w:t>
      </w:r>
      <w:r w:rsidRPr="001C7E89">
        <w:rPr>
          <w:rFonts w:ascii="GHEA Grapalat" w:eastAsia="Times New Roman" w:hAnsi="GHEA Grapalat" w:cs="Times New Roman"/>
          <w:iCs/>
          <w:color w:val="000000"/>
          <w:sz w:val="21"/>
          <w:szCs w:val="21"/>
          <w:lang w:val="es-ES"/>
        </w:rPr>
        <w:t xml:space="preserve">  </w:t>
      </w:r>
      <w:r w:rsidRPr="001C7E89">
        <w:rPr>
          <w:rFonts w:ascii="GHEA Grapalat" w:eastAsia="Times New Roman" w:hAnsi="GHEA Grapalat" w:cs="Times New Roman"/>
          <w:iCs/>
          <w:color w:val="000000"/>
          <w:sz w:val="21"/>
          <w:szCs w:val="21"/>
        </w:rPr>
        <w:t>և</w:t>
      </w:r>
      <w:proofErr w:type="gramEnd"/>
      <w:r w:rsidRPr="001C7E89">
        <w:rPr>
          <w:rFonts w:ascii="GHEA Grapalat" w:eastAsia="Times New Roman" w:hAnsi="GHEA Grapalat" w:cs="Times New Roman"/>
          <w:iCs/>
          <w:color w:val="000000"/>
          <w:sz w:val="21"/>
          <w:szCs w:val="21"/>
          <w:lang w:val="es-ES"/>
        </w:rPr>
        <w:t xml:space="preserve">  </w:t>
      </w:r>
      <w:r w:rsidRPr="001C7E89">
        <w:rPr>
          <w:rFonts w:ascii="GHEA Grapalat" w:eastAsia="Times New Roman" w:hAnsi="GHEA Grapalat" w:cs="Times New Roman"/>
          <w:color w:val="000000"/>
          <w:sz w:val="21"/>
          <w:szCs w:val="21"/>
        </w:rPr>
        <w:t>Պայմանագրի</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rPr>
        <w:t>կողմը՝</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հիմք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ընդունելով</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պայմանագրի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կատարման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վերաբերյալ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 »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20 </w:t>
      </w:r>
      <w:r w:rsidRPr="001C7E89">
        <w:rPr>
          <w:rFonts w:ascii="GHEA Grapalat" w:eastAsia="Times New Roman" w:hAnsi="GHEA Grapalat" w:cs="Times New Roman"/>
          <w:color w:val="000000"/>
          <w:sz w:val="21"/>
          <w:szCs w:val="21"/>
          <w:lang w:val="es-ES"/>
        </w:rPr>
        <w:t xml:space="preserve">  </w:t>
      </w:r>
      <w:r w:rsidRPr="001C7E89">
        <w:rPr>
          <w:rFonts w:ascii="GHEA Grapalat" w:eastAsia="Times New Roman" w:hAnsi="GHEA Grapalat" w:cs="Times New Roman"/>
          <w:color w:val="000000"/>
          <w:sz w:val="21"/>
          <w:szCs w:val="21"/>
          <w:lang w:val="hy-AM"/>
        </w:rPr>
        <w:t xml:space="preserve">  թ. դուրս գրված </w:t>
      </w:r>
      <w:r w:rsidRPr="001C7E89">
        <w:rPr>
          <w:rFonts w:ascii="GHEA Grapalat" w:eastAsia="Times New Roman" w:hAnsi="GHEA Grapalat" w:cs="Times New Roman"/>
          <w:color w:val="000000"/>
          <w:sz w:val="21"/>
          <w:szCs w:val="21"/>
          <w:lang w:val="es-ES"/>
        </w:rPr>
        <w:t xml:space="preserve">N ___   </w:t>
      </w:r>
      <w:r w:rsidRPr="001C7E89">
        <w:rPr>
          <w:rFonts w:ascii="GHEA Grapalat" w:eastAsia="Times New Roman" w:hAnsi="GHEA Grapalat" w:cs="Times New Roman"/>
          <w:color w:val="000000"/>
          <w:sz w:val="21"/>
          <w:szCs w:val="21"/>
          <w:lang w:val="hy-AM"/>
        </w:rPr>
        <w:t xml:space="preserve">հաշիվ ապրանքագիրը, </w:t>
      </w:r>
      <w:r w:rsidRPr="001C7E89">
        <w:rPr>
          <w:rFonts w:ascii="GHEA Grapalat" w:eastAsia="Times New Roman" w:hAnsi="GHEA Grapalat" w:cs="Times New Roman"/>
          <w:color w:val="000000"/>
          <w:sz w:val="21"/>
          <w:szCs w:val="21"/>
          <w:lang w:val="es-ES"/>
        </w:rPr>
        <w:t>կազմեցին սույն արձանագրությունը հետևյալի մասին.</w:t>
      </w:r>
    </w:p>
    <w:p w14:paraId="5E29F4B0" w14:textId="77777777" w:rsidR="001C7E89" w:rsidRPr="001C7E89" w:rsidRDefault="001C7E89" w:rsidP="001C7E89">
      <w:pPr>
        <w:spacing w:after="0" w:line="240" w:lineRule="auto"/>
        <w:jc w:val="both"/>
        <w:rPr>
          <w:rFonts w:ascii="GHEA Grapalat" w:eastAsia="Times New Roman" w:hAnsi="GHEA Grapalat" w:cs="Times New Roman"/>
          <w:iCs/>
          <w:color w:val="000000"/>
          <w:sz w:val="21"/>
          <w:szCs w:val="21"/>
          <w:lang w:val="hy-AM"/>
        </w:rPr>
      </w:pPr>
      <w:r w:rsidRPr="001C7E89">
        <w:rPr>
          <w:rFonts w:ascii="GHEA Grapalat" w:eastAsia="Times New Roman" w:hAnsi="GHEA Grapalat" w:cs="Times New Roman"/>
          <w:iCs/>
          <w:color w:val="000000"/>
          <w:sz w:val="21"/>
          <w:szCs w:val="21"/>
        </w:rPr>
        <w:t>Պայմանագրի</w:t>
      </w:r>
      <w:r w:rsidRPr="001C7E89">
        <w:rPr>
          <w:rFonts w:ascii="GHEA Grapalat" w:eastAsia="Times New Roman" w:hAnsi="GHEA Grapalat" w:cs="Times New Roman"/>
          <w:iCs/>
          <w:color w:val="000000"/>
          <w:sz w:val="21"/>
          <w:szCs w:val="21"/>
          <w:lang w:val="es-ES"/>
        </w:rPr>
        <w:t xml:space="preserve"> </w:t>
      </w:r>
      <w:r w:rsidRPr="001C7E89">
        <w:rPr>
          <w:rFonts w:ascii="GHEA Grapalat" w:eastAsia="Times New Roman" w:hAnsi="GHEA Grapalat" w:cs="Times New Roman"/>
          <w:iCs/>
          <w:color w:val="000000"/>
          <w:sz w:val="21"/>
          <w:szCs w:val="21"/>
        </w:rPr>
        <w:t>շրջանակներում</w:t>
      </w:r>
      <w:r w:rsidRPr="001C7E89">
        <w:rPr>
          <w:rFonts w:ascii="GHEA Grapalat" w:eastAsia="Times New Roman" w:hAnsi="GHEA Grapalat" w:cs="Times New Roman"/>
          <w:iCs/>
          <w:color w:val="000000"/>
          <w:sz w:val="21"/>
          <w:szCs w:val="21"/>
          <w:lang w:val="es-ES"/>
        </w:rPr>
        <w:t xml:space="preserve"> </w:t>
      </w:r>
      <w:r w:rsidRPr="001C7E89">
        <w:rPr>
          <w:rFonts w:ascii="GHEA Grapalat" w:eastAsia="Times New Roman" w:hAnsi="GHEA Grapalat" w:cs="Times New Roman"/>
          <w:iCs/>
          <w:snapToGrid w:val="0"/>
          <w:color w:val="000000"/>
          <w:sz w:val="21"/>
          <w:szCs w:val="21"/>
          <w:lang w:val="es-ES"/>
        </w:rPr>
        <w:t xml:space="preserve">Պայմանագրի </w:t>
      </w:r>
      <w:proofErr w:type="gramStart"/>
      <w:r w:rsidRPr="001C7E89">
        <w:rPr>
          <w:rFonts w:ascii="GHEA Grapalat" w:eastAsia="Times New Roman" w:hAnsi="GHEA Grapalat" w:cs="Times New Roman"/>
          <w:iCs/>
          <w:snapToGrid w:val="0"/>
          <w:color w:val="000000"/>
          <w:sz w:val="21"/>
          <w:szCs w:val="21"/>
          <w:lang w:val="es-ES"/>
        </w:rPr>
        <w:t xml:space="preserve">կողմը  </w:t>
      </w:r>
      <w:r w:rsidRPr="001C7E89">
        <w:rPr>
          <w:rFonts w:ascii="GHEA Grapalat" w:eastAsia="Times New Roman" w:hAnsi="GHEA Grapalat" w:cs="Times New Roman"/>
          <w:iCs/>
          <w:color w:val="000000"/>
          <w:sz w:val="21"/>
          <w:szCs w:val="21"/>
        </w:rPr>
        <w:t>մատակարարել</w:t>
      </w:r>
      <w:proofErr w:type="gramEnd"/>
      <w:r w:rsidRPr="001C7E89">
        <w:rPr>
          <w:rFonts w:ascii="GHEA Grapalat" w:eastAsia="Times New Roman" w:hAnsi="GHEA Grapalat" w:cs="Times New Roman"/>
          <w:iCs/>
          <w:color w:val="000000"/>
          <w:sz w:val="21"/>
          <w:szCs w:val="21"/>
          <w:lang w:val="es-ES"/>
        </w:rPr>
        <w:t xml:space="preserve"> </w:t>
      </w:r>
      <w:r w:rsidRPr="001C7E89">
        <w:rPr>
          <w:rFonts w:ascii="GHEA Grapalat" w:eastAsia="Times New Roman" w:hAnsi="GHEA Grapalat" w:cs="Times New Roman"/>
          <w:iCs/>
          <w:color w:val="000000"/>
          <w:sz w:val="21"/>
          <w:szCs w:val="21"/>
        </w:rPr>
        <w:t>է</w:t>
      </w:r>
      <w:r w:rsidRPr="001C7E89">
        <w:rPr>
          <w:rFonts w:ascii="GHEA Grapalat" w:eastAsia="Times New Roman" w:hAnsi="GHEA Grapalat" w:cs="Times New Roman"/>
          <w:iCs/>
          <w:color w:val="000000"/>
          <w:sz w:val="21"/>
          <w:szCs w:val="21"/>
          <w:lang w:val="es-ES"/>
        </w:rPr>
        <w:t xml:space="preserve"> </w:t>
      </w:r>
      <w:r w:rsidRPr="001C7E89">
        <w:rPr>
          <w:rFonts w:ascii="GHEA Grapalat" w:eastAsia="Times New Roman" w:hAnsi="GHEA Grapalat" w:cs="Times New Roman"/>
          <w:iCs/>
          <w:color w:val="000000"/>
          <w:sz w:val="21"/>
          <w:szCs w:val="21"/>
        </w:rPr>
        <w:t>հետևյալ</w:t>
      </w:r>
      <w:r w:rsidRPr="001C7E89">
        <w:rPr>
          <w:rFonts w:ascii="GHEA Grapalat" w:eastAsia="Times New Roman" w:hAnsi="GHEA Grapalat" w:cs="Times New Roman"/>
          <w:iCs/>
          <w:color w:val="000000"/>
          <w:sz w:val="21"/>
          <w:szCs w:val="21"/>
          <w:lang w:val="es-ES"/>
        </w:rPr>
        <w:t xml:space="preserve"> </w:t>
      </w:r>
      <w:r w:rsidRPr="001C7E89">
        <w:rPr>
          <w:rFonts w:ascii="GHEA Grapalat" w:eastAsia="Times New Roman" w:hAnsi="GHEA Grapalat" w:cs="Times New Roman"/>
          <w:iCs/>
          <w:color w:val="000000"/>
          <w:sz w:val="21"/>
          <w:szCs w:val="21"/>
        </w:rPr>
        <w:t>ապրանքները՝</w:t>
      </w:r>
    </w:p>
    <w:p w14:paraId="0A9CE3C6" w14:textId="77777777" w:rsidR="001C7E89" w:rsidRPr="001C7E89" w:rsidRDefault="001C7E89" w:rsidP="001C7E89">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C7E89" w:rsidRPr="001C7E89" w14:paraId="3F5F18B5" w14:textId="77777777" w:rsidTr="009B41BC">
        <w:trPr>
          <w:jc w:val="right"/>
        </w:trPr>
        <w:tc>
          <w:tcPr>
            <w:tcW w:w="357" w:type="dxa"/>
            <w:vMerge w:val="restart"/>
            <w:shd w:val="clear" w:color="auto" w:fill="auto"/>
            <w:vAlign w:val="center"/>
          </w:tcPr>
          <w:p w14:paraId="3FDAE29E"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N</w:t>
            </w:r>
          </w:p>
        </w:tc>
        <w:tc>
          <w:tcPr>
            <w:tcW w:w="10348" w:type="dxa"/>
            <w:gridSpan w:val="8"/>
            <w:shd w:val="clear" w:color="auto" w:fill="auto"/>
            <w:vAlign w:val="center"/>
          </w:tcPr>
          <w:p w14:paraId="4B34B05F" w14:textId="77777777" w:rsidR="001C7E89" w:rsidRPr="001C7E89" w:rsidRDefault="001C7E89" w:rsidP="001C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Sylfaen"/>
                <w:sz w:val="18"/>
                <w:szCs w:val="18"/>
              </w:rPr>
              <w:t>Մատակարարված</w:t>
            </w:r>
            <w:r w:rsidRPr="001C7E89">
              <w:rPr>
                <w:rFonts w:ascii="GHEA Grapalat" w:eastAsia="Times New Roman" w:hAnsi="GHEA Grapalat" w:cs="Courier New"/>
                <w:sz w:val="18"/>
                <w:szCs w:val="18"/>
              </w:rPr>
              <w:t xml:space="preserve"> </w:t>
            </w:r>
            <w:r w:rsidRPr="001C7E89">
              <w:rPr>
                <w:rFonts w:ascii="GHEA Grapalat" w:eastAsia="Times New Roman" w:hAnsi="GHEA Grapalat" w:cs="Sylfaen"/>
                <w:sz w:val="18"/>
                <w:szCs w:val="18"/>
              </w:rPr>
              <w:t>ապրանքների</w:t>
            </w:r>
          </w:p>
        </w:tc>
      </w:tr>
      <w:tr w:rsidR="001C7E89" w:rsidRPr="001C7E89" w14:paraId="625B9F7E" w14:textId="77777777" w:rsidTr="009B41BC">
        <w:trPr>
          <w:jc w:val="right"/>
        </w:trPr>
        <w:tc>
          <w:tcPr>
            <w:tcW w:w="357" w:type="dxa"/>
            <w:vMerge/>
            <w:shd w:val="clear" w:color="auto" w:fill="auto"/>
          </w:tcPr>
          <w:p w14:paraId="3E43BCAF"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173" w:type="dxa"/>
            <w:vMerge w:val="restart"/>
            <w:shd w:val="clear" w:color="auto" w:fill="auto"/>
            <w:vAlign w:val="center"/>
          </w:tcPr>
          <w:p w14:paraId="47AA52C0"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անվանումը</w:t>
            </w:r>
          </w:p>
        </w:tc>
        <w:tc>
          <w:tcPr>
            <w:tcW w:w="1440" w:type="dxa"/>
            <w:vMerge w:val="restart"/>
            <w:shd w:val="clear" w:color="auto" w:fill="auto"/>
            <w:vAlign w:val="center"/>
          </w:tcPr>
          <w:p w14:paraId="6C356D09"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roofErr w:type="gramStart"/>
            <w:r w:rsidRPr="001C7E89">
              <w:rPr>
                <w:rFonts w:ascii="GHEA Grapalat" w:eastAsia="Times New Roman" w:hAnsi="GHEA Grapalat" w:cs="Times New Roman"/>
                <w:sz w:val="18"/>
                <w:szCs w:val="18"/>
              </w:rPr>
              <w:t>տեխնիկական  բնութագրի</w:t>
            </w:r>
            <w:proofErr w:type="gramEnd"/>
            <w:r w:rsidRPr="001C7E89">
              <w:rPr>
                <w:rFonts w:ascii="GHEA Grapalat" w:eastAsia="Times New Roman" w:hAnsi="GHEA Grapalat" w:cs="Times New Roman"/>
                <w:sz w:val="18"/>
                <w:szCs w:val="18"/>
              </w:rPr>
              <w:t xml:space="preserve"> համառոտ շարադրանքը</w:t>
            </w:r>
          </w:p>
        </w:tc>
        <w:tc>
          <w:tcPr>
            <w:tcW w:w="2916" w:type="dxa"/>
            <w:gridSpan w:val="2"/>
            <w:shd w:val="clear" w:color="auto" w:fill="auto"/>
            <w:vAlign w:val="center"/>
          </w:tcPr>
          <w:p w14:paraId="58A4D194"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քանակական ցուցանիշը</w:t>
            </w:r>
          </w:p>
        </w:tc>
        <w:tc>
          <w:tcPr>
            <w:tcW w:w="2976" w:type="dxa"/>
            <w:gridSpan w:val="2"/>
            <w:shd w:val="clear" w:color="auto" w:fill="auto"/>
            <w:vAlign w:val="center"/>
          </w:tcPr>
          <w:p w14:paraId="4608F667"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կատարման ժամկետը</w:t>
            </w:r>
          </w:p>
        </w:tc>
        <w:tc>
          <w:tcPr>
            <w:tcW w:w="1168" w:type="dxa"/>
            <w:vMerge w:val="restart"/>
            <w:shd w:val="clear" w:color="auto" w:fill="auto"/>
            <w:vAlign w:val="center"/>
          </w:tcPr>
          <w:p w14:paraId="60E1ACE0"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Վճարման ենթակա գումարը /հազար դրամ/</w:t>
            </w:r>
          </w:p>
        </w:tc>
        <w:tc>
          <w:tcPr>
            <w:tcW w:w="675" w:type="dxa"/>
            <w:vMerge w:val="restart"/>
            <w:shd w:val="clear" w:color="auto" w:fill="auto"/>
            <w:vAlign w:val="center"/>
          </w:tcPr>
          <w:p w14:paraId="4CB1F6F3"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Վճարման ժամկետը /ըստ վճարման ժամանակացույցի/</w:t>
            </w:r>
          </w:p>
        </w:tc>
      </w:tr>
      <w:tr w:rsidR="001C7E89" w:rsidRPr="001C7E89" w14:paraId="346A97FE" w14:textId="77777777" w:rsidTr="009B41BC">
        <w:trPr>
          <w:trHeight w:val="1105"/>
          <w:jc w:val="right"/>
        </w:trPr>
        <w:tc>
          <w:tcPr>
            <w:tcW w:w="357" w:type="dxa"/>
            <w:vMerge/>
            <w:tcBorders>
              <w:bottom w:val="single" w:sz="4" w:space="0" w:color="auto"/>
            </w:tcBorders>
            <w:shd w:val="clear" w:color="auto" w:fill="auto"/>
          </w:tcPr>
          <w:p w14:paraId="70028F18"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173" w:type="dxa"/>
            <w:vMerge/>
            <w:tcBorders>
              <w:bottom w:val="single" w:sz="4" w:space="0" w:color="auto"/>
            </w:tcBorders>
            <w:shd w:val="clear" w:color="auto" w:fill="auto"/>
            <w:vAlign w:val="center"/>
          </w:tcPr>
          <w:p w14:paraId="2D388242"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440" w:type="dxa"/>
            <w:vMerge/>
            <w:tcBorders>
              <w:bottom w:val="single" w:sz="4" w:space="0" w:color="auto"/>
            </w:tcBorders>
            <w:shd w:val="clear" w:color="auto" w:fill="auto"/>
            <w:vAlign w:val="center"/>
          </w:tcPr>
          <w:p w14:paraId="6BE9DF3D"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800" w:type="dxa"/>
            <w:tcBorders>
              <w:bottom w:val="single" w:sz="4" w:space="0" w:color="auto"/>
            </w:tcBorders>
            <w:shd w:val="clear" w:color="auto" w:fill="auto"/>
            <w:vAlign w:val="center"/>
          </w:tcPr>
          <w:p w14:paraId="06260905"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C34C0FB"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փաստացի</w:t>
            </w:r>
          </w:p>
        </w:tc>
        <w:tc>
          <w:tcPr>
            <w:tcW w:w="1842" w:type="dxa"/>
            <w:tcBorders>
              <w:bottom w:val="single" w:sz="4" w:space="0" w:color="auto"/>
            </w:tcBorders>
            <w:shd w:val="clear" w:color="auto" w:fill="auto"/>
            <w:vAlign w:val="center"/>
          </w:tcPr>
          <w:p w14:paraId="0EDC57EB"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36259A3A"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Times New Roman"/>
                <w:sz w:val="18"/>
                <w:szCs w:val="18"/>
              </w:rPr>
              <w:t>փաստացի</w:t>
            </w:r>
          </w:p>
        </w:tc>
        <w:tc>
          <w:tcPr>
            <w:tcW w:w="1168" w:type="dxa"/>
            <w:vMerge/>
            <w:tcBorders>
              <w:bottom w:val="single" w:sz="4" w:space="0" w:color="auto"/>
            </w:tcBorders>
            <w:shd w:val="clear" w:color="auto" w:fill="auto"/>
            <w:vAlign w:val="center"/>
          </w:tcPr>
          <w:p w14:paraId="5B9A8453"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675" w:type="dxa"/>
            <w:vMerge/>
            <w:tcBorders>
              <w:bottom w:val="single" w:sz="4" w:space="0" w:color="auto"/>
            </w:tcBorders>
            <w:shd w:val="clear" w:color="auto" w:fill="auto"/>
            <w:vAlign w:val="center"/>
          </w:tcPr>
          <w:p w14:paraId="51D35B83"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r>
      <w:tr w:rsidR="001C7E89" w:rsidRPr="001C7E89" w14:paraId="0CC30DAD" w14:textId="77777777" w:rsidTr="009B41BC">
        <w:trPr>
          <w:jc w:val="right"/>
        </w:trPr>
        <w:tc>
          <w:tcPr>
            <w:tcW w:w="357" w:type="dxa"/>
            <w:shd w:val="clear" w:color="auto" w:fill="auto"/>
            <w:vAlign w:val="center"/>
          </w:tcPr>
          <w:p w14:paraId="7855B839"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173" w:type="dxa"/>
            <w:shd w:val="clear" w:color="auto" w:fill="auto"/>
            <w:vAlign w:val="center"/>
          </w:tcPr>
          <w:p w14:paraId="0B895174"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440" w:type="dxa"/>
            <w:shd w:val="clear" w:color="auto" w:fill="auto"/>
            <w:vAlign w:val="center"/>
          </w:tcPr>
          <w:p w14:paraId="2E06949A"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800" w:type="dxa"/>
            <w:shd w:val="clear" w:color="auto" w:fill="auto"/>
            <w:vAlign w:val="center"/>
          </w:tcPr>
          <w:p w14:paraId="4D7F9A08"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116" w:type="dxa"/>
            <w:shd w:val="clear" w:color="auto" w:fill="auto"/>
            <w:vAlign w:val="center"/>
          </w:tcPr>
          <w:p w14:paraId="334506B0"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842" w:type="dxa"/>
            <w:shd w:val="clear" w:color="auto" w:fill="auto"/>
            <w:vAlign w:val="center"/>
          </w:tcPr>
          <w:p w14:paraId="7A1E6959"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134" w:type="dxa"/>
            <w:shd w:val="clear" w:color="auto" w:fill="auto"/>
            <w:vAlign w:val="center"/>
          </w:tcPr>
          <w:p w14:paraId="7BBC6C3F"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1168" w:type="dxa"/>
            <w:shd w:val="clear" w:color="auto" w:fill="auto"/>
            <w:vAlign w:val="center"/>
          </w:tcPr>
          <w:p w14:paraId="0691A2E7"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c>
          <w:tcPr>
            <w:tcW w:w="675" w:type="dxa"/>
            <w:shd w:val="clear" w:color="auto" w:fill="auto"/>
            <w:vAlign w:val="center"/>
          </w:tcPr>
          <w:p w14:paraId="1C232EB1"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p>
        </w:tc>
      </w:tr>
      <w:tr w:rsidR="001C7E89" w:rsidRPr="001C7E89" w14:paraId="1DDC44F9" w14:textId="77777777" w:rsidTr="009B41BC">
        <w:trPr>
          <w:jc w:val="right"/>
        </w:trPr>
        <w:tc>
          <w:tcPr>
            <w:tcW w:w="357" w:type="dxa"/>
            <w:shd w:val="clear" w:color="auto" w:fill="auto"/>
          </w:tcPr>
          <w:p w14:paraId="31F0635D"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c>
          <w:tcPr>
            <w:tcW w:w="1173" w:type="dxa"/>
            <w:shd w:val="clear" w:color="auto" w:fill="auto"/>
          </w:tcPr>
          <w:p w14:paraId="6E20C57E"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c>
          <w:tcPr>
            <w:tcW w:w="1440" w:type="dxa"/>
            <w:shd w:val="clear" w:color="auto" w:fill="auto"/>
          </w:tcPr>
          <w:p w14:paraId="7A456363"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c>
          <w:tcPr>
            <w:tcW w:w="1800" w:type="dxa"/>
            <w:shd w:val="clear" w:color="auto" w:fill="auto"/>
          </w:tcPr>
          <w:p w14:paraId="5302CD77"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c>
          <w:tcPr>
            <w:tcW w:w="1116" w:type="dxa"/>
            <w:shd w:val="clear" w:color="auto" w:fill="auto"/>
          </w:tcPr>
          <w:p w14:paraId="2D913BDA"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c>
          <w:tcPr>
            <w:tcW w:w="1842" w:type="dxa"/>
            <w:shd w:val="clear" w:color="auto" w:fill="auto"/>
          </w:tcPr>
          <w:p w14:paraId="37B1EA12"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c>
          <w:tcPr>
            <w:tcW w:w="1134" w:type="dxa"/>
            <w:shd w:val="clear" w:color="auto" w:fill="auto"/>
          </w:tcPr>
          <w:p w14:paraId="3F6D8024"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c>
          <w:tcPr>
            <w:tcW w:w="1168" w:type="dxa"/>
            <w:shd w:val="clear" w:color="auto" w:fill="auto"/>
          </w:tcPr>
          <w:p w14:paraId="66D9C97B"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c>
          <w:tcPr>
            <w:tcW w:w="675" w:type="dxa"/>
            <w:shd w:val="clear" w:color="auto" w:fill="auto"/>
          </w:tcPr>
          <w:p w14:paraId="4C135CCF" w14:textId="77777777" w:rsidR="001C7E89" w:rsidRPr="001C7E89" w:rsidRDefault="001C7E89" w:rsidP="001C7E89">
            <w:pPr>
              <w:spacing w:after="0" w:line="240" w:lineRule="auto"/>
              <w:jc w:val="center"/>
              <w:rPr>
                <w:rFonts w:ascii="GHEA Grapalat" w:eastAsia="Times New Roman" w:hAnsi="GHEA Grapalat" w:cs="Times New Roman"/>
                <w:sz w:val="24"/>
                <w:szCs w:val="24"/>
              </w:rPr>
            </w:pPr>
          </w:p>
        </w:tc>
      </w:tr>
    </w:tbl>
    <w:p w14:paraId="264EBAC8" w14:textId="77777777" w:rsidR="001C7E89" w:rsidRPr="001C7E89" w:rsidRDefault="001C7E89" w:rsidP="001C7E89">
      <w:pPr>
        <w:spacing w:after="0" w:line="240" w:lineRule="auto"/>
        <w:ind w:firstLine="375"/>
        <w:jc w:val="both"/>
        <w:rPr>
          <w:rFonts w:ascii="Arial" w:eastAsia="Times New Roman" w:hAnsi="Arial" w:cs="Arial"/>
          <w:iCs/>
          <w:color w:val="000000"/>
          <w:sz w:val="21"/>
          <w:szCs w:val="21"/>
          <w:lang w:val="es-ES"/>
        </w:rPr>
      </w:pPr>
      <w:r w:rsidRPr="001C7E89">
        <w:rPr>
          <w:rFonts w:ascii="Arial" w:eastAsia="Times New Roman" w:hAnsi="Arial" w:cs="Arial"/>
          <w:iCs/>
          <w:color w:val="000000"/>
          <w:sz w:val="21"/>
          <w:szCs w:val="21"/>
          <w:lang w:val="es-ES"/>
        </w:rPr>
        <w:t> </w:t>
      </w:r>
    </w:p>
    <w:p w14:paraId="35605895" w14:textId="77777777" w:rsidR="001C7E89" w:rsidRPr="001C7E89" w:rsidRDefault="001C7E89" w:rsidP="001C7E89">
      <w:pPr>
        <w:spacing w:after="0" w:line="240" w:lineRule="auto"/>
        <w:ind w:firstLine="375"/>
        <w:jc w:val="both"/>
        <w:rPr>
          <w:rFonts w:ascii="GHEA Grapalat" w:eastAsia="Times New Roman" w:hAnsi="GHEA Grapalat" w:cs="Times New Roman"/>
          <w:iCs/>
          <w:snapToGrid w:val="0"/>
          <w:color w:val="000000"/>
          <w:sz w:val="21"/>
          <w:szCs w:val="21"/>
          <w:lang w:val="es-ES"/>
        </w:rPr>
      </w:pPr>
      <w:r w:rsidRPr="001C7E89">
        <w:rPr>
          <w:rFonts w:ascii="Arial" w:eastAsia="Times New Roman" w:hAnsi="Arial" w:cs="Arial"/>
          <w:iCs/>
          <w:color w:val="000000"/>
          <w:sz w:val="21"/>
          <w:szCs w:val="21"/>
          <w:lang w:val="es-ES"/>
        </w:rPr>
        <w:t> </w:t>
      </w:r>
      <w:r w:rsidRPr="001C7E89">
        <w:rPr>
          <w:rFonts w:ascii="GHEA Grapalat" w:eastAsia="Times New Roman" w:hAnsi="GHEA Grapalat" w:cs="Times New Roman"/>
          <w:iCs/>
          <w:snapToGrid w:val="0"/>
          <w:color w:val="000000"/>
          <w:sz w:val="21"/>
          <w:szCs w:val="21"/>
          <w:lang w:val="hy-AM"/>
        </w:rPr>
        <w:t xml:space="preserve">Սույն </w:t>
      </w:r>
      <w:r w:rsidRPr="001C7E89">
        <w:rPr>
          <w:rFonts w:ascii="GHEA Grapalat" w:eastAsia="Times New Roman" w:hAnsi="GHEA Grapalat" w:cs="Times New Roman"/>
          <w:iCs/>
          <w:snapToGrid w:val="0"/>
          <w:color w:val="000000"/>
          <w:sz w:val="21"/>
          <w:szCs w:val="21"/>
        </w:rPr>
        <w:t>արձանագրության</w:t>
      </w:r>
      <w:r w:rsidRPr="001C7E89">
        <w:rPr>
          <w:rFonts w:ascii="GHEA Grapalat" w:eastAsia="Times New Roman" w:hAnsi="GHEA Grapalat" w:cs="Times New Roman"/>
          <w:iCs/>
          <w:snapToGrid w:val="0"/>
          <w:color w:val="000000"/>
          <w:sz w:val="21"/>
          <w:szCs w:val="21"/>
          <w:lang w:val="es-ES"/>
        </w:rPr>
        <w:t xml:space="preserve"> </w:t>
      </w:r>
      <w:r w:rsidRPr="001C7E89">
        <w:rPr>
          <w:rFonts w:ascii="GHEA Grapalat" w:eastAsia="Times New Roman" w:hAnsi="GHEA Grapalat" w:cs="Times New Roman"/>
          <w:iCs/>
          <w:snapToGrid w:val="0"/>
          <w:color w:val="000000"/>
          <w:sz w:val="21"/>
          <w:szCs w:val="21"/>
        </w:rPr>
        <w:t>երկկողմ</w:t>
      </w:r>
      <w:r w:rsidRPr="001C7E89">
        <w:rPr>
          <w:rFonts w:ascii="GHEA Grapalat" w:eastAsia="Times New Roman" w:hAnsi="GHEA Grapalat" w:cs="Times New Roman"/>
          <w:iCs/>
          <w:snapToGrid w:val="0"/>
          <w:color w:val="000000"/>
          <w:sz w:val="21"/>
          <w:szCs w:val="21"/>
          <w:lang w:val="es-ES"/>
        </w:rPr>
        <w:t xml:space="preserve"> </w:t>
      </w:r>
      <w:r w:rsidRPr="001C7E89">
        <w:rPr>
          <w:rFonts w:ascii="GHEA Grapalat" w:eastAsia="Times New Roman" w:hAnsi="GHEA Grapalat" w:cs="Times New Roman"/>
          <w:iCs/>
          <w:snapToGrid w:val="0"/>
          <w:color w:val="000000"/>
          <w:sz w:val="21"/>
          <w:szCs w:val="21"/>
          <w:lang w:val="hy-AM"/>
        </w:rPr>
        <w:t>հաստատման համար հիմք հանդիսացած</w:t>
      </w:r>
      <w:r w:rsidRPr="001C7E89">
        <w:rPr>
          <w:rFonts w:ascii="GHEA Grapalat" w:eastAsia="Times New Roman" w:hAnsi="GHEA Grapalat" w:cs="Times New Roman"/>
          <w:iCs/>
          <w:snapToGrid w:val="0"/>
          <w:color w:val="000000"/>
          <w:sz w:val="21"/>
          <w:szCs w:val="21"/>
          <w:lang w:val="es-ES"/>
        </w:rPr>
        <w:t xml:space="preserve"> </w:t>
      </w:r>
      <w:r w:rsidRPr="001C7E89">
        <w:rPr>
          <w:rFonts w:ascii="GHEA Grapalat" w:eastAsia="Times New Roman" w:hAnsi="GHEA Grapalat" w:cs="Times New Roman"/>
          <w:iCs/>
          <w:snapToGrid w:val="0"/>
          <w:color w:val="000000"/>
          <w:sz w:val="21"/>
          <w:szCs w:val="21"/>
        </w:rPr>
        <w:t>հաշիվ</w:t>
      </w:r>
      <w:r w:rsidRPr="001C7E89">
        <w:rPr>
          <w:rFonts w:ascii="GHEA Grapalat" w:eastAsia="Times New Roman" w:hAnsi="GHEA Grapalat" w:cs="Times New Roman"/>
          <w:iCs/>
          <w:snapToGrid w:val="0"/>
          <w:color w:val="000000"/>
          <w:sz w:val="21"/>
          <w:szCs w:val="21"/>
          <w:lang w:val="es-ES"/>
        </w:rPr>
        <w:t xml:space="preserve"> </w:t>
      </w:r>
      <w:r w:rsidRPr="001C7E89">
        <w:rPr>
          <w:rFonts w:ascii="GHEA Grapalat" w:eastAsia="Times New Roman" w:hAnsi="GHEA Grapalat" w:cs="Times New Roman"/>
          <w:iCs/>
          <w:snapToGrid w:val="0"/>
          <w:color w:val="000000"/>
          <w:sz w:val="21"/>
          <w:szCs w:val="21"/>
        </w:rPr>
        <w:t>ապրանքագիրը</w:t>
      </w:r>
      <w:r w:rsidRPr="001C7E89">
        <w:rPr>
          <w:rFonts w:ascii="GHEA Grapalat" w:eastAsia="Times New Roman" w:hAnsi="GHEA Grapalat" w:cs="Times New Roman"/>
          <w:iCs/>
          <w:snapToGrid w:val="0"/>
          <w:color w:val="000000"/>
          <w:sz w:val="21"/>
          <w:szCs w:val="21"/>
          <w:lang w:val="es-ES"/>
        </w:rPr>
        <w:t xml:space="preserve"> </w:t>
      </w:r>
      <w:r w:rsidRPr="001C7E89">
        <w:rPr>
          <w:rFonts w:ascii="GHEA Grapalat" w:eastAsia="Times New Roman" w:hAnsi="GHEA Grapalat" w:cs="Times New Roman"/>
          <w:iCs/>
          <w:snapToGrid w:val="0"/>
          <w:color w:val="000000"/>
          <w:sz w:val="21"/>
          <w:szCs w:val="21"/>
        </w:rPr>
        <w:t>և</w:t>
      </w:r>
      <w:r w:rsidRPr="001C7E89">
        <w:rPr>
          <w:rFonts w:ascii="GHEA Grapalat" w:eastAsia="Times New Roman" w:hAnsi="GHEA Grapalat" w:cs="Times New Roman"/>
          <w:iCs/>
          <w:snapToGrid w:val="0"/>
          <w:color w:val="000000"/>
          <w:sz w:val="21"/>
          <w:szCs w:val="21"/>
          <w:lang w:val="es-ES"/>
        </w:rPr>
        <w:t xml:space="preserve"> </w:t>
      </w:r>
      <w:r w:rsidRPr="001C7E89">
        <w:rPr>
          <w:rFonts w:ascii="GHEA Grapalat" w:eastAsia="Times New Roman" w:hAnsi="GHEA Grapalat" w:cs="Times New Roman"/>
          <w:iCs/>
          <w:snapToGrid w:val="0"/>
          <w:color w:val="000000"/>
          <w:sz w:val="21"/>
          <w:szCs w:val="21"/>
          <w:lang w:val="hy-AM"/>
        </w:rPr>
        <w:t xml:space="preserve">դրական </w:t>
      </w:r>
      <w:r w:rsidRPr="001C7E89">
        <w:rPr>
          <w:rFonts w:ascii="GHEA Grapalat" w:eastAsia="Times New Roman" w:hAnsi="GHEA Grapalat" w:cs="Times New Roman"/>
          <w:color w:val="000000"/>
          <w:sz w:val="21"/>
          <w:szCs w:val="21"/>
          <w:lang w:val="es-ES"/>
        </w:rPr>
        <w:t>եզրակացությունը</w:t>
      </w:r>
      <w:r w:rsidRPr="001C7E89">
        <w:rPr>
          <w:rFonts w:ascii="GHEA Grapalat" w:eastAsia="Times New Roman" w:hAnsi="GHEA Grapalat" w:cs="Times New Roman"/>
          <w:iCs/>
          <w:snapToGrid w:val="0"/>
          <w:color w:val="000000"/>
          <w:sz w:val="21"/>
          <w:szCs w:val="21"/>
          <w:lang w:val="es-ES"/>
        </w:rPr>
        <w:t xml:space="preserve"> հանդիսանում են սույն արձանագրության բաղկացուցիչ մասը և կցվում են:</w:t>
      </w:r>
    </w:p>
    <w:p w14:paraId="4C33225F" w14:textId="77777777" w:rsidR="001C7E89" w:rsidRPr="001C7E89" w:rsidRDefault="001C7E89" w:rsidP="001C7E89">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60BA72F9" w14:textId="77777777" w:rsidR="001C7E89" w:rsidRPr="001C7E89" w:rsidRDefault="001C7E89" w:rsidP="001C7E89">
      <w:pPr>
        <w:spacing w:after="0" w:line="240" w:lineRule="auto"/>
        <w:ind w:firstLine="375"/>
        <w:jc w:val="both"/>
        <w:rPr>
          <w:rFonts w:ascii="GHEA Grapalat" w:eastAsia="Times New Roman" w:hAnsi="GHEA Grapalat" w:cs="Times New Roman"/>
          <w:iCs/>
          <w:snapToGrid w:val="0"/>
          <w:color w:val="000000"/>
          <w:sz w:val="2"/>
          <w:szCs w:val="21"/>
          <w:lang w:val="es-ES"/>
        </w:rPr>
      </w:pPr>
    </w:p>
    <w:p w14:paraId="6BD999D7" w14:textId="77777777" w:rsidR="001C7E89" w:rsidRPr="001C7E89" w:rsidRDefault="001C7E89" w:rsidP="001C7E89">
      <w:pPr>
        <w:spacing w:after="0" w:line="240" w:lineRule="auto"/>
        <w:ind w:firstLine="375"/>
        <w:rPr>
          <w:rFonts w:ascii="GHEA Grapalat" w:eastAsia="Times New Roman" w:hAnsi="GHEA Grapalat" w:cs="Times New Roman"/>
          <w:iCs/>
          <w:snapToGrid w:val="0"/>
          <w:color w:val="000000"/>
          <w:sz w:val="2"/>
          <w:szCs w:val="21"/>
          <w:lang w:val="es-ES"/>
        </w:rPr>
      </w:pPr>
      <w:r w:rsidRPr="001C7E89">
        <w:rPr>
          <w:rFonts w:ascii="GHEA Grapalat" w:eastAsia="Times New Roman" w:hAnsi="GHEA Grapalat" w:cs="Times New Roma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C7E89" w:rsidRPr="001C7E89" w14:paraId="2BFBB017" w14:textId="77777777" w:rsidTr="009B41BC">
        <w:trPr>
          <w:trHeight w:val="266"/>
          <w:tblCellSpacing w:w="7" w:type="dxa"/>
          <w:jc w:val="center"/>
        </w:trPr>
        <w:tc>
          <w:tcPr>
            <w:tcW w:w="0" w:type="auto"/>
            <w:vAlign w:val="center"/>
          </w:tcPr>
          <w:p w14:paraId="15EFAFB7"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rPr>
            </w:pPr>
            <w:r w:rsidRPr="001C7E89">
              <w:rPr>
                <w:rFonts w:ascii="GHEA Grapalat" w:eastAsia="Times New Roman" w:hAnsi="GHEA Grapalat" w:cs="Times New Roman"/>
                <w:iCs/>
                <w:color w:val="000000"/>
                <w:sz w:val="21"/>
                <w:szCs w:val="21"/>
              </w:rPr>
              <w:t xml:space="preserve">Ապրանքը հանձնեց </w:t>
            </w:r>
          </w:p>
        </w:tc>
        <w:tc>
          <w:tcPr>
            <w:tcW w:w="0" w:type="auto"/>
            <w:vAlign w:val="center"/>
          </w:tcPr>
          <w:p w14:paraId="2734B475" w14:textId="77777777" w:rsidR="001C7E89" w:rsidRPr="001C7E89" w:rsidRDefault="001C7E89" w:rsidP="001C7E89">
            <w:pPr>
              <w:spacing w:after="0" w:line="240" w:lineRule="auto"/>
              <w:jc w:val="center"/>
              <w:rPr>
                <w:rFonts w:ascii="GHEA Grapalat" w:eastAsia="Times New Roman" w:hAnsi="GHEA Grapalat" w:cs="Times New Roman"/>
                <w:iCs/>
                <w:color w:val="000000"/>
                <w:sz w:val="21"/>
                <w:szCs w:val="21"/>
              </w:rPr>
            </w:pPr>
            <w:r w:rsidRPr="001C7E89">
              <w:rPr>
                <w:rFonts w:ascii="GHEA Grapalat" w:eastAsia="Times New Roman" w:hAnsi="GHEA Grapalat" w:cs="Times New Roman"/>
                <w:iCs/>
                <w:color w:val="000000"/>
                <w:sz w:val="21"/>
                <w:szCs w:val="21"/>
              </w:rPr>
              <w:t>Ապրանքը ընդունեց</w:t>
            </w:r>
          </w:p>
        </w:tc>
      </w:tr>
      <w:tr w:rsidR="001C7E89" w:rsidRPr="001C7E89" w14:paraId="24479543" w14:textId="77777777" w:rsidTr="009B41BC">
        <w:trPr>
          <w:trHeight w:val="473"/>
          <w:tblCellSpacing w:w="7" w:type="dxa"/>
          <w:jc w:val="center"/>
        </w:trPr>
        <w:tc>
          <w:tcPr>
            <w:tcW w:w="0" w:type="auto"/>
            <w:vAlign w:val="center"/>
          </w:tcPr>
          <w:p w14:paraId="719F360C" w14:textId="77777777" w:rsidR="001C7E89" w:rsidRPr="001C7E89" w:rsidRDefault="001C7E89" w:rsidP="001C7E89">
            <w:pPr>
              <w:spacing w:after="0" w:line="240" w:lineRule="auto"/>
              <w:jc w:val="center"/>
              <w:rPr>
                <w:rFonts w:ascii="GHEA Grapalat" w:eastAsia="Times New Roman" w:hAnsi="GHEA Grapalat" w:cs="Times New Roman"/>
                <w:iCs/>
                <w:sz w:val="21"/>
                <w:szCs w:val="21"/>
              </w:rPr>
            </w:pPr>
            <w:r w:rsidRPr="001C7E89">
              <w:rPr>
                <w:rFonts w:ascii="GHEA Grapalat" w:eastAsia="Times New Roman" w:hAnsi="GHEA Grapalat" w:cs="Times New Roman"/>
                <w:iCs/>
                <w:sz w:val="21"/>
                <w:szCs w:val="21"/>
              </w:rPr>
              <w:t xml:space="preserve">___________________________ </w:t>
            </w:r>
          </w:p>
          <w:p w14:paraId="03E96672" w14:textId="77777777" w:rsidR="001C7E89" w:rsidRPr="001C7E89" w:rsidRDefault="001C7E89" w:rsidP="001C7E89">
            <w:pPr>
              <w:spacing w:after="0" w:line="240" w:lineRule="auto"/>
              <w:jc w:val="center"/>
              <w:rPr>
                <w:rFonts w:ascii="GHEA Grapalat" w:eastAsia="Times New Roman" w:hAnsi="GHEA Grapalat" w:cs="Times New Roman"/>
                <w:iCs/>
                <w:sz w:val="21"/>
                <w:szCs w:val="21"/>
              </w:rPr>
            </w:pPr>
            <w:r w:rsidRPr="001C7E89">
              <w:rPr>
                <w:rFonts w:ascii="GHEA Grapalat" w:eastAsia="Times New Roman" w:hAnsi="GHEA Grapalat" w:cs="Times New Roman"/>
                <w:iCs/>
                <w:sz w:val="15"/>
                <w:szCs w:val="15"/>
              </w:rPr>
              <w:t xml:space="preserve">ստորագրություն </w:t>
            </w:r>
          </w:p>
        </w:tc>
        <w:tc>
          <w:tcPr>
            <w:tcW w:w="0" w:type="auto"/>
            <w:vAlign w:val="center"/>
          </w:tcPr>
          <w:p w14:paraId="2C0BCF19" w14:textId="77777777" w:rsidR="001C7E89" w:rsidRPr="001C7E89" w:rsidRDefault="001C7E89" w:rsidP="001C7E89">
            <w:pPr>
              <w:spacing w:after="0" w:line="240" w:lineRule="auto"/>
              <w:jc w:val="center"/>
              <w:rPr>
                <w:rFonts w:ascii="GHEA Grapalat" w:eastAsia="Times New Roman" w:hAnsi="GHEA Grapalat" w:cs="Times New Roman"/>
                <w:iCs/>
                <w:sz w:val="21"/>
                <w:szCs w:val="21"/>
              </w:rPr>
            </w:pPr>
            <w:r w:rsidRPr="001C7E89">
              <w:rPr>
                <w:rFonts w:ascii="GHEA Grapalat" w:eastAsia="Times New Roman" w:hAnsi="GHEA Grapalat" w:cs="Times New Roman"/>
                <w:iCs/>
                <w:sz w:val="21"/>
                <w:szCs w:val="21"/>
              </w:rPr>
              <w:t>___________________________</w:t>
            </w:r>
          </w:p>
          <w:p w14:paraId="5C14C7F3" w14:textId="77777777" w:rsidR="001C7E89" w:rsidRPr="001C7E89" w:rsidRDefault="001C7E89" w:rsidP="001C7E89">
            <w:pPr>
              <w:spacing w:after="0" w:line="240" w:lineRule="auto"/>
              <w:jc w:val="center"/>
              <w:rPr>
                <w:rFonts w:ascii="GHEA Grapalat" w:eastAsia="Times New Roman" w:hAnsi="GHEA Grapalat" w:cs="Times New Roman"/>
                <w:iCs/>
                <w:sz w:val="21"/>
                <w:szCs w:val="21"/>
              </w:rPr>
            </w:pPr>
            <w:r w:rsidRPr="001C7E89">
              <w:rPr>
                <w:rFonts w:ascii="GHEA Grapalat" w:eastAsia="Times New Roman" w:hAnsi="GHEA Grapalat" w:cs="Times New Roman"/>
                <w:iCs/>
                <w:sz w:val="15"/>
                <w:szCs w:val="15"/>
              </w:rPr>
              <w:t xml:space="preserve">ստորագրություն </w:t>
            </w:r>
          </w:p>
        </w:tc>
      </w:tr>
      <w:tr w:rsidR="001C7E89" w:rsidRPr="001C7E89" w14:paraId="15DAEA1C" w14:textId="77777777" w:rsidTr="009B41BC">
        <w:trPr>
          <w:trHeight w:val="503"/>
          <w:tblCellSpacing w:w="7" w:type="dxa"/>
          <w:jc w:val="center"/>
        </w:trPr>
        <w:tc>
          <w:tcPr>
            <w:tcW w:w="0" w:type="auto"/>
            <w:vAlign w:val="center"/>
          </w:tcPr>
          <w:p w14:paraId="6935F8F7" w14:textId="77777777" w:rsidR="001C7E89" w:rsidRPr="001C7E89" w:rsidRDefault="001C7E89" w:rsidP="001C7E89">
            <w:pPr>
              <w:spacing w:after="0" w:line="240" w:lineRule="auto"/>
              <w:jc w:val="center"/>
              <w:rPr>
                <w:rFonts w:ascii="GHEA Grapalat" w:eastAsia="Times New Roman" w:hAnsi="GHEA Grapalat" w:cs="Times New Roman"/>
                <w:iCs/>
                <w:sz w:val="21"/>
                <w:szCs w:val="21"/>
              </w:rPr>
            </w:pPr>
            <w:r w:rsidRPr="001C7E89">
              <w:rPr>
                <w:rFonts w:ascii="GHEA Grapalat" w:eastAsia="Times New Roman" w:hAnsi="GHEA Grapalat" w:cs="Times New Roman"/>
                <w:iCs/>
                <w:sz w:val="21"/>
                <w:szCs w:val="21"/>
              </w:rPr>
              <w:t xml:space="preserve">___________________________ </w:t>
            </w:r>
          </w:p>
          <w:p w14:paraId="569CFC76" w14:textId="77777777" w:rsidR="001C7E89" w:rsidRPr="001C7E89" w:rsidRDefault="001C7E89" w:rsidP="001C7E89">
            <w:pPr>
              <w:spacing w:after="0" w:line="240" w:lineRule="auto"/>
              <w:jc w:val="center"/>
              <w:rPr>
                <w:rFonts w:ascii="GHEA Grapalat" w:eastAsia="Times New Roman" w:hAnsi="GHEA Grapalat" w:cs="Times New Roman"/>
                <w:iCs/>
                <w:sz w:val="21"/>
                <w:szCs w:val="21"/>
              </w:rPr>
            </w:pPr>
            <w:r w:rsidRPr="001C7E89">
              <w:rPr>
                <w:rFonts w:ascii="GHEA Grapalat" w:eastAsia="Times New Roman" w:hAnsi="GHEA Grapalat" w:cs="Times New Roman"/>
                <w:iCs/>
                <w:sz w:val="15"/>
                <w:szCs w:val="15"/>
              </w:rPr>
              <w:t>ազգանուն, անուն</w:t>
            </w:r>
          </w:p>
        </w:tc>
        <w:tc>
          <w:tcPr>
            <w:tcW w:w="0" w:type="auto"/>
            <w:vAlign w:val="center"/>
          </w:tcPr>
          <w:p w14:paraId="5F8E27D0" w14:textId="77777777" w:rsidR="001C7E89" w:rsidRPr="001C7E89" w:rsidRDefault="001C7E89" w:rsidP="001C7E89">
            <w:pPr>
              <w:spacing w:after="0" w:line="240" w:lineRule="auto"/>
              <w:jc w:val="center"/>
              <w:rPr>
                <w:rFonts w:ascii="GHEA Grapalat" w:eastAsia="Times New Roman" w:hAnsi="GHEA Grapalat" w:cs="Times New Roman"/>
                <w:iCs/>
                <w:sz w:val="21"/>
                <w:szCs w:val="21"/>
              </w:rPr>
            </w:pPr>
            <w:r w:rsidRPr="001C7E89">
              <w:rPr>
                <w:rFonts w:ascii="GHEA Grapalat" w:eastAsia="Times New Roman" w:hAnsi="GHEA Grapalat" w:cs="Times New Roman"/>
                <w:iCs/>
                <w:sz w:val="21"/>
                <w:szCs w:val="21"/>
              </w:rPr>
              <w:t>___________________________</w:t>
            </w:r>
          </w:p>
          <w:p w14:paraId="6B9A3472" w14:textId="77777777" w:rsidR="001C7E89" w:rsidRPr="001C7E89" w:rsidRDefault="001C7E89" w:rsidP="001C7E89">
            <w:pPr>
              <w:spacing w:after="0" w:line="240" w:lineRule="auto"/>
              <w:jc w:val="center"/>
              <w:rPr>
                <w:rFonts w:ascii="GHEA Grapalat" w:eastAsia="Times New Roman" w:hAnsi="GHEA Grapalat" w:cs="Times New Roman"/>
                <w:iCs/>
                <w:sz w:val="21"/>
                <w:szCs w:val="21"/>
              </w:rPr>
            </w:pPr>
            <w:r w:rsidRPr="001C7E89">
              <w:rPr>
                <w:rFonts w:ascii="GHEA Grapalat" w:eastAsia="Times New Roman" w:hAnsi="GHEA Grapalat" w:cs="Times New Roman"/>
                <w:iCs/>
                <w:sz w:val="15"/>
                <w:szCs w:val="15"/>
              </w:rPr>
              <w:t>ազգանուն, անուն</w:t>
            </w:r>
          </w:p>
        </w:tc>
      </w:tr>
      <w:tr w:rsidR="001C7E89" w:rsidRPr="001C7E89" w14:paraId="50FCB1B6" w14:textId="77777777" w:rsidTr="009B41BC">
        <w:trPr>
          <w:trHeight w:val="281"/>
          <w:tblCellSpacing w:w="7" w:type="dxa"/>
          <w:jc w:val="center"/>
        </w:trPr>
        <w:tc>
          <w:tcPr>
            <w:tcW w:w="0" w:type="auto"/>
            <w:vAlign w:val="center"/>
          </w:tcPr>
          <w:p w14:paraId="0A53EED8" w14:textId="77777777" w:rsidR="001C7E89" w:rsidRPr="001C7E89" w:rsidRDefault="001C7E89" w:rsidP="001C7E89">
            <w:pPr>
              <w:spacing w:after="0" w:line="240" w:lineRule="auto"/>
              <w:rPr>
                <w:rFonts w:ascii="GHEA Grapalat" w:eastAsia="Times New Roman" w:hAnsi="GHEA Grapalat" w:cs="Times New Roman"/>
                <w:iCs/>
                <w:color w:val="000000"/>
                <w:sz w:val="21"/>
                <w:szCs w:val="21"/>
              </w:rPr>
            </w:pPr>
            <w:r w:rsidRPr="001C7E89">
              <w:rPr>
                <w:rFonts w:ascii="GHEA Grapalat" w:eastAsia="Times New Roman" w:hAnsi="GHEA Grapalat" w:cs="Times New Roman"/>
                <w:iCs/>
                <w:color w:val="000000"/>
                <w:sz w:val="21"/>
                <w:szCs w:val="21"/>
              </w:rPr>
              <w:t xml:space="preserve">                              Կ.Տ.</w:t>
            </w:r>
            <w:r w:rsidRPr="001C7E89">
              <w:rPr>
                <w:rFonts w:ascii="Arial" w:eastAsia="Times New Roman" w:hAnsi="Arial" w:cs="Arial"/>
                <w:iCs/>
                <w:color w:val="000000"/>
                <w:sz w:val="21"/>
                <w:szCs w:val="21"/>
              </w:rPr>
              <w:t xml:space="preserve">                                                                                 </w:t>
            </w:r>
          </w:p>
        </w:tc>
        <w:tc>
          <w:tcPr>
            <w:tcW w:w="0" w:type="auto"/>
            <w:vAlign w:val="center"/>
          </w:tcPr>
          <w:p w14:paraId="50FE908F" w14:textId="77777777" w:rsidR="001C7E89" w:rsidRPr="001C7E89" w:rsidRDefault="001C7E89" w:rsidP="001C7E89">
            <w:pPr>
              <w:spacing w:after="0" w:line="240" w:lineRule="auto"/>
              <w:rPr>
                <w:rFonts w:ascii="GHEA Grapalat" w:eastAsia="Times New Roman" w:hAnsi="GHEA Grapalat" w:cs="Times New Roman"/>
                <w:iCs/>
                <w:color w:val="000000"/>
                <w:sz w:val="21"/>
                <w:szCs w:val="21"/>
              </w:rPr>
            </w:pPr>
            <w:r w:rsidRPr="001C7E89">
              <w:rPr>
                <w:rFonts w:ascii="Arial" w:eastAsia="Times New Roman" w:hAnsi="Arial" w:cs="Arial"/>
                <w:iCs/>
                <w:color w:val="000000"/>
                <w:sz w:val="21"/>
                <w:szCs w:val="21"/>
              </w:rPr>
              <w:t xml:space="preserve">                                     </w:t>
            </w:r>
            <w:r w:rsidRPr="001C7E89">
              <w:rPr>
                <w:rFonts w:ascii="GHEA Grapalat" w:eastAsia="Times New Roman" w:hAnsi="GHEA Grapalat" w:cs="Times New Roman"/>
                <w:iCs/>
                <w:color w:val="000000"/>
                <w:sz w:val="21"/>
                <w:szCs w:val="21"/>
              </w:rPr>
              <w:t>Կ.Տ.</w:t>
            </w:r>
          </w:p>
        </w:tc>
      </w:tr>
    </w:tbl>
    <w:p w14:paraId="093A8550" w14:textId="77777777" w:rsidR="001C7E89" w:rsidRPr="001C7E89" w:rsidRDefault="001C7E89" w:rsidP="001C7E89">
      <w:pPr>
        <w:spacing w:after="0" w:line="240" w:lineRule="auto"/>
        <w:ind w:left="-142" w:firstLine="142"/>
        <w:jc w:val="center"/>
        <w:rPr>
          <w:rFonts w:ascii="GHEA Grapalat" w:eastAsia="Times New Roman" w:hAnsi="GHEA Grapalat" w:cs="Sylfaen"/>
          <w:b/>
          <w:sz w:val="24"/>
          <w:szCs w:val="24"/>
        </w:rPr>
      </w:pPr>
    </w:p>
    <w:p w14:paraId="2518FAA6" w14:textId="77777777" w:rsidR="001C7E89" w:rsidRPr="001C7E89" w:rsidRDefault="001C7E89" w:rsidP="001C7E89">
      <w:pPr>
        <w:spacing w:after="0" w:line="240" w:lineRule="auto"/>
        <w:ind w:left="-142" w:firstLine="142"/>
        <w:jc w:val="center"/>
        <w:rPr>
          <w:rFonts w:ascii="GHEA Grapalat" w:eastAsia="Times New Roman" w:hAnsi="GHEA Grapalat" w:cs="Sylfaen"/>
          <w:b/>
          <w:sz w:val="24"/>
          <w:szCs w:val="24"/>
        </w:rPr>
      </w:pPr>
    </w:p>
    <w:p w14:paraId="4A5468B4" w14:textId="77777777" w:rsidR="001C7E89" w:rsidRPr="001C7E89" w:rsidRDefault="001C7E89" w:rsidP="001C7E89">
      <w:pPr>
        <w:spacing w:after="0" w:line="240" w:lineRule="auto"/>
        <w:ind w:left="-142" w:firstLine="142"/>
        <w:jc w:val="center"/>
        <w:rPr>
          <w:rFonts w:ascii="GHEA Grapalat" w:eastAsia="Times New Roman" w:hAnsi="GHEA Grapalat" w:cs="Sylfaen"/>
          <w:b/>
          <w:sz w:val="24"/>
          <w:szCs w:val="24"/>
        </w:rPr>
      </w:pPr>
    </w:p>
    <w:p w14:paraId="23419649" w14:textId="77777777" w:rsidR="001C7E89" w:rsidRPr="001C7E89" w:rsidRDefault="001C7E89" w:rsidP="001C7E89">
      <w:pPr>
        <w:spacing w:after="0" w:line="240" w:lineRule="auto"/>
        <w:jc w:val="right"/>
        <w:rPr>
          <w:rFonts w:ascii="GHEA Grapalat" w:eastAsia="Times New Roman" w:hAnsi="GHEA Grapalat" w:cs="Sylfaen"/>
          <w:i/>
          <w:sz w:val="20"/>
          <w:szCs w:val="24"/>
          <w:lang w:val="pt-BR"/>
        </w:rPr>
      </w:pPr>
    </w:p>
    <w:p w14:paraId="262F40A5" w14:textId="77777777" w:rsidR="001C7E89" w:rsidRPr="001C7E89" w:rsidRDefault="001C7E89" w:rsidP="001C7E89">
      <w:pPr>
        <w:spacing w:after="0" w:line="240" w:lineRule="auto"/>
        <w:jc w:val="right"/>
        <w:rPr>
          <w:rFonts w:ascii="GHEA Grapalat" w:eastAsia="Times New Roman" w:hAnsi="GHEA Grapalat" w:cs="Sylfaen"/>
          <w:i/>
          <w:sz w:val="20"/>
          <w:szCs w:val="24"/>
          <w:lang w:val="pt-BR"/>
        </w:rPr>
      </w:pPr>
      <w:r w:rsidRPr="001C7E89">
        <w:rPr>
          <w:rFonts w:ascii="GHEA Grapalat" w:eastAsia="Times New Roman" w:hAnsi="GHEA Grapalat" w:cs="Sylfaen"/>
          <w:i/>
          <w:sz w:val="20"/>
          <w:szCs w:val="24"/>
          <w:lang w:val="pt-BR"/>
        </w:rPr>
        <w:lastRenderedPageBreak/>
        <w:t>Հավելված 3.1</w:t>
      </w:r>
    </w:p>
    <w:p w14:paraId="7DCFB069" w14:textId="77777777" w:rsidR="001C7E89" w:rsidRPr="001C7E89" w:rsidRDefault="001C7E89" w:rsidP="001C7E89">
      <w:pPr>
        <w:spacing w:after="0" w:line="240" w:lineRule="auto"/>
        <w:jc w:val="right"/>
        <w:rPr>
          <w:rFonts w:ascii="GHEA Grapalat" w:eastAsia="Times New Roman" w:hAnsi="GHEA Grapalat" w:cs="Sylfaen"/>
          <w:i/>
          <w:sz w:val="20"/>
          <w:szCs w:val="24"/>
          <w:lang w:val="pt-BR"/>
        </w:rPr>
      </w:pPr>
      <w:r w:rsidRPr="001C7E89">
        <w:rPr>
          <w:rFonts w:ascii="GHEA Grapalat" w:eastAsia="Times New Roman" w:hAnsi="GHEA Grapalat" w:cs="Sylfaen"/>
          <w:i/>
          <w:sz w:val="20"/>
          <w:szCs w:val="24"/>
          <w:lang w:val="pt-BR"/>
        </w:rPr>
        <w:t xml:space="preserve">«         »              20  թ. կնքված </w:t>
      </w:r>
    </w:p>
    <w:p w14:paraId="23AFAE5F" w14:textId="77777777" w:rsidR="001C7E89" w:rsidRPr="001C7E89" w:rsidRDefault="001C7E89" w:rsidP="001C7E89">
      <w:pPr>
        <w:spacing w:after="0" w:line="240" w:lineRule="auto"/>
        <w:jc w:val="right"/>
        <w:rPr>
          <w:rFonts w:ascii="GHEA Grapalat" w:eastAsia="Times New Roman" w:hAnsi="GHEA Grapalat" w:cs="Sylfaen"/>
          <w:i/>
          <w:sz w:val="20"/>
          <w:szCs w:val="24"/>
          <w:lang w:val="pt-BR"/>
        </w:rPr>
      </w:pPr>
      <w:r w:rsidRPr="001C7E89">
        <w:rPr>
          <w:rFonts w:ascii="GHEA Grapalat" w:eastAsia="Times New Roman" w:hAnsi="GHEA Grapalat" w:cs="Sylfaen"/>
          <w:i/>
          <w:sz w:val="20"/>
          <w:szCs w:val="24"/>
          <w:lang w:val="pt-BR"/>
        </w:rPr>
        <w:t xml:space="preserve">                      ծածկագրով պայմանագրի</w:t>
      </w:r>
    </w:p>
    <w:p w14:paraId="25C140AA" w14:textId="77777777" w:rsidR="001C7E89" w:rsidRPr="001C7E89" w:rsidRDefault="001C7E89" w:rsidP="001C7E89">
      <w:pPr>
        <w:tabs>
          <w:tab w:val="left" w:pos="360"/>
          <w:tab w:val="left" w:pos="540"/>
        </w:tabs>
        <w:spacing w:after="0" w:line="240" w:lineRule="auto"/>
        <w:jc w:val="center"/>
        <w:rPr>
          <w:rFonts w:ascii="Sylfaen" w:eastAsia="Times New Roman" w:hAnsi="Sylfaen" w:cs="Sylfaen"/>
          <w:b/>
          <w:bCs/>
          <w:sz w:val="24"/>
          <w:szCs w:val="24"/>
          <w:lang w:val="pt-BR"/>
        </w:rPr>
      </w:pPr>
    </w:p>
    <w:p w14:paraId="01DA7E8C" w14:textId="77777777" w:rsidR="001C7E89" w:rsidRPr="001C7E89" w:rsidRDefault="001C7E89" w:rsidP="001C7E89">
      <w:pPr>
        <w:tabs>
          <w:tab w:val="left" w:pos="360"/>
          <w:tab w:val="left" w:pos="540"/>
        </w:tabs>
        <w:spacing w:after="0" w:line="240" w:lineRule="auto"/>
        <w:jc w:val="center"/>
        <w:rPr>
          <w:rFonts w:ascii="Sylfaen" w:eastAsia="Times New Roman" w:hAnsi="Sylfaen" w:cs="Sylfaen"/>
          <w:b/>
          <w:bCs/>
          <w:sz w:val="24"/>
          <w:szCs w:val="24"/>
          <w:lang w:val="pt-BR"/>
        </w:rPr>
      </w:pPr>
    </w:p>
    <w:p w14:paraId="36356A98" w14:textId="77777777" w:rsidR="001C7E89" w:rsidRPr="001C7E89" w:rsidRDefault="001C7E89" w:rsidP="001C7E89">
      <w:pPr>
        <w:spacing w:after="0" w:line="240" w:lineRule="auto"/>
        <w:ind w:left="-142" w:firstLine="142"/>
        <w:jc w:val="center"/>
        <w:rPr>
          <w:rFonts w:ascii="GHEA Grapalat" w:eastAsia="Times New Roman" w:hAnsi="GHEA Grapalat" w:cs="Sylfaen"/>
          <w:sz w:val="24"/>
          <w:szCs w:val="24"/>
          <w:lang w:val="pt-BR"/>
        </w:rPr>
      </w:pPr>
    </w:p>
    <w:p w14:paraId="3A4729BB" w14:textId="77777777" w:rsidR="001C7E89" w:rsidRPr="001C7E89" w:rsidRDefault="001C7E89" w:rsidP="001C7E89">
      <w:pPr>
        <w:spacing w:after="0" w:line="240" w:lineRule="auto"/>
        <w:jc w:val="center"/>
        <w:rPr>
          <w:rFonts w:ascii="GHEA Grapalat" w:eastAsia="Times New Roman" w:hAnsi="GHEA Grapalat" w:cs="Sylfaen"/>
          <w:bCs/>
          <w:sz w:val="18"/>
          <w:szCs w:val="18"/>
          <w:lang w:val="pt-BR"/>
        </w:rPr>
      </w:pPr>
      <w:r w:rsidRPr="001C7E89">
        <w:rPr>
          <w:rFonts w:ascii="GHEA Grapalat" w:eastAsia="Times New Roman" w:hAnsi="GHEA Grapalat" w:cs="Sylfaen"/>
          <w:bCs/>
          <w:sz w:val="18"/>
          <w:szCs w:val="18"/>
        </w:rPr>
        <w:t>ԱԿՏ</w:t>
      </w:r>
      <w:r w:rsidRPr="001C7E89">
        <w:rPr>
          <w:rFonts w:ascii="GHEA Grapalat" w:eastAsia="Times New Roman" w:hAnsi="GHEA Grapalat" w:cs="Sylfaen"/>
          <w:bCs/>
          <w:sz w:val="18"/>
          <w:szCs w:val="18"/>
          <w:lang w:val="pt-BR"/>
        </w:rPr>
        <w:t xml:space="preserve">    N </w:t>
      </w:r>
      <w:r w:rsidRPr="001C7E89">
        <w:rPr>
          <w:rFonts w:ascii="GHEA Grapalat" w:eastAsia="Times New Roman" w:hAnsi="GHEA Grapalat" w:cs="Sylfaen"/>
          <w:bCs/>
          <w:sz w:val="18"/>
          <w:szCs w:val="18"/>
          <w:u w:val="single"/>
          <w:lang w:val="pt-BR"/>
        </w:rPr>
        <w:tab/>
      </w:r>
      <w:r w:rsidRPr="001C7E89">
        <w:rPr>
          <w:rFonts w:ascii="GHEA Grapalat" w:eastAsia="Times New Roman" w:hAnsi="GHEA Grapalat" w:cs="Sylfaen"/>
          <w:bCs/>
          <w:sz w:val="18"/>
          <w:szCs w:val="18"/>
          <w:lang w:val="pt-BR"/>
        </w:rPr>
        <w:t xml:space="preserve">           </w:t>
      </w:r>
    </w:p>
    <w:p w14:paraId="5718B39D" w14:textId="77777777" w:rsidR="001C7E89" w:rsidRPr="001C7E89" w:rsidRDefault="001C7E89" w:rsidP="001C7E89">
      <w:pPr>
        <w:tabs>
          <w:tab w:val="left" w:pos="360"/>
          <w:tab w:val="left" w:pos="540"/>
          <w:tab w:val="left" w:pos="2250"/>
        </w:tabs>
        <w:spacing w:after="0" w:line="240" w:lineRule="auto"/>
        <w:jc w:val="center"/>
        <w:rPr>
          <w:rFonts w:ascii="GHEA Grapalat" w:eastAsia="Times New Roman" w:hAnsi="GHEA Grapalat" w:cs="Sylfaen"/>
          <w:bCs/>
          <w:sz w:val="18"/>
          <w:szCs w:val="18"/>
          <w:lang w:val="pt-BR"/>
        </w:rPr>
      </w:pPr>
      <w:r w:rsidRPr="001C7E89">
        <w:rPr>
          <w:rFonts w:ascii="GHEA Grapalat" w:eastAsia="Times New Roman" w:hAnsi="GHEA Grapalat" w:cs="Sylfaen"/>
          <w:bCs/>
          <w:sz w:val="18"/>
          <w:szCs w:val="18"/>
        </w:rPr>
        <w:t>պայմանագրի</w:t>
      </w:r>
      <w:r w:rsidRPr="001C7E89">
        <w:rPr>
          <w:rFonts w:ascii="GHEA Grapalat" w:eastAsia="Times New Roman" w:hAnsi="GHEA Grapalat" w:cs="Sylfaen"/>
          <w:bCs/>
          <w:sz w:val="18"/>
          <w:szCs w:val="18"/>
          <w:lang w:val="pt-BR"/>
        </w:rPr>
        <w:t xml:space="preserve"> </w:t>
      </w:r>
      <w:r w:rsidRPr="001C7E89">
        <w:rPr>
          <w:rFonts w:ascii="GHEA Grapalat" w:eastAsia="Times New Roman" w:hAnsi="GHEA Grapalat" w:cs="Sylfaen"/>
          <w:bCs/>
          <w:sz w:val="18"/>
          <w:szCs w:val="18"/>
        </w:rPr>
        <w:t>արդյունքը</w:t>
      </w:r>
      <w:r w:rsidRPr="001C7E89">
        <w:rPr>
          <w:rFonts w:ascii="GHEA Grapalat" w:eastAsia="Times New Roman" w:hAnsi="GHEA Grapalat" w:cs="Sylfaen"/>
          <w:bCs/>
          <w:sz w:val="18"/>
          <w:szCs w:val="18"/>
          <w:lang w:val="pt-BR"/>
        </w:rPr>
        <w:t xml:space="preserve"> </w:t>
      </w:r>
      <w:r w:rsidRPr="001C7E89">
        <w:rPr>
          <w:rFonts w:ascii="GHEA Grapalat" w:eastAsia="Times New Roman" w:hAnsi="GHEA Grapalat" w:cs="Sylfaen"/>
          <w:bCs/>
          <w:sz w:val="18"/>
          <w:szCs w:val="18"/>
        </w:rPr>
        <w:t>Գնորդին</w:t>
      </w:r>
      <w:r w:rsidRPr="001C7E89">
        <w:rPr>
          <w:rFonts w:ascii="GHEA Grapalat" w:eastAsia="Times New Roman" w:hAnsi="GHEA Grapalat" w:cs="Sylfaen"/>
          <w:bCs/>
          <w:sz w:val="18"/>
          <w:szCs w:val="18"/>
          <w:lang w:val="pt-BR"/>
        </w:rPr>
        <w:t xml:space="preserve"> </w:t>
      </w:r>
      <w:r w:rsidRPr="001C7E89">
        <w:rPr>
          <w:rFonts w:ascii="GHEA Grapalat" w:eastAsia="Times New Roman" w:hAnsi="GHEA Grapalat" w:cs="Sylfaen"/>
          <w:bCs/>
          <w:sz w:val="18"/>
          <w:szCs w:val="18"/>
        </w:rPr>
        <w:t>հանձնելու</w:t>
      </w:r>
      <w:r w:rsidRPr="001C7E89">
        <w:rPr>
          <w:rFonts w:ascii="GHEA Grapalat" w:eastAsia="Times New Roman" w:hAnsi="GHEA Grapalat" w:cs="Sylfaen"/>
          <w:bCs/>
          <w:sz w:val="18"/>
          <w:szCs w:val="18"/>
          <w:lang w:val="pt-BR"/>
        </w:rPr>
        <w:t xml:space="preserve"> </w:t>
      </w:r>
      <w:r w:rsidRPr="001C7E89">
        <w:rPr>
          <w:rFonts w:ascii="GHEA Grapalat" w:eastAsia="Times New Roman" w:hAnsi="GHEA Grapalat" w:cs="Sylfaen"/>
          <w:bCs/>
          <w:sz w:val="18"/>
          <w:szCs w:val="18"/>
        </w:rPr>
        <w:t>փաստը</w:t>
      </w:r>
      <w:r w:rsidRPr="001C7E89">
        <w:rPr>
          <w:rFonts w:ascii="GHEA Grapalat" w:eastAsia="Times New Roman" w:hAnsi="GHEA Grapalat" w:cs="Sylfaen"/>
          <w:bCs/>
          <w:sz w:val="18"/>
          <w:szCs w:val="18"/>
          <w:lang w:val="pt-BR"/>
        </w:rPr>
        <w:t xml:space="preserve"> </w:t>
      </w:r>
      <w:r w:rsidRPr="001C7E89">
        <w:rPr>
          <w:rFonts w:ascii="GHEA Grapalat" w:eastAsia="Times New Roman" w:hAnsi="GHEA Grapalat" w:cs="Sylfaen"/>
          <w:bCs/>
          <w:sz w:val="18"/>
          <w:szCs w:val="18"/>
        </w:rPr>
        <w:t>ֆիքսելու</w:t>
      </w:r>
      <w:r w:rsidRPr="001C7E89">
        <w:rPr>
          <w:rFonts w:ascii="GHEA Grapalat" w:eastAsia="Times New Roman" w:hAnsi="GHEA Grapalat" w:cs="Sylfaen"/>
          <w:bCs/>
          <w:sz w:val="18"/>
          <w:szCs w:val="18"/>
          <w:lang w:val="pt-BR"/>
        </w:rPr>
        <w:t xml:space="preserve"> </w:t>
      </w:r>
      <w:r w:rsidRPr="001C7E89">
        <w:rPr>
          <w:rFonts w:ascii="GHEA Grapalat" w:eastAsia="Times New Roman" w:hAnsi="GHEA Grapalat" w:cs="Sylfaen"/>
          <w:bCs/>
          <w:sz w:val="18"/>
          <w:szCs w:val="18"/>
        </w:rPr>
        <w:t>վերաբերյալ</w:t>
      </w:r>
      <w:r w:rsidRPr="001C7E89">
        <w:rPr>
          <w:rFonts w:ascii="GHEA Grapalat" w:eastAsia="Times New Roman" w:hAnsi="GHEA Grapalat" w:cs="Sylfaen"/>
          <w:bCs/>
          <w:sz w:val="18"/>
          <w:szCs w:val="18"/>
          <w:lang w:val="pt-BR"/>
        </w:rPr>
        <w:t xml:space="preserve">                                                                                                                               </w:t>
      </w:r>
    </w:p>
    <w:p w14:paraId="69AF6F37" w14:textId="77777777" w:rsidR="001C7E89" w:rsidRPr="001C7E89" w:rsidRDefault="001C7E89" w:rsidP="001C7E89">
      <w:pPr>
        <w:spacing w:after="0" w:line="240" w:lineRule="auto"/>
        <w:jc w:val="center"/>
        <w:rPr>
          <w:rFonts w:ascii="GHEA Grapalat" w:eastAsia="Times New Roman" w:hAnsi="GHEA Grapalat" w:cs="Sylfaen"/>
          <w:b/>
          <w:bCs/>
          <w:sz w:val="18"/>
          <w:szCs w:val="18"/>
          <w:lang w:val="pt-BR"/>
        </w:rPr>
      </w:pPr>
      <w:r w:rsidRPr="001C7E89">
        <w:rPr>
          <w:rFonts w:ascii="GHEA Grapalat" w:eastAsia="Times New Roman" w:hAnsi="GHEA Grapalat" w:cs="Sylfaen"/>
          <w:bCs/>
          <w:sz w:val="18"/>
          <w:szCs w:val="18"/>
          <w:lang w:val="pt-BR"/>
        </w:rPr>
        <w:t xml:space="preserve">                                                                                                                        </w:t>
      </w:r>
    </w:p>
    <w:p w14:paraId="0A4A8160" w14:textId="77777777" w:rsidR="001C7E89" w:rsidRPr="001C7E89" w:rsidRDefault="001C7E89" w:rsidP="001C7E89">
      <w:pPr>
        <w:tabs>
          <w:tab w:val="left" w:pos="360"/>
          <w:tab w:val="left" w:pos="540"/>
        </w:tabs>
        <w:spacing w:after="0" w:line="240" w:lineRule="auto"/>
        <w:rPr>
          <w:rFonts w:ascii="GHEA Grapalat" w:eastAsia="Times New Roman" w:hAnsi="GHEA Grapalat" w:cs="Sylfaen"/>
          <w:sz w:val="18"/>
          <w:lang w:val="pt-BR"/>
        </w:rPr>
      </w:pPr>
    </w:p>
    <w:p w14:paraId="67520508" w14:textId="77777777" w:rsidR="001C7E89" w:rsidRPr="001C7E89" w:rsidRDefault="001C7E89" w:rsidP="001C7E89">
      <w:pPr>
        <w:tabs>
          <w:tab w:val="left" w:pos="360"/>
          <w:tab w:val="left" w:pos="540"/>
        </w:tabs>
        <w:spacing w:after="0" w:line="240" w:lineRule="auto"/>
        <w:ind w:left="-540" w:firstLine="180"/>
        <w:jc w:val="both"/>
        <w:rPr>
          <w:rFonts w:ascii="GHEA Grapalat" w:eastAsia="Times New Roman" w:hAnsi="GHEA Grapalat" w:cs="Sylfaen"/>
          <w:sz w:val="20"/>
          <w:szCs w:val="24"/>
          <w:lang w:val="pt-BR"/>
        </w:rPr>
      </w:pPr>
      <w:r w:rsidRPr="001C7E89">
        <w:rPr>
          <w:rFonts w:ascii="GHEA Grapalat" w:eastAsia="Times New Roman" w:hAnsi="GHEA Grapalat" w:cs="Sylfaen"/>
          <w:sz w:val="20"/>
          <w:szCs w:val="24"/>
          <w:lang w:val="pt-BR"/>
        </w:rPr>
        <w:tab/>
      </w:r>
      <w:r w:rsidRPr="001C7E89">
        <w:rPr>
          <w:rFonts w:ascii="GHEA Grapalat" w:eastAsia="Times New Roman" w:hAnsi="GHEA Grapalat" w:cs="Sylfaen"/>
          <w:sz w:val="20"/>
          <w:szCs w:val="24"/>
          <w:lang w:val="hy-AM"/>
        </w:rPr>
        <w:t xml:space="preserve">Սույնով </w:t>
      </w:r>
      <w:r w:rsidRPr="001C7E89">
        <w:rPr>
          <w:rFonts w:ascii="GHEA Grapalat" w:eastAsia="Times New Roman" w:hAnsi="GHEA Grapalat" w:cs="Sylfaen"/>
          <w:sz w:val="20"/>
          <w:szCs w:val="24"/>
        </w:rPr>
        <w:t>արձանագրվում</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է</w:t>
      </w:r>
      <w:r w:rsidRPr="001C7E89">
        <w:rPr>
          <w:rFonts w:ascii="GHEA Grapalat" w:eastAsia="Times New Roman" w:hAnsi="GHEA Grapalat" w:cs="Sylfaen"/>
          <w:sz w:val="20"/>
          <w:szCs w:val="24"/>
          <w:lang w:val="hy-AM"/>
        </w:rPr>
        <w:t xml:space="preserve">, որ </w:t>
      </w:r>
      <w:r w:rsidRPr="001C7E89">
        <w:rPr>
          <w:rFonts w:ascii="GHEA Grapalat" w:eastAsia="Times New Roman" w:hAnsi="GHEA Grapalat" w:cs="Sylfaen"/>
          <w:sz w:val="20"/>
          <w:szCs w:val="24"/>
          <w:u w:val="single"/>
          <w:lang w:val="pt-BR"/>
        </w:rPr>
        <w:tab/>
      </w:r>
      <w:r w:rsidRPr="001C7E89">
        <w:rPr>
          <w:rFonts w:ascii="GHEA Grapalat" w:eastAsia="Times New Roman" w:hAnsi="GHEA Grapalat" w:cs="Sylfaen"/>
          <w:sz w:val="20"/>
          <w:szCs w:val="24"/>
          <w:u w:val="single"/>
          <w:lang w:val="pt-BR"/>
        </w:rPr>
        <w:tab/>
        <w:t xml:space="preserve">        </w:t>
      </w:r>
      <w:r w:rsidRPr="001C7E89">
        <w:rPr>
          <w:rFonts w:ascii="GHEA Grapalat" w:eastAsia="Times New Roman" w:hAnsi="GHEA Grapalat" w:cs="Sylfaen"/>
          <w:sz w:val="20"/>
          <w:szCs w:val="24"/>
          <w:lang w:val="pt-BR"/>
        </w:rPr>
        <w:t>-</w:t>
      </w:r>
      <w:r w:rsidRPr="001C7E89">
        <w:rPr>
          <w:rFonts w:ascii="GHEA Grapalat" w:eastAsia="Times New Roman" w:hAnsi="GHEA Grapalat" w:cs="Sylfaen"/>
          <w:sz w:val="20"/>
          <w:szCs w:val="24"/>
        </w:rPr>
        <w:t>ի</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այսուհետ</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Գնորդ</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lang w:val="hy-AM"/>
        </w:rPr>
        <w:t xml:space="preserve">և </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u w:val="single"/>
          <w:lang w:val="pt-BR"/>
        </w:rPr>
        <w:tab/>
      </w:r>
      <w:r w:rsidRPr="001C7E89">
        <w:rPr>
          <w:rFonts w:ascii="GHEA Grapalat" w:eastAsia="Times New Roman" w:hAnsi="GHEA Grapalat" w:cs="Sylfaen"/>
          <w:sz w:val="20"/>
          <w:szCs w:val="24"/>
          <w:u w:val="single"/>
          <w:lang w:val="pt-BR"/>
        </w:rPr>
        <w:tab/>
      </w:r>
      <w:r w:rsidRPr="001C7E89">
        <w:rPr>
          <w:rFonts w:ascii="GHEA Grapalat" w:eastAsia="Times New Roman" w:hAnsi="GHEA Grapalat" w:cs="Sylfaen"/>
          <w:sz w:val="20"/>
          <w:szCs w:val="24"/>
          <w:u w:val="single"/>
          <w:lang w:val="pt-BR"/>
        </w:rPr>
        <w:tab/>
      </w:r>
      <w:r w:rsidRPr="001C7E89">
        <w:rPr>
          <w:rFonts w:ascii="GHEA Grapalat" w:eastAsia="Times New Roman" w:hAnsi="GHEA Grapalat" w:cs="Sylfaen"/>
          <w:sz w:val="20"/>
          <w:szCs w:val="24"/>
          <w:u w:val="single"/>
          <w:lang w:val="pt-BR"/>
        </w:rPr>
        <w:tab/>
      </w:r>
    </w:p>
    <w:p w14:paraId="5097F6D8" w14:textId="77777777" w:rsidR="001C7E89" w:rsidRPr="001C7E89" w:rsidRDefault="001C7E89" w:rsidP="001C7E89">
      <w:pPr>
        <w:tabs>
          <w:tab w:val="left" w:pos="360"/>
          <w:tab w:val="left" w:pos="540"/>
        </w:tabs>
        <w:spacing w:after="0" w:line="240" w:lineRule="auto"/>
        <w:ind w:left="-540" w:firstLine="180"/>
        <w:jc w:val="both"/>
        <w:rPr>
          <w:rFonts w:ascii="GHEA Grapalat" w:eastAsia="Times New Roman" w:hAnsi="GHEA Grapalat" w:cs="Sylfaen"/>
          <w:sz w:val="12"/>
          <w:szCs w:val="16"/>
          <w:lang w:val="pt-BR"/>
        </w:rPr>
      </w:pPr>
      <w:r w:rsidRPr="001C7E89">
        <w:rPr>
          <w:rFonts w:ascii="GHEA Grapalat" w:eastAsia="Times New Roman" w:hAnsi="GHEA Grapalat" w:cs="Sylfaen"/>
          <w:sz w:val="20"/>
          <w:szCs w:val="24"/>
          <w:lang w:val="pt-BR"/>
        </w:rPr>
        <w:tab/>
      </w:r>
      <w:r w:rsidRPr="001C7E89">
        <w:rPr>
          <w:rFonts w:ascii="GHEA Grapalat" w:eastAsia="Times New Roman" w:hAnsi="GHEA Grapalat" w:cs="Sylfaen"/>
          <w:sz w:val="20"/>
          <w:szCs w:val="24"/>
          <w:lang w:val="pt-BR"/>
        </w:rPr>
        <w:tab/>
      </w:r>
      <w:r w:rsidRPr="001C7E89">
        <w:rPr>
          <w:rFonts w:ascii="GHEA Grapalat" w:eastAsia="Times New Roman" w:hAnsi="GHEA Grapalat" w:cs="Sylfaen"/>
          <w:sz w:val="20"/>
          <w:szCs w:val="24"/>
          <w:lang w:val="pt-BR"/>
        </w:rPr>
        <w:tab/>
      </w:r>
      <w:r w:rsidRPr="001C7E89">
        <w:rPr>
          <w:rFonts w:ascii="GHEA Grapalat" w:eastAsia="Times New Roman" w:hAnsi="GHEA Grapalat" w:cs="Sylfaen"/>
          <w:sz w:val="20"/>
          <w:szCs w:val="24"/>
          <w:lang w:val="pt-BR"/>
        </w:rPr>
        <w:tab/>
      </w:r>
      <w:r w:rsidRPr="001C7E89">
        <w:rPr>
          <w:rFonts w:ascii="GHEA Grapalat" w:eastAsia="Times New Roman" w:hAnsi="GHEA Grapalat" w:cs="Sylfaen"/>
          <w:sz w:val="20"/>
          <w:szCs w:val="24"/>
          <w:lang w:val="pt-BR"/>
        </w:rPr>
        <w:tab/>
      </w:r>
      <w:r w:rsidRPr="001C7E89">
        <w:rPr>
          <w:rFonts w:ascii="GHEA Grapalat" w:eastAsia="Times New Roman" w:hAnsi="GHEA Grapalat" w:cs="Sylfaen"/>
          <w:sz w:val="20"/>
          <w:szCs w:val="24"/>
          <w:lang w:val="pt-BR"/>
        </w:rPr>
        <w:tab/>
        <w:t xml:space="preserve">        </w:t>
      </w:r>
      <w:r w:rsidRPr="001C7E89">
        <w:rPr>
          <w:rFonts w:ascii="GHEA Grapalat" w:eastAsia="Times New Roman" w:hAnsi="GHEA Grapalat" w:cs="Sylfaen"/>
          <w:sz w:val="12"/>
          <w:szCs w:val="16"/>
        </w:rPr>
        <w:t>Գնորդի</w:t>
      </w:r>
      <w:r w:rsidRPr="001C7E89">
        <w:rPr>
          <w:rFonts w:ascii="GHEA Grapalat" w:eastAsia="Times New Roman" w:hAnsi="GHEA Grapalat" w:cs="Sylfaen"/>
          <w:sz w:val="12"/>
          <w:szCs w:val="16"/>
          <w:lang w:val="pt-BR"/>
        </w:rPr>
        <w:t xml:space="preserve"> </w:t>
      </w:r>
      <w:r w:rsidRPr="001C7E89">
        <w:rPr>
          <w:rFonts w:ascii="GHEA Grapalat" w:eastAsia="Times New Roman" w:hAnsi="GHEA Grapalat" w:cs="Sylfaen"/>
          <w:sz w:val="12"/>
          <w:szCs w:val="16"/>
        </w:rPr>
        <w:t>անվանումը</w:t>
      </w:r>
      <w:r w:rsidRPr="001C7E89">
        <w:rPr>
          <w:rFonts w:ascii="GHEA Grapalat" w:eastAsia="Times New Roman" w:hAnsi="GHEA Grapalat" w:cs="Sylfaen"/>
          <w:sz w:val="12"/>
          <w:szCs w:val="16"/>
          <w:lang w:val="pt-BR"/>
        </w:rPr>
        <w:t xml:space="preserve">     </w:t>
      </w:r>
      <w:r w:rsidRPr="001C7E89">
        <w:rPr>
          <w:rFonts w:ascii="GHEA Grapalat" w:eastAsia="Times New Roman" w:hAnsi="GHEA Grapalat" w:cs="Sylfaen"/>
          <w:sz w:val="12"/>
          <w:szCs w:val="16"/>
          <w:lang w:val="pt-BR"/>
        </w:rPr>
        <w:tab/>
      </w:r>
      <w:r w:rsidRPr="001C7E89">
        <w:rPr>
          <w:rFonts w:ascii="GHEA Grapalat" w:eastAsia="Times New Roman" w:hAnsi="GHEA Grapalat" w:cs="Sylfaen"/>
          <w:sz w:val="12"/>
          <w:szCs w:val="16"/>
          <w:lang w:val="pt-BR"/>
        </w:rPr>
        <w:tab/>
      </w:r>
      <w:r w:rsidRPr="001C7E89">
        <w:rPr>
          <w:rFonts w:ascii="GHEA Grapalat" w:eastAsia="Times New Roman" w:hAnsi="GHEA Grapalat" w:cs="Sylfaen"/>
          <w:sz w:val="12"/>
          <w:szCs w:val="16"/>
          <w:lang w:val="pt-BR"/>
        </w:rPr>
        <w:tab/>
      </w:r>
      <w:r w:rsidRPr="001C7E89">
        <w:rPr>
          <w:rFonts w:ascii="GHEA Grapalat" w:eastAsia="Times New Roman" w:hAnsi="GHEA Grapalat" w:cs="Sylfaen"/>
          <w:sz w:val="12"/>
          <w:szCs w:val="16"/>
          <w:lang w:val="pt-BR"/>
        </w:rPr>
        <w:tab/>
        <w:t xml:space="preserve">            </w:t>
      </w:r>
      <w:r w:rsidRPr="001C7E89">
        <w:rPr>
          <w:rFonts w:ascii="GHEA Grapalat" w:eastAsia="Times New Roman" w:hAnsi="GHEA Grapalat" w:cs="Sylfaen"/>
          <w:sz w:val="12"/>
          <w:szCs w:val="16"/>
        </w:rPr>
        <w:t>Վաճառողի</w:t>
      </w:r>
      <w:r w:rsidRPr="001C7E89">
        <w:rPr>
          <w:rFonts w:ascii="GHEA Grapalat" w:eastAsia="Times New Roman" w:hAnsi="GHEA Grapalat" w:cs="Sylfaen"/>
          <w:sz w:val="12"/>
          <w:szCs w:val="16"/>
          <w:lang w:val="pt-BR"/>
        </w:rPr>
        <w:t xml:space="preserve"> </w:t>
      </w:r>
      <w:r w:rsidRPr="001C7E89">
        <w:rPr>
          <w:rFonts w:ascii="GHEA Grapalat" w:eastAsia="Times New Roman" w:hAnsi="GHEA Grapalat" w:cs="Sylfaen"/>
          <w:sz w:val="12"/>
          <w:szCs w:val="16"/>
        </w:rPr>
        <w:t>անվանումը</w:t>
      </w:r>
      <w:r w:rsidRPr="001C7E89">
        <w:rPr>
          <w:rFonts w:ascii="GHEA Grapalat" w:eastAsia="Times New Roman" w:hAnsi="GHEA Grapalat" w:cs="Sylfaen"/>
          <w:sz w:val="12"/>
          <w:szCs w:val="16"/>
          <w:lang w:val="pt-BR"/>
        </w:rPr>
        <w:tab/>
      </w:r>
    </w:p>
    <w:p w14:paraId="70E5AEBB" w14:textId="77777777" w:rsidR="001C7E89" w:rsidRPr="001C7E89" w:rsidRDefault="001C7E89" w:rsidP="001C7E89">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1C7E89">
        <w:rPr>
          <w:rFonts w:ascii="GHEA Grapalat" w:eastAsia="Times New Roman" w:hAnsi="GHEA Grapalat" w:cs="Sylfaen"/>
          <w:sz w:val="20"/>
          <w:szCs w:val="24"/>
          <w:lang w:val="hy-AM"/>
        </w:rPr>
        <w:t xml:space="preserve">(այսուհետ` </w:t>
      </w:r>
      <w:r w:rsidRPr="001C7E89">
        <w:rPr>
          <w:rFonts w:ascii="GHEA Grapalat" w:eastAsia="Times New Roman" w:hAnsi="GHEA Grapalat" w:cs="Sylfaen"/>
          <w:sz w:val="20"/>
          <w:szCs w:val="24"/>
        </w:rPr>
        <w:t>Վաճառող</w:t>
      </w:r>
      <w:r w:rsidRPr="001C7E89">
        <w:rPr>
          <w:rFonts w:ascii="GHEA Grapalat" w:eastAsia="Times New Roman" w:hAnsi="GHEA Grapalat" w:cs="Sylfaen"/>
          <w:sz w:val="20"/>
          <w:szCs w:val="24"/>
          <w:lang w:val="hy-AM"/>
        </w:rPr>
        <w:t>)</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rPr>
        <w:t>միջև</w:t>
      </w:r>
      <w:r w:rsidRPr="001C7E89">
        <w:rPr>
          <w:rFonts w:ascii="GHEA Grapalat" w:eastAsia="Times New Roman" w:hAnsi="GHEA Grapalat" w:cs="Sylfaen"/>
          <w:sz w:val="20"/>
          <w:szCs w:val="24"/>
          <w:lang w:val="pt-BR"/>
        </w:rPr>
        <w:t xml:space="preserve"> 20     </w:t>
      </w:r>
      <w:r w:rsidRPr="001C7E89">
        <w:rPr>
          <w:rFonts w:ascii="GHEA Grapalat" w:eastAsia="Times New Roman" w:hAnsi="GHEA Grapalat" w:cs="Sylfaen"/>
          <w:sz w:val="20"/>
          <w:szCs w:val="24"/>
        </w:rPr>
        <w:t>թ</w:t>
      </w:r>
      <w:r w:rsidRPr="001C7E89">
        <w:rPr>
          <w:rFonts w:ascii="GHEA Grapalat" w:eastAsia="Times New Roman" w:hAnsi="GHEA Grapalat" w:cs="Sylfaen"/>
          <w:sz w:val="20"/>
          <w:szCs w:val="24"/>
          <w:lang w:val="pt-BR"/>
        </w:rPr>
        <w:t xml:space="preserve">. </w:t>
      </w:r>
      <w:r w:rsidRPr="001C7E89">
        <w:rPr>
          <w:rFonts w:ascii="GHEA Grapalat" w:eastAsia="Times New Roman" w:hAnsi="GHEA Grapalat" w:cs="Sylfaen"/>
          <w:sz w:val="20"/>
          <w:szCs w:val="24"/>
          <w:u w:val="single"/>
          <w:lang w:val="pt-BR"/>
        </w:rPr>
        <w:tab/>
      </w:r>
      <w:r w:rsidRPr="001C7E89">
        <w:rPr>
          <w:rFonts w:ascii="GHEA Grapalat" w:eastAsia="Times New Roman" w:hAnsi="GHEA Grapalat" w:cs="Sylfaen"/>
          <w:sz w:val="20"/>
          <w:szCs w:val="24"/>
          <w:u w:val="single"/>
          <w:lang w:val="pt-BR"/>
        </w:rPr>
        <w:tab/>
      </w:r>
      <w:r w:rsidRPr="001C7E89">
        <w:rPr>
          <w:rFonts w:ascii="GHEA Grapalat" w:eastAsia="Times New Roman" w:hAnsi="GHEA Grapalat" w:cs="Sylfaen"/>
          <w:sz w:val="20"/>
          <w:szCs w:val="24"/>
          <w:u w:val="single"/>
          <w:lang w:val="pt-BR"/>
        </w:rPr>
        <w:tab/>
      </w:r>
      <w:r w:rsidRPr="001C7E89">
        <w:rPr>
          <w:rFonts w:ascii="GHEA Grapalat" w:eastAsia="Times New Roman" w:hAnsi="GHEA Grapalat" w:cs="Sylfaen"/>
          <w:sz w:val="20"/>
          <w:szCs w:val="24"/>
          <w:u w:val="single"/>
          <w:lang w:val="pt-BR"/>
        </w:rPr>
        <w:tab/>
      </w:r>
      <w:r w:rsidRPr="001C7E89">
        <w:rPr>
          <w:rFonts w:ascii="GHEA Grapalat" w:eastAsia="Times New Roman" w:hAnsi="GHEA Grapalat" w:cs="Sylfaen"/>
          <w:sz w:val="20"/>
          <w:szCs w:val="24"/>
          <w:lang w:val="hy-AM"/>
        </w:rPr>
        <w:t xml:space="preserve"> -ին կնքված N </w:t>
      </w:r>
      <w:r w:rsidRPr="001C7E89">
        <w:rPr>
          <w:rFonts w:ascii="GHEA Grapalat" w:eastAsia="Times New Roman" w:hAnsi="GHEA Grapalat" w:cs="Sylfaen"/>
          <w:sz w:val="20"/>
          <w:szCs w:val="24"/>
          <w:u w:val="single"/>
          <w:lang w:val="hy-AM"/>
        </w:rPr>
        <w:tab/>
      </w:r>
      <w:r w:rsidRPr="001C7E89">
        <w:rPr>
          <w:rFonts w:ascii="GHEA Grapalat" w:eastAsia="Times New Roman" w:hAnsi="GHEA Grapalat" w:cs="Sylfaen"/>
          <w:sz w:val="20"/>
          <w:szCs w:val="24"/>
          <w:u w:val="single"/>
          <w:lang w:val="hy-AM"/>
        </w:rPr>
        <w:tab/>
      </w:r>
      <w:r w:rsidRPr="001C7E89">
        <w:rPr>
          <w:rFonts w:ascii="GHEA Grapalat" w:eastAsia="Times New Roman" w:hAnsi="GHEA Grapalat" w:cs="Sylfaen"/>
          <w:sz w:val="20"/>
          <w:szCs w:val="24"/>
          <w:u w:val="single"/>
          <w:lang w:val="hy-AM"/>
        </w:rPr>
        <w:tab/>
      </w:r>
      <w:r w:rsidRPr="001C7E89">
        <w:rPr>
          <w:rFonts w:ascii="GHEA Grapalat" w:eastAsia="Times New Roman" w:hAnsi="GHEA Grapalat" w:cs="Sylfaen"/>
          <w:sz w:val="20"/>
          <w:szCs w:val="24"/>
          <w:u w:val="single"/>
          <w:lang w:val="hy-AM"/>
        </w:rPr>
        <w:tab/>
      </w:r>
    </w:p>
    <w:p w14:paraId="366D3C36" w14:textId="77777777" w:rsidR="001C7E89" w:rsidRPr="001C7E89" w:rsidRDefault="001C7E89" w:rsidP="001C7E89">
      <w:pPr>
        <w:tabs>
          <w:tab w:val="left" w:pos="360"/>
          <w:tab w:val="left" w:pos="540"/>
        </w:tabs>
        <w:spacing w:after="0" w:line="240" w:lineRule="auto"/>
        <w:ind w:right="-360"/>
        <w:jc w:val="both"/>
        <w:rPr>
          <w:rFonts w:ascii="GHEA Grapalat" w:eastAsia="Times New Roman" w:hAnsi="GHEA Grapalat" w:cs="Sylfaen"/>
          <w:sz w:val="12"/>
          <w:szCs w:val="16"/>
          <w:lang w:val="hy-AM"/>
        </w:rPr>
      </w:pP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t>պայմանագրի կնքման ամսաթիվը</w:t>
      </w: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t xml:space="preserve">      պայմանագրի համարը</w:t>
      </w:r>
      <w:r w:rsidRPr="001C7E89">
        <w:rPr>
          <w:rFonts w:ascii="GHEA Grapalat" w:eastAsia="Times New Roman" w:hAnsi="GHEA Grapalat" w:cs="Sylfaen"/>
          <w:sz w:val="12"/>
          <w:szCs w:val="16"/>
          <w:lang w:val="hy-AM"/>
        </w:rPr>
        <w:tab/>
      </w:r>
      <w:r w:rsidRPr="001C7E89">
        <w:rPr>
          <w:rFonts w:ascii="GHEA Grapalat" w:eastAsia="Times New Roman" w:hAnsi="GHEA Grapalat" w:cs="Sylfaen"/>
          <w:sz w:val="12"/>
          <w:szCs w:val="16"/>
          <w:lang w:val="hy-AM"/>
        </w:rPr>
        <w:tab/>
      </w:r>
    </w:p>
    <w:p w14:paraId="17ABBC43" w14:textId="77777777" w:rsidR="001C7E89" w:rsidRPr="001C7E89" w:rsidRDefault="001C7E89" w:rsidP="001C7E89">
      <w:pPr>
        <w:tabs>
          <w:tab w:val="left" w:pos="360"/>
          <w:tab w:val="left" w:pos="540"/>
        </w:tabs>
        <w:spacing w:after="0" w:line="240" w:lineRule="auto"/>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 xml:space="preserve">պայմանագրի շրջանակներում Վաճառողը  20  թ. </w:t>
      </w:r>
      <w:r w:rsidRPr="001C7E89">
        <w:rPr>
          <w:rFonts w:ascii="GHEA Grapalat" w:eastAsia="Times New Roman" w:hAnsi="GHEA Grapalat" w:cs="Sylfaen"/>
          <w:sz w:val="20"/>
          <w:szCs w:val="24"/>
          <w:u w:val="single"/>
          <w:lang w:val="hy-AM"/>
        </w:rPr>
        <w:tab/>
      </w:r>
      <w:r w:rsidRPr="001C7E89">
        <w:rPr>
          <w:rFonts w:ascii="GHEA Grapalat" w:eastAsia="Times New Roman" w:hAnsi="GHEA Grapalat" w:cs="Sylfaen"/>
          <w:sz w:val="20"/>
          <w:szCs w:val="24"/>
          <w:u w:val="single"/>
          <w:lang w:val="hy-AM"/>
        </w:rPr>
        <w:tab/>
      </w:r>
      <w:r w:rsidRPr="001C7E89">
        <w:rPr>
          <w:rFonts w:ascii="GHEA Grapalat" w:eastAsia="Times New Roman" w:hAnsi="GHEA Grapalat" w:cs="Sylfaen"/>
          <w:sz w:val="20"/>
          <w:szCs w:val="24"/>
          <w:u w:val="single"/>
          <w:lang w:val="hy-AM"/>
        </w:rPr>
        <w:tab/>
      </w:r>
      <w:r w:rsidRPr="001C7E89">
        <w:rPr>
          <w:rFonts w:ascii="GHEA Grapalat" w:eastAsia="Times New Roman" w:hAnsi="GHEA Grapalat" w:cs="Sylfaen"/>
          <w:sz w:val="20"/>
          <w:szCs w:val="24"/>
          <w:lang w:val="hy-AM"/>
        </w:rPr>
        <w:t>-ին հանձնման-ընդունման նպատակով Գնորդին հանձնեց ստորև նշված ապրանքները.</w:t>
      </w:r>
    </w:p>
    <w:p w14:paraId="3262053F" w14:textId="77777777" w:rsidR="001C7E89" w:rsidRPr="001C7E89" w:rsidRDefault="001C7E89" w:rsidP="001C7E89">
      <w:pPr>
        <w:tabs>
          <w:tab w:val="left" w:pos="2972"/>
        </w:tabs>
        <w:spacing w:after="0" w:line="240" w:lineRule="auto"/>
        <w:jc w:val="both"/>
        <w:rPr>
          <w:rFonts w:ascii="GHEA Grapalat" w:eastAsia="Times New Roman" w:hAnsi="GHEA Grapalat" w:cs="Sylfaen"/>
          <w:sz w:val="20"/>
          <w:szCs w:val="24"/>
          <w:lang w:val="hy-AM"/>
        </w:rPr>
      </w:pPr>
      <w:r w:rsidRPr="001C7E89">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C7E89" w:rsidRPr="001C7E89" w14:paraId="673553A4" w14:textId="77777777" w:rsidTr="009B41B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570107C" w14:textId="77777777" w:rsidR="001C7E89" w:rsidRPr="001C7E89" w:rsidRDefault="001C7E89" w:rsidP="001C7E89">
            <w:pPr>
              <w:spacing w:after="0" w:line="240" w:lineRule="auto"/>
              <w:jc w:val="center"/>
              <w:rPr>
                <w:rFonts w:ascii="GHEA Grapalat" w:eastAsia="Times New Roman" w:hAnsi="GHEA Grapalat" w:cs="Sylfaen"/>
                <w:bCs/>
                <w:sz w:val="18"/>
                <w:szCs w:val="18"/>
                <w:lang w:eastAsia="ru-RU"/>
              </w:rPr>
            </w:pPr>
            <w:r w:rsidRPr="001C7E89">
              <w:rPr>
                <w:rFonts w:ascii="GHEA Grapalat" w:eastAsia="Times New Roman" w:hAnsi="GHEA Grapalat" w:cs="Sylfaen"/>
                <w:bCs/>
                <w:sz w:val="18"/>
                <w:szCs w:val="18"/>
                <w:lang w:eastAsia="ru-RU"/>
              </w:rPr>
              <w:t>Ապրանքի</w:t>
            </w:r>
          </w:p>
        </w:tc>
      </w:tr>
      <w:tr w:rsidR="001C7E89" w:rsidRPr="001C7E89" w14:paraId="1103043D" w14:textId="77777777" w:rsidTr="009B41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3D69851"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A9E17D1"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E049632" w14:textId="77777777" w:rsidR="001C7E89" w:rsidRPr="001C7E89" w:rsidRDefault="001C7E89" w:rsidP="001C7E89">
            <w:pPr>
              <w:spacing w:after="0" w:line="240" w:lineRule="auto"/>
              <w:jc w:val="center"/>
              <w:rPr>
                <w:rFonts w:ascii="GHEA Grapalat" w:eastAsia="Times New Roman" w:hAnsi="GHEA Grapalat" w:cs="Times New Roman"/>
                <w:sz w:val="18"/>
                <w:szCs w:val="18"/>
              </w:rPr>
            </w:pPr>
            <w:r w:rsidRPr="001C7E89">
              <w:rPr>
                <w:rFonts w:ascii="GHEA Grapalat" w:eastAsia="Times New Roman" w:hAnsi="GHEA Grapalat" w:cs="Sylfaen"/>
                <w:sz w:val="18"/>
                <w:szCs w:val="18"/>
              </w:rPr>
              <w:t>քանակը</w:t>
            </w:r>
            <w:r w:rsidRPr="001C7E89">
              <w:rPr>
                <w:rFonts w:ascii="GHEA Grapalat" w:eastAsia="Times New Roman" w:hAnsi="GHEA Grapalat" w:cs="Times New Roman"/>
                <w:sz w:val="18"/>
                <w:szCs w:val="18"/>
              </w:rPr>
              <w:t xml:space="preserve"> (</w:t>
            </w:r>
            <w:r w:rsidRPr="001C7E89">
              <w:rPr>
                <w:rFonts w:ascii="GHEA Grapalat" w:eastAsia="Times New Roman" w:hAnsi="GHEA Grapalat" w:cs="Sylfaen"/>
                <w:sz w:val="18"/>
                <w:szCs w:val="18"/>
              </w:rPr>
              <w:t>փաստացի</w:t>
            </w:r>
            <w:r w:rsidRPr="001C7E89">
              <w:rPr>
                <w:rFonts w:ascii="GHEA Grapalat" w:eastAsia="Times New Roman" w:hAnsi="GHEA Grapalat" w:cs="Times New Roman"/>
                <w:sz w:val="18"/>
                <w:szCs w:val="18"/>
              </w:rPr>
              <w:t>)</w:t>
            </w:r>
          </w:p>
        </w:tc>
      </w:tr>
      <w:tr w:rsidR="001C7E89" w:rsidRPr="001C7E89" w14:paraId="7A067F2E" w14:textId="77777777" w:rsidTr="009B41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BC6463E" w14:textId="77777777" w:rsidR="001C7E89" w:rsidRPr="001C7E89" w:rsidRDefault="001C7E89" w:rsidP="001C7E89">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0818733" w14:textId="77777777" w:rsidR="001C7E89" w:rsidRPr="001C7E89" w:rsidRDefault="001C7E89" w:rsidP="001C7E89">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42C7EBA" w14:textId="77777777" w:rsidR="001C7E89" w:rsidRPr="001C7E89" w:rsidRDefault="001C7E89" w:rsidP="001C7E89">
            <w:pPr>
              <w:spacing w:after="0" w:line="240" w:lineRule="auto"/>
              <w:jc w:val="center"/>
              <w:rPr>
                <w:rFonts w:ascii="GHEA Grapalat" w:eastAsia="Times New Roman" w:hAnsi="GHEA Grapalat" w:cs="Sylfaen"/>
                <w:sz w:val="18"/>
                <w:szCs w:val="18"/>
                <w:lang w:val="ru-RU" w:eastAsia="ru-RU"/>
              </w:rPr>
            </w:pPr>
          </w:p>
        </w:tc>
      </w:tr>
      <w:tr w:rsidR="001C7E89" w:rsidRPr="001C7E89" w14:paraId="30E97635" w14:textId="77777777" w:rsidTr="009B41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64A1134" w14:textId="77777777" w:rsidR="001C7E89" w:rsidRPr="001C7E89" w:rsidRDefault="001C7E89" w:rsidP="001C7E89">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282DDB8" w14:textId="77777777" w:rsidR="001C7E89" w:rsidRPr="001C7E89" w:rsidRDefault="001C7E89" w:rsidP="001C7E89">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180AFEA" w14:textId="77777777" w:rsidR="001C7E89" w:rsidRPr="001C7E89" w:rsidRDefault="001C7E89" w:rsidP="001C7E89">
            <w:pPr>
              <w:spacing w:after="0" w:line="240" w:lineRule="auto"/>
              <w:jc w:val="center"/>
              <w:rPr>
                <w:rFonts w:ascii="GHEA Grapalat" w:eastAsia="Times New Roman" w:hAnsi="GHEA Grapalat" w:cs="Sylfaen"/>
                <w:sz w:val="18"/>
                <w:szCs w:val="18"/>
                <w:lang w:val="ru-RU" w:eastAsia="ru-RU"/>
              </w:rPr>
            </w:pPr>
          </w:p>
        </w:tc>
      </w:tr>
    </w:tbl>
    <w:p w14:paraId="07688CB3" w14:textId="77777777" w:rsidR="001C7E89" w:rsidRPr="001C7E89" w:rsidRDefault="001C7E89" w:rsidP="001C7E89">
      <w:pPr>
        <w:tabs>
          <w:tab w:val="left" w:pos="360"/>
          <w:tab w:val="left" w:pos="540"/>
        </w:tabs>
        <w:spacing w:after="0" w:line="240" w:lineRule="auto"/>
        <w:jc w:val="both"/>
        <w:rPr>
          <w:rFonts w:ascii="GHEA Grapalat" w:eastAsia="Times New Roman" w:hAnsi="GHEA Grapalat" w:cs="Sylfaen"/>
          <w:sz w:val="24"/>
          <w:szCs w:val="24"/>
          <w:lang w:eastAsia="ru-RU"/>
        </w:rPr>
      </w:pPr>
    </w:p>
    <w:p w14:paraId="50EA6068" w14:textId="77777777" w:rsidR="001C7E89" w:rsidRPr="001C7E89" w:rsidRDefault="001C7E89" w:rsidP="001C7E89">
      <w:pPr>
        <w:tabs>
          <w:tab w:val="left" w:pos="360"/>
          <w:tab w:val="left" w:pos="540"/>
        </w:tabs>
        <w:spacing w:after="0" w:line="240" w:lineRule="auto"/>
        <w:jc w:val="both"/>
        <w:rPr>
          <w:rFonts w:ascii="GHEA Grapalat" w:eastAsia="Times New Roman" w:hAnsi="GHEA Grapalat" w:cs="Sylfaen"/>
          <w:sz w:val="20"/>
          <w:szCs w:val="24"/>
        </w:rPr>
      </w:pPr>
      <w:r w:rsidRPr="001C7E89">
        <w:rPr>
          <w:rFonts w:ascii="GHEA Grapalat" w:eastAsia="Times New Roman" w:hAnsi="GHEA Grapalat" w:cs="Sylfaen"/>
          <w:sz w:val="20"/>
          <w:szCs w:val="24"/>
        </w:rPr>
        <w:t>Սույն ակտը կազմված է 2 օրինակից, յուրաքանչյուր կողմին տրամադրվում է մեկական օրինակ:</w:t>
      </w:r>
    </w:p>
    <w:p w14:paraId="4A814428" w14:textId="77777777" w:rsidR="001C7E89" w:rsidRPr="001C7E89" w:rsidRDefault="001C7E89" w:rsidP="001C7E89">
      <w:pPr>
        <w:tabs>
          <w:tab w:val="left" w:pos="360"/>
          <w:tab w:val="left" w:pos="540"/>
        </w:tabs>
        <w:spacing w:after="0" w:line="240" w:lineRule="auto"/>
        <w:rPr>
          <w:rFonts w:ascii="GHEA Grapalat" w:eastAsia="Times New Roman" w:hAnsi="GHEA Grapalat" w:cs="Sylfaen"/>
          <w:lang w:val="hy-AM"/>
        </w:rPr>
      </w:pPr>
    </w:p>
    <w:p w14:paraId="5C208C38" w14:textId="77777777" w:rsidR="001C7E89" w:rsidRPr="001C7E89" w:rsidRDefault="001C7E89" w:rsidP="001C7E89">
      <w:pPr>
        <w:spacing w:after="0" w:line="240" w:lineRule="auto"/>
        <w:jc w:val="center"/>
        <w:rPr>
          <w:rFonts w:ascii="GHEA Grapalat" w:eastAsia="Times New Roman" w:hAnsi="GHEA Grapalat" w:cs="Sylfaen"/>
          <w:lang w:val="hy-AM"/>
        </w:rPr>
      </w:pPr>
    </w:p>
    <w:p w14:paraId="67B02A71" w14:textId="77777777" w:rsidR="001C7E89" w:rsidRPr="001C7E89" w:rsidRDefault="001C7E89" w:rsidP="001C7E89">
      <w:pPr>
        <w:spacing w:after="0" w:line="240" w:lineRule="auto"/>
        <w:jc w:val="center"/>
        <w:rPr>
          <w:rFonts w:ascii="GHEA Grapalat" w:eastAsia="Times New Roman" w:hAnsi="GHEA Grapalat" w:cs="Sylfaen"/>
          <w:sz w:val="14"/>
          <w:szCs w:val="14"/>
          <w:lang w:val="hy-AM"/>
        </w:rPr>
      </w:pPr>
    </w:p>
    <w:p w14:paraId="6C5912AE" w14:textId="77777777" w:rsidR="001C7E89" w:rsidRPr="001C7E89" w:rsidRDefault="001C7E89" w:rsidP="001C7E89">
      <w:pPr>
        <w:spacing w:after="0" w:line="240" w:lineRule="auto"/>
        <w:jc w:val="center"/>
        <w:rPr>
          <w:rFonts w:ascii="GHEA Grapalat" w:eastAsia="Times New Roman" w:hAnsi="GHEA Grapalat" w:cs="Sylfaen"/>
          <w:lang w:val="hy-AM"/>
        </w:rPr>
      </w:pPr>
    </w:p>
    <w:p w14:paraId="302E910D" w14:textId="77777777" w:rsidR="001C7E89" w:rsidRPr="001C7E89" w:rsidRDefault="001C7E89" w:rsidP="001C7E89">
      <w:pPr>
        <w:spacing w:after="0" w:line="240" w:lineRule="auto"/>
        <w:jc w:val="center"/>
        <w:rPr>
          <w:rFonts w:ascii="GHEA Grapalat" w:eastAsia="Times New Roman" w:hAnsi="GHEA Grapalat" w:cs="Sylfaen"/>
        </w:rPr>
      </w:pPr>
      <w:r w:rsidRPr="001C7E89">
        <w:rPr>
          <w:rFonts w:ascii="GHEA Grapalat" w:eastAsia="Times New Roman" w:hAnsi="GHEA Grapalat" w:cs="Sylfaen"/>
        </w:rPr>
        <w:t>ԿՈՂՄԵՐԸ</w:t>
      </w:r>
    </w:p>
    <w:p w14:paraId="057F72AC" w14:textId="77777777" w:rsidR="001C7E89" w:rsidRPr="001C7E89" w:rsidRDefault="001C7E89" w:rsidP="001C7E89">
      <w:pPr>
        <w:spacing w:after="0" w:line="240" w:lineRule="auto"/>
        <w:jc w:val="center"/>
        <w:rPr>
          <w:rFonts w:ascii="GHEA Grapalat" w:eastAsia="Times New Roman" w:hAnsi="GHEA Grapalat" w:cs="Sylfaen"/>
        </w:rPr>
      </w:pPr>
    </w:p>
    <w:p w14:paraId="055EE6E3" w14:textId="77777777" w:rsidR="001C7E89" w:rsidRPr="001C7E89" w:rsidRDefault="001C7E89" w:rsidP="001C7E89">
      <w:pPr>
        <w:tabs>
          <w:tab w:val="left" w:pos="360"/>
          <w:tab w:val="left" w:pos="540"/>
        </w:tabs>
        <w:spacing w:after="0" w:line="240" w:lineRule="auto"/>
        <w:rPr>
          <w:rFonts w:ascii="GHEA Grapalat" w:eastAsia="Times New Roman" w:hAnsi="GHEA Grapalat" w:cs="Sylfaen"/>
        </w:rPr>
      </w:pPr>
    </w:p>
    <w:p w14:paraId="24CC40FF" w14:textId="77777777" w:rsidR="001C7E89" w:rsidRPr="001C7E89" w:rsidRDefault="001C7E89" w:rsidP="001C7E89">
      <w:pPr>
        <w:tabs>
          <w:tab w:val="left" w:pos="360"/>
          <w:tab w:val="left" w:pos="540"/>
        </w:tabs>
        <w:spacing w:after="0" w:line="240" w:lineRule="auto"/>
        <w:rPr>
          <w:rFonts w:ascii="GHEA Grapalat" w:eastAsia="Times New Roman" w:hAnsi="GHEA Grapalat" w:cs="Sylfaen"/>
        </w:rPr>
      </w:pPr>
    </w:p>
    <w:tbl>
      <w:tblPr>
        <w:tblW w:w="0" w:type="auto"/>
        <w:tblLook w:val="00A0" w:firstRow="1" w:lastRow="0" w:firstColumn="1" w:lastColumn="0" w:noHBand="0" w:noVBand="0"/>
      </w:tblPr>
      <w:tblGrid>
        <w:gridCol w:w="4785"/>
        <w:gridCol w:w="5223"/>
      </w:tblGrid>
      <w:tr w:rsidR="001C7E89" w:rsidRPr="001C7E89" w14:paraId="3CC533ED" w14:textId="77777777" w:rsidTr="009B41BC">
        <w:tc>
          <w:tcPr>
            <w:tcW w:w="4785" w:type="dxa"/>
          </w:tcPr>
          <w:p w14:paraId="4AE648C2" w14:textId="77777777" w:rsidR="001C7E89" w:rsidRPr="001C7E89" w:rsidRDefault="001C7E89" w:rsidP="001C7E89">
            <w:pPr>
              <w:tabs>
                <w:tab w:val="left" w:pos="360"/>
                <w:tab w:val="left" w:pos="540"/>
              </w:tabs>
              <w:spacing w:after="0" w:line="240" w:lineRule="auto"/>
              <w:jc w:val="center"/>
              <w:rPr>
                <w:rFonts w:ascii="GHEA Grapalat" w:eastAsia="Times New Roman" w:hAnsi="GHEA Grapalat" w:cs="Sylfaen"/>
                <w:b/>
                <w:bCs/>
                <w:lang w:eastAsia="ru-RU"/>
              </w:rPr>
            </w:pPr>
            <w:r w:rsidRPr="001C7E89">
              <w:rPr>
                <w:rFonts w:ascii="GHEA Grapalat" w:eastAsia="Times New Roman" w:hAnsi="GHEA Grapalat" w:cs="Sylfaen"/>
                <w:b/>
                <w:bCs/>
              </w:rPr>
              <w:t>Հանձնեց</w:t>
            </w:r>
          </w:p>
        </w:tc>
        <w:tc>
          <w:tcPr>
            <w:tcW w:w="5223" w:type="dxa"/>
          </w:tcPr>
          <w:p w14:paraId="7F82174F" w14:textId="77777777" w:rsidR="001C7E89" w:rsidRPr="001C7E89" w:rsidRDefault="001C7E89" w:rsidP="001C7E89">
            <w:pPr>
              <w:tabs>
                <w:tab w:val="left" w:pos="360"/>
                <w:tab w:val="left" w:pos="540"/>
              </w:tabs>
              <w:spacing w:after="0" w:line="240" w:lineRule="auto"/>
              <w:jc w:val="center"/>
              <w:rPr>
                <w:rFonts w:ascii="GHEA Grapalat" w:eastAsia="Times New Roman" w:hAnsi="GHEA Grapalat" w:cs="Sylfaen"/>
                <w:b/>
                <w:bCs/>
                <w:lang w:eastAsia="ru-RU"/>
              </w:rPr>
            </w:pPr>
            <w:r w:rsidRPr="001C7E89">
              <w:rPr>
                <w:rFonts w:ascii="GHEA Grapalat" w:eastAsia="Times New Roman" w:hAnsi="GHEA Grapalat" w:cs="Sylfaen"/>
                <w:b/>
                <w:bCs/>
              </w:rPr>
              <w:t xml:space="preserve">        Ընդունեց</w:t>
            </w:r>
          </w:p>
        </w:tc>
      </w:tr>
    </w:tbl>
    <w:p w14:paraId="7465D93F" w14:textId="77777777" w:rsidR="001C7E89" w:rsidRPr="001C7E89" w:rsidRDefault="001C7E89" w:rsidP="001C7E89">
      <w:pPr>
        <w:tabs>
          <w:tab w:val="left" w:pos="360"/>
          <w:tab w:val="left" w:pos="540"/>
        </w:tabs>
        <w:spacing w:after="0" w:line="240" w:lineRule="auto"/>
        <w:rPr>
          <w:rFonts w:ascii="GHEA Grapalat" w:eastAsia="Times New Roman" w:hAnsi="GHEA Grapalat" w:cs="Sylfaen"/>
          <w:sz w:val="20"/>
          <w:szCs w:val="20"/>
          <w:lang w:eastAsia="ru-RU"/>
        </w:rPr>
      </w:pPr>
      <w:r w:rsidRPr="001C7E89">
        <w:rPr>
          <w:rFonts w:ascii="GHEA Grapalat" w:eastAsia="Times New Roman" w:hAnsi="GHEA Grapalat" w:cs="Sylfaen"/>
          <w:sz w:val="20"/>
          <w:szCs w:val="20"/>
          <w:lang w:eastAsia="ru-RU"/>
        </w:rPr>
        <w:t xml:space="preserve">                                                                                                  հայտը նախագծած ներկայացուցիչ`</w:t>
      </w:r>
    </w:p>
    <w:p w14:paraId="024C310A" w14:textId="77777777" w:rsidR="001C7E89" w:rsidRPr="001C7E89" w:rsidRDefault="001C7E89" w:rsidP="001C7E89">
      <w:pPr>
        <w:tabs>
          <w:tab w:val="left" w:pos="360"/>
          <w:tab w:val="left" w:pos="540"/>
        </w:tabs>
        <w:spacing w:after="0" w:line="240" w:lineRule="auto"/>
        <w:rPr>
          <w:rFonts w:ascii="GHEA Grapalat" w:eastAsia="Times New Roman"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C7E89" w:rsidRPr="001C7E89" w14:paraId="4F86F6C2" w14:textId="77777777" w:rsidTr="009B41BC">
        <w:trPr>
          <w:tblCellSpacing w:w="7" w:type="dxa"/>
          <w:jc w:val="center"/>
        </w:trPr>
        <w:tc>
          <w:tcPr>
            <w:tcW w:w="0" w:type="auto"/>
            <w:vAlign w:val="center"/>
          </w:tcPr>
          <w:p w14:paraId="4001F685" w14:textId="77777777" w:rsidR="001C7E89" w:rsidRPr="001C7E89" w:rsidRDefault="001C7E89" w:rsidP="001C7E89">
            <w:pPr>
              <w:spacing w:after="0" w:line="240" w:lineRule="auto"/>
              <w:jc w:val="center"/>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21"/>
                <w:szCs w:val="21"/>
              </w:rPr>
              <w:t xml:space="preserve">___________________________ </w:t>
            </w:r>
          </w:p>
          <w:p w14:paraId="265B1467" w14:textId="77777777" w:rsidR="001C7E89" w:rsidRPr="001C7E89" w:rsidRDefault="001C7E89" w:rsidP="001C7E89">
            <w:pPr>
              <w:spacing w:after="0" w:line="240" w:lineRule="auto"/>
              <w:jc w:val="center"/>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15"/>
                <w:szCs w:val="15"/>
              </w:rPr>
              <w:t>ազգանուն, անուն</w:t>
            </w:r>
          </w:p>
        </w:tc>
        <w:tc>
          <w:tcPr>
            <w:tcW w:w="0" w:type="auto"/>
            <w:vAlign w:val="center"/>
          </w:tcPr>
          <w:p w14:paraId="0F2A73DC" w14:textId="77777777" w:rsidR="001C7E89" w:rsidRPr="001C7E89" w:rsidRDefault="001C7E89" w:rsidP="001C7E89">
            <w:pPr>
              <w:spacing w:after="0" w:line="240" w:lineRule="auto"/>
              <w:jc w:val="center"/>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21"/>
                <w:szCs w:val="21"/>
              </w:rPr>
              <w:t>___________________________</w:t>
            </w:r>
          </w:p>
          <w:p w14:paraId="6AAB7A7D" w14:textId="77777777" w:rsidR="001C7E89" w:rsidRPr="001C7E89" w:rsidRDefault="001C7E89" w:rsidP="001C7E89">
            <w:pPr>
              <w:spacing w:after="0" w:line="240" w:lineRule="auto"/>
              <w:jc w:val="center"/>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15"/>
                <w:szCs w:val="15"/>
              </w:rPr>
              <w:t>ազգանուն, անուն</w:t>
            </w:r>
          </w:p>
        </w:tc>
      </w:tr>
      <w:tr w:rsidR="001C7E89" w:rsidRPr="001C7E89" w14:paraId="074324E4" w14:textId="77777777" w:rsidTr="009B41BC">
        <w:trPr>
          <w:tblCellSpacing w:w="7" w:type="dxa"/>
          <w:jc w:val="center"/>
        </w:trPr>
        <w:tc>
          <w:tcPr>
            <w:tcW w:w="0" w:type="auto"/>
            <w:vAlign w:val="center"/>
          </w:tcPr>
          <w:p w14:paraId="07B55928" w14:textId="77777777" w:rsidR="001C7E89" w:rsidRPr="001C7E89" w:rsidRDefault="001C7E89" w:rsidP="001C7E89">
            <w:pPr>
              <w:spacing w:after="0" w:line="240" w:lineRule="auto"/>
              <w:jc w:val="center"/>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21"/>
                <w:szCs w:val="21"/>
              </w:rPr>
              <w:t xml:space="preserve">___________________________ </w:t>
            </w:r>
          </w:p>
          <w:p w14:paraId="5329FD7E" w14:textId="77777777" w:rsidR="001C7E89" w:rsidRPr="001C7E89" w:rsidRDefault="001C7E89" w:rsidP="001C7E89">
            <w:pPr>
              <w:spacing w:after="0" w:line="240" w:lineRule="auto"/>
              <w:jc w:val="center"/>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15"/>
                <w:szCs w:val="15"/>
              </w:rPr>
              <w:t>Ստորագրություն</w:t>
            </w:r>
          </w:p>
        </w:tc>
        <w:tc>
          <w:tcPr>
            <w:tcW w:w="0" w:type="auto"/>
            <w:vAlign w:val="center"/>
          </w:tcPr>
          <w:p w14:paraId="0CEE99D4" w14:textId="77777777" w:rsidR="001C7E89" w:rsidRPr="001C7E89" w:rsidRDefault="001C7E89" w:rsidP="001C7E89">
            <w:pPr>
              <w:spacing w:after="0" w:line="240" w:lineRule="auto"/>
              <w:jc w:val="center"/>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21"/>
                <w:szCs w:val="21"/>
              </w:rPr>
              <w:t>___________________________</w:t>
            </w:r>
          </w:p>
          <w:p w14:paraId="388FFF55" w14:textId="77777777" w:rsidR="001C7E89" w:rsidRPr="001C7E89" w:rsidRDefault="001C7E89" w:rsidP="001C7E89">
            <w:pPr>
              <w:spacing w:after="0" w:line="240" w:lineRule="auto"/>
              <w:jc w:val="center"/>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15"/>
                <w:szCs w:val="15"/>
              </w:rPr>
              <w:t>ստորագրություն</w:t>
            </w:r>
          </w:p>
        </w:tc>
      </w:tr>
      <w:tr w:rsidR="001C7E89" w:rsidRPr="001C7E89" w14:paraId="1D5E03D4" w14:textId="77777777" w:rsidTr="009B41BC">
        <w:trPr>
          <w:tblCellSpacing w:w="7" w:type="dxa"/>
          <w:jc w:val="center"/>
        </w:trPr>
        <w:tc>
          <w:tcPr>
            <w:tcW w:w="0" w:type="auto"/>
            <w:vAlign w:val="center"/>
          </w:tcPr>
          <w:p w14:paraId="35EAFD78" w14:textId="77777777" w:rsidR="001C7E89" w:rsidRPr="001C7E89" w:rsidRDefault="001C7E89" w:rsidP="001C7E89">
            <w:pPr>
              <w:spacing w:after="0" w:line="240" w:lineRule="auto"/>
              <w:rPr>
                <w:rFonts w:ascii="GHEA Grapalat" w:eastAsia="Times New Roman" w:hAnsi="GHEA Grapalat" w:cs="GHEA Grapalat"/>
                <w:color w:val="000000"/>
                <w:sz w:val="21"/>
                <w:szCs w:val="21"/>
                <w:lang w:val="ru-RU" w:eastAsia="ru-RU"/>
              </w:rPr>
            </w:pPr>
            <w:r w:rsidRPr="001C7E89">
              <w:rPr>
                <w:rFonts w:ascii="GHEA Grapalat" w:eastAsia="Times New Roman" w:hAnsi="GHEA Grapalat" w:cs="GHEA Grapalat"/>
                <w:color w:val="000000"/>
                <w:sz w:val="21"/>
                <w:szCs w:val="21"/>
              </w:rPr>
              <w:t xml:space="preserve">                              </w:t>
            </w:r>
          </w:p>
        </w:tc>
        <w:tc>
          <w:tcPr>
            <w:tcW w:w="0" w:type="auto"/>
            <w:vAlign w:val="center"/>
          </w:tcPr>
          <w:p w14:paraId="130AB8BE" w14:textId="77777777" w:rsidR="001C7E89" w:rsidRPr="001C7E89" w:rsidRDefault="001C7E89" w:rsidP="001C7E89">
            <w:pPr>
              <w:spacing w:after="0" w:line="240" w:lineRule="auto"/>
              <w:rPr>
                <w:rFonts w:ascii="GHEA Grapalat" w:eastAsia="Times New Roman" w:hAnsi="GHEA Grapalat" w:cs="GHEA Grapalat"/>
                <w:color w:val="000000"/>
                <w:sz w:val="21"/>
                <w:szCs w:val="21"/>
                <w:lang w:val="ru-RU" w:eastAsia="ru-RU"/>
              </w:rPr>
            </w:pPr>
          </w:p>
        </w:tc>
      </w:tr>
    </w:tbl>
    <w:p w14:paraId="3AC59556" w14:textId="77777777" w:rsidR="001C7E89" w:rsidRPr="001C7E89" w:rsidRDefault="001C7E89" w:rsidP="001C7E89">
      <w:pPr>
        <w:spacing w:after="0" w:line="240" w:lineRule="auto"/>
        <w:ind w:left="-142" w:firstLine="142"/>
        <w:jc w:val="center"/>
        <w:rPr>
          <w:rFonts w:ascii="GHEA Grapalat" w:eastAsia="Times New Roman" w:hAnsi="GHEA Grapalat" w:cs="Sylfaen"/>
          <w:b/>
          <w:sz w:val="24"/>
          <w:szCs w:val="24"/>
        </w:rPr>
      </w:pPr>
    </w:p>
    <w:p w14:paraId="48FEDC5C" w14:textId="77777777" w:rsidR="001C7E89" w:rsidRPr="001C7E89" w:rsidRDefault="001C7E89" w:rsidP="001C7E89">
      <w:pPr>
        <w:spacing w:after="0" w:line="240" w:lineRule="auto"/>
        <w:ind w:left="-142" w:firstLine="142"/>
        <w:jc w:val="center"/>
        <w:rPr>
          <w:rFonts w:ascii="GHEA Grapalat" w:eastAsia="Times New Roman" w:hAnsi="GHEA Grapalat" w:cs="Sylfaen"/>
          <w:b/>
          <w:sz w:val="24"/>
          <w:szCs w:val="24"/>
        </w:rPr>
      </w:pPr>
    </w:p>
    <w:p w14:paraId="74588046" w14:textId="77777777" w:rsidR="001C7E89" w:rsidRPr="001C7E89" w:rsidRDefault="001C7E89" w:rsidP="001C7E89">
      <w:pPr>
        <w:spacing w:after="0" w:line="240" w:lineRule="auto"/>
        <w:rPr>
          <w:rFonts w:ascii="GHEA Grapalat" w:eastAsia="Times New Roman" w:hAnsi="GHEA Grapalat" w:cs="Times New Roman"/>
          <w:sz w:val="20"/>
          <w:szCs w:val="24"/>
          <w:lang w:val="hy-AM"/>
        </w:rPr>
      </w:pPr>
    </w:p>
    <w:p w14:paraId="023DE8E2" w14:textId="77777777" w:rsidR="001C7E89" w:rsidRPr="001C7E89" w:rsidRDefault="001C7E89" w:rsidP="001C7E89">
      <w:pPr>
        <w:spacing w:after="0" w:line="240" w:lineRule="auto"/>
        <w:ind w:left="-142" w:firstLine="142"/>
        <w:rPr>
          <w:rFonts w:ascii="GHEA Grapalat" w:eastAsia="Times New Roman" w:hAnsi="GHEA Grapalat" w:cs="Sylfaen"/>
          <w:b/>
          <w:sz w:val="24"/>
          <w:szCs w:val="24"/>
        </w:rPr>
        <w:sectPr w:rsidR="001C7E89" w:rsidRPr="001C7E89" w:rsidSect="00536BFB">
          <w:footnotePr>
            <w:pos w:val="beneathText"/>
          </w:footnotePr>
          <w:pgSz w:w="11906" w:h="16838" w:code="9"/>
          <w:pgMar w:top="720" w:right="662" w:bottom="533" w:left="1138" w:header="562" w:footer="562" w:gutter="0"/>
          <w:cols w:space="720"/>
        </w:sectPr>
      </w:pPr>
    </w:p>
    <w:p w14:paraId="1C1BC580" w14:textId="77777777" w:rsidR="001C7E89" w:rsidRPr="001C7E89" w:rsidRDefault="001C7E89" w:rsidP="001C7E89">
      <w:pPr>
        <w:spacing w:after="0" w:line="240" w:lineRule="auto"/>
        <w:jc w:val="both"/>
        <w:rPr>
          <w:rFonts w:ascii="GHEA Grapalat" w:eastAsia="Times New Roman" w:hAnsi="GHEA Grapalat" w:cs="GHEA Grapalat"/>
          <w:i/>
          <w:lang w:val="hy-AM"/>
        </w:rPr>
      </w:pPr>
    </w:p>
    <w:p w14:paraId="3BA7D09D" w14:textId="77777777" w:rsidR="004C2D2E" w:rsidRDefault="004C2D2E"/>
    <w:sectPr w:rsidR="004C2D2E"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33F67" w14:textId="77777777" w:rsidR="00165219" w:rsidRDefault="00165219" w:rsidP="001C7E89">
      <w:pPr>
        <w:spacing w:after="0" w:line="240" w:lineRule="auto"/>
      </w:pPr>
      <w:r>
        <w:separator/>
      </w:r>
    </w:p>
  </w:endnote>
  <w:endnote w:type="continuationSeparator" w:id="0">
    <w:p w14:paraId="667ACA7A" w14:textId="77777777" w:rsidR="00165219" w:rsidRDefault="00165219" w:rsidP="001C7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GHEA Mariam">
    <w:altName w:val="Sylfaen"/>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9ED61" w14:textId="77777777" w:rsidR="00165219" w:rsidRDefault="00165219" w:rsidP="001C7E89">
      <w:pPr>
        <w:spacing w:after="0" w:line="240" w:lineRule="auto"/>
      </w:pPr>
      <w:r>
        <w:separator/>
      </w:r>
    </w:p>
  </w:footnote>
  <w:footnote w:type="continuationSeparator" w:id="0">
    <w:p w14:paraId="535963B8" w14:textId="77777777" w:rsidR="00165219" w:rsidRDefault="00165219" w:rsidP="001C7E89">
      <w:pPr>
        <w:spacing w:after="0" w:line="240" w:lineRule="auto"/>
      </w:pPr>
      <w:r>
        <w:continuationSeparator/>
      </w:r>
    </w:p>
  </w:footnote>
  <w:footnote w:id="1">
    <w:p w14:paraId="70747719" w14:textId="77777777" w:rsidR="001C7E89" w:rsidRPr="006265F4" w:rsidRDefault="001C7E89" w:rsidP="001C7E89">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3F09E262" w14:textId="77777777" w:rsidR="001C7E89" w:rsidRPr="006265F4" w:rsidDel="006C3873" w:rsidRDefault="001C7E89" w:rsidP="001C7E89">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3">
    <w:p w14:paraId="793E9D71" w14:textId="77777777" w:rsidR="001C7E89" w:rsidRPr="006265F4" w:rsidRDefault="001C7E89" w:rsidP="001C7E89">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14:paraId="722B0211" w14:textId="77777777" w:rsidR="001C7E89" w:rsidRPr="006265F4" w:rsidRDefault="001C7E89" w:rsidP="001C7E89">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76FB367E" w14:textId="77777777" w:rsidR="001C7E89" w:rsidRPr="006265F4" w:rsidDel="00856FDE" w:rsidRDefault="001C7E89" w:rsidP="001C7E89">
      <w:pPr>
        <w:pStyle w:val="FootnoteText"/>
        <w:rPr>
          <w:del w:id="12" w:author="User" w:date="2019-05-26T09:57:00Z"/>
          <w:i/>
          <w:lang w:val="af-ZA"/>
        </w:rPr>
      </w:pPr>
    </w:p>
  </w:footnote>
  <w:footnote w:id="4">
    <w:p w14:paraId="1E666468" w14:textId="77777777" w:rsidR="001C7E89" w:rsidRPr="006265F4" w:rsidDel="007942E8" w:rsidRDefault="001C7E89" w:rsidP="001C7E89">
      <w:pPr>
        <w:pStyle w:val="FootnoteText"/>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5">
    <w:p w14:paraId="59269B28" w14:textId="77777777" w:rsidR="001C7E89" w:rsidRPr="006265F4" w:rsidDel="002877FC" w:rsidRDefault="001C7E89" w:rsidP="001C7E89">
      <w:pPr>
        <w:pStyle w:val="FootnoteText"/>
        <w:jc w:val="both"/>
        <w:rPr>
          <w:del w:id="15"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91B4245" w14:textId="77777777" w:rsidR="001C7E89" w:rsidRPr="006265F4" w:rsidDel="002877FC" w:rsidRDefault="001C7E89" w:rsidP="001C7E89">
      <w:pPr>
        <w:pStyle w:val="FootnoteText"/>
        <w:jc w:val="both"/>
        <w:rPr>
          <w:del w:id="16"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A4174"/>
    <w:multiLevelType w:val="multilevel"/>
    <w:tmpl w:val="7C94CC76"/>
    <w:lvl w:ilvl="0">
      <w:start w:val="1"/>
      <w:numFmt w:val="decimal"/>
      <w:lvlText w:val="%1"/>
      <w:lvlJc w:val="left"/>
      <w:pPr>
        <w:ind w:left="420" w:hanging="420"/>
      </w:pPr>
      <w:rPr>
        <w:rFonts w:cs="Sylfaen" w:hint="default"/>
      </w:rPr>
    </w:lvl>
    <w:lvl w:ilvl="1">
      <w:start w:val="1"/>
      <w:numFmt w:val="decimal"/>
      <w:lvlText w:val="%1.%2"/>
      <w:lvlJc w:val="left"/>
      <w:pPr>
        <w:ind w:left="987" w:hanging="42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4"/>
  </w:num>
  <w:num w:numId="22">
    <w:abstractNumId w:val="21"/>
  </w:num>
  <w:num w:numId="23">
    <w:abstractNumId w:val="17"/>
  </w:num>
  <w:num w:numId="24">
    <w:abstractNumId w:val="0"/>
  </w:num>
  <w:num w:numId="25">
    <w:abstractNumId w:val="9"/>
  </w:num>
  <w:num w:numId="26">
    <w:abstractNumId w:val="13"/>
  </w:num>
  <w:num w:numId="27">
    <w:abstractNumId w:val="11"/>
  </w:num>
  <w:num w:numId="28">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8A6"/>
    <w:rsid w:val="00165219"/>
    <w:rsid w:val="001C7E89"/>
    <w:rsid w:val="0046500E"/>
    <w:rsid w:val="004C2D2E"/>
    <w:rsid w:val="00E70D84"/>
    <w:rsid w:val="00FA4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D0C3A"/>
  <w15:chartTrackingRefBased/>
  <w15:docId w15:val="{970C7D4E-4D4D-440A-8B7E-C9CC29C19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1C7E89"/>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1C7E89"/>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1C7E89"/>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1C7E89"/>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1C7E89"/>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1C7E89"/>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1C7E89"/>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1C7E89"/>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1C7E89"/>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7E89"/>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1C7E89"/>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1C7E89"/>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1C7E89"/>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1C7E89"/>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1C7E89"/>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1C7E89"/>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1C7E89"/>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1C7E89"/>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1C7E89"/>
  </w:style>
  <w:style w:type="paragraph" w:styleId="BodyTextIndent">
    <w:name w:val="Body Text Indent"/>
    <w:aliases w:val=" Char, Char Char Char Char,Char Char Char Char"/>
    <w:basedOn w:val="Normal"/>
    <w:link w:val="BodyTextIndentChar"/>
    <w:rsid w:val="001C7E89"/>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1C7E89"/>
    <w:rPr>
      <w:rFonts w:ascii="Arial LatArm" w:eastAsia="Times New Roman" w:hAnsi="Arial LatArm" w:cs="Times New Roman"/>
      <w:i/>
      <w:sz w:val="20"/>
      <w:szCs w:val="20"/>
      <w:lang w:val="en-AU"/>
    </w:rPr>
  </w:style>
  <w:style w:type="paragraph" w:styleId="Footer">
    <w:name w:val="footer"/>
    <w:basedOn w:val="Normal"/>
    <w:link w:val="FooterChar"/>
    <w:rsid w:val="001C7E89"/>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1C7E89"/>
    <w:rPr>
      <w:rFonts w:ascii="Times New Roman" w:eastAsia="Times New Roman" w:hAnsi="Times New Roman" w:cs="Times New Roman"/>
      <w:sz w:val="20"/>
      <w:szCs w:val="20"/>
    </w:rPr>
  </w:style>
  <w:style w:type="paragraph" w:styleId="BodyTextIndent3">
    <w:name w:val="Body Text Indent 3"/>
    <w:basedOn w:val="Normal"/>
    <w:link w:val="BodyTextIndent3Char"/>
    <w:rsid w:val="001C7E89"/>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1C7E89"/>
    <w:rPr>
      <w:rFonts w:ascii="Times Armenian" w:eastAsia="Times New Roman" w:hAnsi="Times Armenian" w:cs="Times New Roman"/>
      <w:sz w:val="20"/>
      <w:szCs w:val="20"/>
    </w:rPr>
  </w:style>
  <w:style w:type="paragraph" w:styleId="BodyText2">
    <w:name w:val="Body Text 2"/>
    <w:basedOn w:val="Normal"/>
    <w:link w:val="BodyText2Char"/>
    <w:rsid w:val="001C7E89"/>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1C7E89"/>
    <w:rPr>
      <w:rFonts w:ascii="Arial LatArm" w:eastAsia="Times New Roman" w:hAnsi="Arial LatArm" w:cs="Times New Roman"/>
      <w:sz w:val="20"/>
      <w:szCs w:val="20"/>
    </w:rPr>
  </w:style>
  <w:style w:type="paragraph" w:styleId="BodyTextIndent2">
    <w:name w:val="Body Text Indent 2"/>
    <w:basedOn w:val="Normal"/>
    <w:link w:val="BodyTextIndent2Char"/>
    <w:rsid w:val="001C7E89"/>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1C7E89"/>
    <w:rPr>
      <w:rFonts w:ascii="Baltica" w:eastAsia="Times New Roman" w:hAnsi="Baltica" w:cs="Times New Roman"/>
      <w:sz w:val="20"/>
      <w:szCs w:val="20"/>
      <w:lang w:val="af-ZA"/>
    </w:rPr>
  </w:style>
  <w:style w:type="paragraph" w:customStyle="1" w:styleId="Char">
    <w:name w:val="Char"/>
    <w:basedOn w:val="Normal"/>
    <w:semiHidden/>
    <w:rsid w:val="001C7E89"/>
    <w:pPr>
      <w:spacing w:line="360" w:lineRule="auto"/>
      <w:ind w:firstLine="709"/>
      <w:jc w:val="both"/>
    </w:pPr>
    <w:rPr>
      <w:rFonts w:ascii="Arial AMU" w:eastAsia="Times New Roman" w:hAnsi="Arial AMU" w:cs="Arial"/>
      <w:szCs w:val="20"/>
    </w:rPr>
  </w:style>
  <w:style w:type="paragraph" w:customStyle="1" w:styleId="Default">
    <w:name w:val="Default"/>
    <w:rsid w:val="001C7E89"/>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1C7E89"/>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1C7E89"/>
    <w:rPr>
      <w:rFonts w:ascii="Tahoma" w:eastAsia="Times New Roman" w:hAnsi="Tahoma" w:cs="Times New Roman"/>
      <w:sz w:val="16"/>
      <w:szCs w:val="16"/>
      <w:lang w:val="x-none" w:eastAsia="x-none"/>
    </w:rPr>
  </w:style>
  <w:style w:type="character" w:styleId="Hyperlink">
    <w:name w:val="Hyperlink"/>
    <w:rsid w:val="001C7E89"/>
    <w:rPr>
      <w:color w:val="0000FF"/>
      <w:u w:val="single"/>
    </w:rPr>
  </w:style>
  <w:style w:type="character" w:customStyle="1" w:styleId="CharChar1">
    <w:name w:val="Char Char1"/>
    <w:locked/>
    <w:rsid w:val="001C7E89"/>
    <w:rPr>
      <w:rFonts w:ascii="Arial LatArm" w:hAnsi="Arial LatArm"/>
      <w:i/>
      <w:lang w:val="en-AU" w:eastAsia="en-US" w:bidi="ar-SA"/>
    </w:rPr>
  </w:style>
  <w:style w:type="paragraph" w:styleId="BodyText">
    <w:name w:val="Body Text"/>
    <w:basedOn w:val="Normal"/>
    <w:link w:val="BodyTextChar"/>
    <w:rsid w:val="001C7E89"/>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C7E89"/>
    <w:rPr>
      <w:rFonts w:ascii="Times New Roman" w:eastAsia="Times New Roman" w:hAnsi="Times New Roman" w:cs="Times New Roman"/>
      <w:sz w:val="24"/>
      <w:szCs w:val="24"/>
    </w:rPr>
  </w:style>
  <w:style w:type="paragraph" w:styleId="Index1">
    <w:name w:val="index 1"/>
    <w:basedOn w:val="Normal"/>
    <w:next w:val="Normal"/>
    <w:autoRedefine/>
    <w:semiHidden/>
    <w:rsid w:val="001C7E89"/>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1C7E89"/>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1C7E89"/>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1C7E89"/>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1C7E89"/>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1C7E89"/>
    <w:rPr>
      <w:rFonts w:ascii="Arial LatArm" w:eastAsia="Times New Roman" w:hAnsi="Arial LatArm" w:cs="Times New Roman"/>
      <w:sz w:val="20"/>
      <w:szCs w:val="20"/>
      <w:lang w:eastAsia="ru-RU"/>
    </w:rPr>
  </w:style>
  <w:style w:type="paragraph" w:styleId="Title">
    <w:name w:val="Title"/>
    <w:basedOn w:val="Normal"/>
    <w:link w:val="TitleChar"/>
    <w:qFormat/>
    <w:rsid w:val="001C7E89"/>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1C7E89"/>
    <w:rPr>
      <w:rFonts w:ascii="Arial Armenian" w:eastAsia="Times New Roman" w:hAnsi="Arial Armenian" w:cs="Times New Roman"/>
      <w:sz w:val="24"/>
      <w:szCs w:val="20"/>
    </w:rPr>
  </w:style>
  <w:style w:type="character" w:styleId="PageNumber">
    <w:name w:val="page number"/>
    <w:basedOn w:val="DefaultParagraphFont"/>
    <w:rsid w:val="001C7E89"/>
  </w:style>
  <w:style w:type="paragraph" w:styleId="FootnoteText">
    <w:name w:val="footnote text"/>
    <w:basedOn w:val="Normal"/>
    <w:link w:val="FootnoteTextChar"/>
    <w:semiHidden/>
    <w:rsid w:val="001C7E89"/>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1C7E8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1C7E89"/>
    <w:pPr>
      <w:spacing w:line="240" w:lineRule="exact"/>
    </w:pPr>
    <w:rPr>
      <w:rFonts w:ascii="Arial" w:eastAsia="Times New Roman" w:hAnsi="Arial" w:cs="Arial"/>
      <w:sz w:val="20"/>
      <w:szCs w:val="20"/>
    </w:rPr>
  </w:style>
  <w:style w:type="paragraph" w:customStyle="1" w:styleId="norm">
    <w:name w:val="norm"/>
    <w:basedOn w:val="Normal"/>
    <w:rsid w:val="001C7E89"/>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1C7E89"/>
    <w:rPr>
      <w:rFonts w:ascii="Arial Armenian" w:hAnsi="Arial Armenian"/>
      <w:sz w:val="22"/>
      <w:lang w:val="en-US" w:eastAsia="ru-RU" w:bidi="ar-SA"/>
    </w:rPr>
  </w:style>
  <w:style w:type="character" w:customStyle="1" w:styleId="CharCharChar">
    <w:name w:val="Char Char Char"/>
    <w:rsid w:val="001C7E89"/>
    <w:rPr>
      <w:rFonts w:ascii="Arial LatArm" w:hAnsi="Arial LatArm"/>
      <w:sz w:val="24"/>
      <w:lang w:eastAsia="ru-RU"/>
    </w:rPr>
  </w:style>
  <w:style w:type="paragraph" w:styleId="NormalWeb">
    <w:name w:val="Normal (Web)"/>
    <w:basedOn w:val="Normal"/>
    <w:uiPriority w:val="99"/>
    <w:rsid w:val="001C7E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1C7E89"/>
    <w:rPr>
      <w:b/>
      <w:bCs/>
    </w:rPr>
  </w:style>
  <w:style w:type="character" w:styleId="FootnoteReference">
    <w:name w:val="footnote reference"/>
    <w:semiHidden/>
    <w:rsid w:val="001C7E89"/>
    <w:rPr>
      <w:vertAlign w:val="superscript"/>
    </w:rPr>
  </w:style>
  <w:style w:type="character" w:customStyle="1" w:styleId="CharChar22">
    <w:name w:val="Char Char22"/>
    <w:rsid w:val="001C7E89"/>
    <w:rPr>
      <w:rFonts w:ascii="Arial Armenian" w:hAnsi="Arial Armenian"/>
      <w:sz w:val="28"/>
      <w:lang w:val="en-US"/>
    </w:rPr>
  </w:style>
  <w:style w:type="character" w:customStyle="1" w:styleId="CharChar20">
    <w:name w:val="Char Char20"/>
    <w:rsid w:val="001C7E89"/>
    <w:rPr>
      <w:rFonts w:ascii="Times LatArm" w:hAnsi="Times LatArm"/>
      <w:b/>
      <w:sz w:val="28"/>
      <w:lang w:val="en-US"/>
    </w:rPr>
  </w:style>
  <w:style w:type="character" w:customStyle="1" w:styleId="CharChar16">
    <w:name w:val="Char Char16"/>
    <w:rsid w:val="001C7E89"/>
    <w:rPr>
      <w:rFonts w:ascii="Times Armenian" w:hAnsi="Times Armenian"/>
      <w:b/>
      <w:lang w:val="hy-AM"/>
    </w:rPr>
  </w:style>
  <w:style w:type="character" w:customStyle="1" w:styleId="CharChar15">
    <w:name w:val="Char Char15"/>
    <w:rsid w:val="001C7E89"/>
    <w:rPr>
      <w:rFonts w:ascii="Times Armenian" w:hAnsi="Times Armenian"/>
      <w:i/>
      <w:lang w:val="nl-NL"/>
    </w:rPr>
  </w:style>
  <w:style w:type="character" w:customStyle="1" w:styleId="CharChar13">
    <w:name w:val="Char Char13"/>
    <w:rsid w:val="001C7E89"/>
    <w:rPr>
      <w:rFonts w:ascii="Arial Armenian" w:hAnsi="Arial Armenian"/>
      <w:lang w:val="en-US"/>
    </w:rPr>
  </w:style>
  <w:style w:type="character" w:styleId="CommentReference">
    <w:name w:val="annotation reference"/>
    <w:semiHidden/>
    <w:rsid w:val="001C7E89"/>
    <w:rPr>
      <w:sz w:val="16"/>
      <w:szCs w:val="16"/>
    </w:rPr>
  </w:style>
  <w:style w:type="paragraph" w:styleId="CommentText">
    <w:name w:val="annotation text"/>
    <w:basedOn w:val="Normal"/>
    <w:link w:val="CommentTextChar"/>
    <w:semiHidden/>
    <w:rsid w:val="001C7E89"/>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1C7E89"/>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1C7E89"/>
    <w:rPr>
      <w:b/>
      <w:bCs/>
    </w:rPr>
  </w:style>
  <w:style w:type="character" w:customStyle="1" w:styleId="CommentSubjectChar">
    <w:name w:val="Comment Subject Char"/>
    <w:basedOn w:val="CommentTextChar"/>
    <w:link w:val="CommentSubject"/>
    <w:semiHidden/>
    <w:rsid w:val="001C7E89"/>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1C7E89"/>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1C7E89"/>
    <w:rPr>
      <w:rFonts w:ascii="Times Armenian" w:eastAsia="Times New Roman" w:hAnsi="Times Armenian" w:cs="Times New Roman"/>
      <w:sz w:val="20"/>
      <w:szCs w:val="20"/>
      <w:lang w:eastAsia="ru-RU"/>
    </w:rPr>
  </w:style>
  <w:style w:type="character" w:styleId="EndnoteReference">
    <w:name w:val="endnote reference"/>
    <w:semiHidden/>
    <w:rsid w:val="001C7E89"/>
    <w:rPr>
      <w:vertAlign w:val="superscript"/>
    </w:rPr>
  </w:style>
  <w:style w:type="paragraph" w:styleId="DocumentMap">
    <w:name w:val="Document Map"/>
    <w:basedOn w:val="Normal"/>
    <w:link w:val="DocumentMapChar"/>
    <w:semiHidden/>
    <w:rsid w:val="001C7E89"/>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1C7E89"/>
    <w:rPr>
      <w:rFonts w:ascii="Tahoma" w:eastAsia="Times New Roman" w:hAnsi="Tahoma" w:cs="Tahoma"/>
      <w:sz w:val="20"/>
      <w:szCs w:val="20"/>
      <w:shd w:val="clear" w:color="auto" w:fill="000080"/>
      <w:lang w:eastAsia="ru-RU"/>
    </w:rPr>
  </w:style>
  <w:style w:type="paragraph" w:styleId="Revision">
    <w:name w:val="Revision"/>
    <w:hidden/>
    <w:semiHidden/>
    <w:rsid w:val="001C7E89"/>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1C7E8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1C7E89"/>
    <w:pPr>
      <w:spacing w:line="240" w:lineRule="exact"/>
    </w:pPr>
    <w:rPr>
      <w:rFonts w:ascii="Verdana" w:eastAsia="Times New Roman" w:hAnsi="Verdana" w:cs="Times New Roman"/>
      <w:sz w:val="20"/>
      <w:szCs w:val="20"/>
    </w:rPr>
  </w:style>
  <w:style w:type="paragraph" w:customStyle="1" w:styleId="Style2">
    <w:name w:val="Style2"/>
    <w:basedOn w:val="Normal"/>
    <w:rsid w:val="001C7E89"/>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1C7E89"/>
    <w:rPr>
      <w:rFonts w:ascii="Arial Armenian" w:hAnsi="Arial Armenian"/>
      <w:sz w:val="28"/>
      <w:lang w:val="en-US" w:eastAsia="ru-RU" w:bidi="ar-SA"/>
    </w:rPr>
  </w:style>
  <w:style w:type="character" w:customStyle="1" w:styleId="CharChar21">
    <w:name w:val="Char Char21"/>
    <w:rsid w:val="001C7E89"/>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1C7E89"/>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1C7E89"/>
    <w:rPr>
      <w:rFonts w:ascii="Arial Armenian" w:hAnsi="Arial Armenian"/>
      <w:sz w:val="28"/>
      <w:lang w:val="en-US" w:eastAsia="ru-RU" w:bidi="ar-SA"/>
    </w:rPr>
  </w:style>
  <w:style w:type="character" w:customStyle="1" w:styleId="CharChar24">
    <w:name w:val="Char Char24"/>
    <w:rsid w:val="001C7E89"/>
    <w:rPr>
      <w:rFonts w:ascii="Arial LatArm" w:hAnsi="Arial LatArm"/>
      <w:b/>
      <w:color w:val="0000FF"/>
      <w:lang w:val="en-US" w:eastAsia="ru-RU" w:bidi="ar-SA"/>
    </w:rPr>
  </w:style>
  <w:style w:type="paragraph" w:styleId="BlockText">
    <w:name w:val="Block Text"/>
    <w:basedOn w:val="Normal"/>
    <w:rsid w:val="001C7E89"/>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1C7E89"/>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1C7E89"/>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1C7E89"/>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1C7E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1C7E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1C7E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1C7E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1C7E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1C7E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1C7E8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1C7E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1C7E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1C7E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1C7E89"/>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1C7E89"/>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1C7E89"/>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1C7E89"/>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1C7E89"/>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1C7E89"/>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1C7E89"/>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1C7E89"/>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1C7E89"/>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1C7E8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1C7E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1C7E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1C7E89"/>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1C7E89"/>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1C7E89"/>
    <w:rPr>
      <w:color w:val="800080"/>
      <w:u w:val="single"/>
    </w:rPr>
  </w:style>
  <w:style w:type="character" w:customStyle="1" w:styleId="CharCharCharChar1">
    <w:name w:val="Char Char Char Char1"/>
    <w:aliases w:val=" Char Char Char Char Char Char"/>
    <w:rsid w:val="001C7E89"/>
    <w:rPr>
      <w:rFonts w:ascii="Arial LatArm" w:hAnsi="Arial LatArm"/>
      <w:sz w:val="24"/>
      <w:lang w:val="en-US" w:eastAsia="ru-RU" w:bidi="ar-SA"/>
    </w:rPr>
  </w:style>
  <w:style w:type="character" w:customStyle="1" w:styleId="CharChar">
    <w:name w:val="Char Char"/>
    <w:locked/>
    <w:rsid w:val="001C7E89"/>
    <w:rPr>
      <w:lang w:val="en-US" w:eastAsia="en-US" w:bidi="ar-SA"/>
    </w:rPr>
  </w:style>
  <w:style w:type="paragraph" w:customStyle="1" w:styleId="Char3CharCharChar">
    <w:name w:val="Char3 Char Char Char"/>
    <w:basedOn w:val="Normal"/>
    <w:next w:val="Normal"/>
    <w:semiHidden/>
    <w:rsid w:val="001C7E89"/>
    <w:pPr>
      <w:spacing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1C7E89"/>
    <w:rPr>
      <w:rFonts w:ascii="Times Armenian" w:eastAsia="Times New Roman" w:hAnsi="Times Armenian" w:cs="Times New Roman"/>
      <w:sz w:val="24"/>
      <w:szCs w:val="24"/>
      <w:lang w:val="x-none" w:eastAsia="ru-RU"/>
    </w:rPr>
  </w:style>
  <w:style w:type="character" w:styleId="Emphasis">
    <w:name w:val="Emphasis"/>
    <w:qFormat/>
    <w:rsid w:val="001C7E89"/>
    <w:rPr>
      <w:i/>
      <w:iCs/>
    </w:rPr>
  </w:style>
  <w:style w:type="character" w:styleId="UnresolvedMention">
    <w:name w:val="Unresolved Mention"/>
    <w:uiPriority w:val="99"/>
    <w:semiHidden/>
    <w:unhideWhenUsed/>
    <w:rsid w:val="001C7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56</Pages>
  <Words>19614</Words>
  <Characters>111804</Characters>
  <Application>Microsoft Office Word</Application>
  <DocSecurity>0</DocSecurity>
  <Lines>931</Lines>
  <Paragraphs>262</Paragraphs>
  <ScaleCrop>false</ScaleCrop>
  <Company/>
  <LinksUpToDate>false</LinksUpToDate>
  <CharactersWithSpaces>131156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2020-10-16T20:15:00Z</dcterms:created>
  <dcterms:modified xsi:type="dcterms:W3CDTF">2020-10-16T20:41:00Z</dcterms:modified>
</cp:coreProperties>
</file>